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B982B" w14:textId="77777777" w:rsidR="00862B63" w:rsidRDefault="00F86E00" w:rsidP="000B10CD">
      <w:pPr>
        <w:pStyle w:val="Tytu"/>
        <w:tabs>
          <w:tab w:val="left" w:pos="960"/>
        </w:tabs>
        <w:spacing w:line="276" w:lineRule="auto"/>
        <w:ind w:left="437"/>
        <w:jc w:val="left"/>
        <w:rPr>
          <w:rFonts w:ascii="Arial" w:hAnsi="Arial" w:cs="Arial"/>
          <w:noProof/>
          <w:sz w:val="24"/>
          <w:szCs w:val="24"/>
          <w:lang w:eastAsia="pl-PL"/>
        </w:rPr>
      </w:pPr>
      <w:r w:rsidRPr="00777896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43BF1CED" wp14:editId="15C5867E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3D1D3" w14:textId="5E6DEE00" w:rsidR="00E50159" w:rsidRPr="0040332B" w:rsidRDefault="0040332B" w:rsidP="000B10CD">
      <w:pPr>
        <w:pStyle w:val="Tytu"/>
        <w:tabs>
          <w:tab w:val="left" w:pos="960"/>
        </w:tabs>
        <w:spacing w:line="276" w:lineRule="auto"/>
        <w:ind w:left="437"/>
        <w:jc w:val="left"/>
        <w:rPr>
          <w:rFonts w:ascii="Arial" w:hAnsi="Arial" w:cs="Arial"/>
          <w:b w:val="0"/>
          <w:bCs/>
          <w:noProof/>
          <w:sz w:val="24"/>
          <w:szCs w:val="24"/>
          <w:lang w:eastAsia="pl-PL"/>
        </w:rPr>
      </w:pPr>
      <w:r w:rsidRPr="0040332B">
        <w:rPr>
          <w:rFonts w:ascii="Arial" w:hAnsi="Arial" w:cs="Arial"/>
          <w:b w:val="0"/>
          <w:bCs/>
          <w:noProof/>
          <w:sz w:val="24"/>
          <w:szCs w:val="24"/>
          <w:lang w:eastAsia="pl-PL"/>
        </w:rPr>
        <w:t>Załącznik nr 9</w:t>
      </w:r>
    </w:p>
    <w:p w14:paraId="69018416" w14:textId="605A5E55" w:rsidR="00E50159" w:rsidRPr="00F55428" w:rsidRDefault="00E50159" w:rsidP="00E50159">
      <w:pPr>
        <w:autoSpaceDE w:val="0"/>
        <w:autoSpaceDN w:val="0"/>
        <w:adjustRightInd w:val="0"/>
        <w:spacing w:line="240" w:lineRule="auto"/>
        <w:ind w:left="2832" w:firstLine="0"/>
        <w:jc w:val="right"/>
        <w:rPr>
          <w:rFonts w:ascii="Aptos" w:hAnsi="Aptos" w:cs="Arial"/>
          <w:b/>
          <w:bCs/>
          <w:sz w:val="22"/>
        </w:rPr>
      </w:pPr>
      <w:r w:rsidRPr="009A75C2">
        <w:rPr>
          <w:rFonts w:ascii="Aptos" w:hAnsi="Aptos" w:cs="Arial"/>
          <w:b/>
          <w:bCs/>
          <w:sz w:val="22"/>
        </w:rPr>
        <w:t xml:space="preserve">Załącznik do uchwały nr </w:t>
      </w:r>
      <w:r w:rsidR="00A16E5B">
        <w:rPr>
          <w:rFonts w:ascii="Aptos" w:hAnsi="Aptos" w:cs="Arial"/>
          <w:b/>
          <w:bCs/>
          <w:sz w:val="22"/>
        </w:rPr>
        <w:t>313/157/26</w:t>
      </w:r>
      <w:r w:rsidR="00F55428">
        <w:rPr>
          <w:rFonts w:ascii="Aptos" w:hAnsi="Aptos" w:cs="Arial"/>
          <w:b/>
          <w:bCs/>
          <w:sz w:val="22"/>
        </w:rPr>
        <w:t xml:space="preserve"> </w:t>
      </w:r>
    </w:p>
    <w:p w14:paraId="7A3541EA" w14:textId="77777777" w:rsidR="00E50159" w:rsidRPr="00F55428" w:rsidRDefault="00E50159" w:rsidP="00E50159">
      <w:pPr>
        <w:autoSpaceDE w:val="0"/>
        <w:autoSpaceDN w:val="0"/>
        <w:adjustRightInd w:val="0"/>
        <w:spacing w:line="240" w:lineRule="auto"/>
        <w:ind w:left="2832" w:firstLine="0"/>
        <w:jc w:val="right"/>
        <w:rPr>
          <w:rFonts w:ascii="Aptos" w:hAnsi="Aptos" w:cs="Arial"/>
          <w:b/>
          <w:bCs/>
          <w:sz w:val="22"/>
        </w:rPr>
      </w:pPr>
      <w:r w:rsidRPr="00F55428">
        <w:rPr>
          <w:rFonts w:ascii="Aptos" w:hAnsi="Aptos" w:cs="Arial"/>
          <w:b/>
          <w:bCs/>
          <w:sz w:val="22"/>
        </w:rPr>
        <w:t>Zarządu Województwa Mazowieckiego</w:t>
      </w:r>
    </w:p>
    <w:p w14:paraId="2D4995BE" w14:textId="091BEF5B" w:rsidR="00477687" w:rsidRPr="00F55428" w:rsidRDefault="00E50159" w:rsidP="00E50159">
      <w:pPr>
        <w:autoSpaceDE w:val="0"/>
        <w:autoSpaceDN w:val="0"/>
        <w:adjustRightInd w:val="0"/>
        <w:spacing w:line="240" w:lineRule="auto"/>
        <w:ind w:left="2832" w:firstLine="0"/>
        <w:jc w:val="right"/>
        <w:rPr>
          <w:rFonts w:ascii="Aptos" w:hAnsi="Aptos" w:cs="Arial"/>
          <w:b/>
          <w:bCs/>
          <w:sz w:val="22"/>
        </w:rPr>
      </w:pPr>
      <w:r w:rsidRPr="00F55428">
        <w:rPr>
          <w:rFonts w:ascii="Aptos" w:hAnsi="Aptos" w:cs="Arial"/>
          <w:b/>
          <w:bCs/>
          <w:sz w:val="22"/>
        </w:rPr>
        <w:t>z dnia</w:t>
      </w:r>
      <w:r w:rsidR="00A16E5B">
        <w:rPr>
          <w:rFonts w:ascii="Aptos" w:hAnsi="Aptos" w:cs="Arial"/>
          <w:b/>
          <w:bCs/>
          <w:sz w:val="22"/>
        </w:rPr>
        <w:t xml:space="preserve"> 23 lutego</w:t>
      </w:r>
      <w:r w:rsidR="00173865" w:rsidRPr="00F55428">
        <w:rPr>
          <w:rFonts w:ascii="Aptos" w:hAnsi="Aptos" w:cs="Arial"/>
          <w:b/>
          <w:bCs/>
          <w:sz w:val="22"/>
        </w:rPr>
        <w:t xml:space="preserve"> 2026 roku</w:t>
      </w:r>
      <w:r w:rsidR="00477687" w:rsidRPr="00173865">
        <w:rPr>
          <w:rFonts w:ascii="Aptos" w:hAnsi="Aptos" w:cs="Arial"/>
          <w:sz w:val="22"/>
          <w:vertAlign w:val="superscript"/>
        </w:rPr>
        <w:footnoteReference w:id="2"/>
      </w:r>
      <w:r w:rsidR="0055319F" w:rsidRPr="00173865">
        <w:rPr>
          <w:rFonts w:ascii="Aptos" w:hAnsi="Aptos" w:cs="Arial"/>
          <w:sz w:val="22"/>
          <w:vertAlign w:val="superscript"/>
        </w:rPr>
        <w:t>)</w:t>
      </w:r>
    </w:p>
    <w:p w14:paraId="1C95D86C" w14:textId="77777777" w:rsidR="00477687" w:rsidRPr="00173865" w:rsidRDefault="00477687" w:rsidP="000B10CD">
      <w:pPr>
        <w:pStyle w:val="Nagwek2"/>
        <w:spacing w:before="240" w:line="276" w:lineRule="auto"/>
        <w:ind w:left="284"/>
        <w:jc w:val="left"/>
        <w:rPr>
          <w:rFonts w:ascii="Aptos" w:hAnsi="Aptos" w:cs="Arial"/>
          <w:sz w:val="22"/>
        </w:rPr>
      </w:pPr>
      <w:r w:rsidRPr="00173865">
        <w:rPr>
          <w:rFonts w:ascii="Aptos" w:hAnsi="Aptos" w:cs="Arial"/>
          <w:sz w:val="22"/>
        </w:rPr>
        <w:t>Nr umowy: ……………</w:t>
      </w:r>
    </w:p>
    <w:p w14:paraId="3B9C7203" w14:textId="35A57D4C" w:rsidR="00BC0B31" w:rsidRPr="00173865" w:rsidRDefault="00477687" w:rsidP="009A75C2">
      <w:pPr>
        <w:shd w:val="clear" w:color="auto" w:fill="FFFFFF"/>
        <w:tabs>
          <w:tab w:val="left" w:leader="dot" w:pos="1387"/>
          <w:tab w:val="left" w:leader="dot" w:pos="5654"/>
        </w:tabs>
        <w:spacing w:line="360" w:lineRule="auto"/>
        <w:ind w:left="284" w:firstLine="0"/>
        <w:jc w:val="left"/>
        <w:rPr>
          <w:rFonts w:ascii="Aptos" w:eastAsia="Times New Roman" w:hAnsi="Aptos" w:cs="Arial"/>
          <w:bCs/>
          <w:sz w:val="22"/>
          <w:lang w:eastAsia="pl-PL"/>
        </w:rPr>
      </w:pPr>
      <w:r w:rsidRPr="00173865">
        <w:rPr>
          <w:rFonts w:ascii="Aptos" w:eastAsia="Times New Roman" w:hAnsi="Aptos" w:cs="Arial"/>
          <w:bCs/>
          <w:sz w:val="22"/>
          <w:lang w:eastAsia="pl-PL"/>
        </w:rPr>
        <w:t xml:space="preserve">Umowa o dofinansowanie </w:t>
      </w:r>
      <w:r w:rsidR="00A65394" w:rsidRPr="00173865">
        <w:rPr>
          <w:rFonts w:ascii="Aptos" w:eastAsia="Times New Roman" w:hAnsi="Aptos" w:cs="Arial"/>
          <w:bCs/>
          <w:sz w:val="22"/>
          <w:lang w:eastAsia="pl-PL"/>
        </w:rPr>
        <w:t>p</w:t>
      </w:r>
      <w:r w:rsidRPr="00173865">
        <w:rPr>
          <w:rFonts w:ascii="Aptos" w:eastAsia="Times New Roman" w:hAnsi="Aptos" w:cs="Arial"/>
          <w:bCs/>
          <w:sz w:val="22"/>
          <w:lang w:eastAsia="pl-PL"/>
        </w:rPr>
        <w:t>rojektu</w:t>
      </w:r>
      <w:r w:rsidR="00790F21" w:rsidRPr="00173865">
        <w:rPr>
          <w:rStyle w:val="Odwoanieprzypisudolnego"/>
          <w:rFonts w:ascii="Aptos" w:eastAsia="Times New Roman" w:hAnsi="Aptos" w:cs="Arial"/>
          <w:bCs/>
          <w:sz w:val="22"/>
          <w:lang w:eastAsia="pl-PL"/>
        </w:rPr>
        <w:footnoteReference w:id="3"/>
      </w:r>
      <w:r w:rsidR="00790F21" w:rsidRPr="00173865">
        <w:rPr>
          <w:rFonts w:ascii="Aptos" w:eastAsia="Times New Roman" w:hAnsi="Aptos" w:cs="Arial"/>
          <w:bCs/>
          <w:sz w:val="22"/>
          <w:vertAlign w:val="superscript"/>
          <w:lang w:eastAsia="pl-PL"/>
        </w:rPr>
        <w:t>)</w:t>
      </w:r>
      <w:r w:rsidRPr="00173865">
        <w:rPr>
          <w:rFonts w:ascii="Aptos" w:eastAsia="Times New Roman" w:hAnsi="Aptos" w:cs="Arial"/>
          <w:bCs/>
          <w:sz w:val="22"/>
          <w:lang w:eastAsia="pl-PL"/>
        </w:rPr>
        <w:t xml:space="preserve"> </w:t>
      </w:r>
      <w:r w:rsidR="00D36D34" w:rsidRPr="00173865">
        <w:rPr>
          <w:rFonts w:ascii="Aptos" w:eastAsia="Times New Roman" w:hAnsi="Aptos" w:cs="Arial"/>
          <w:bCs/>
          <w:sz w:val="22"/>
          <w:lang w:eastAsia="pl-PL"/>
        </w:rPr>
        <w:t xml:space="preserve">niekonkurencyjnego </w:t>
      </w:r>
      <w:r w:rsidRPr="00173865">
        <w:rPr>
          <w:rFonts w:ascii="Aptos" w:eastAsia="Times New Roman" w:hAnsi="Aptos" w:cs="Arial"/>
          <w:bCs/>
          <w:sz w:val="22"/>
          <w:lang w:eastAsia="pl-PL"/>
        </w:rPr>
        <w:t>pt. „………………………………</w:t>
      </w:r>
      <w:r w:rsidR="00DD7574" w:rsidRPr="00173865">
        <w:rPr>
          <w:rFonts w:ascii="Aptos" w:eastAsia="Times New Roman" w:hAnsi="Aptos" w:cs="Arial"/>
          <w:bCs/>
          <w:sz w:val="22"/>
          <w:lang w:eastAsia="pl-PL"/>
        </w:rPr>
        <w:t>…………………………………………………………</w:t>
      </w:r>
      <w:r w:rsidR="006F28FE" w:rsidRPr="00173865">
        <w:rPr>
          <w:rFonts w:ascii="Aptos" w:eastAsia="Times New Roman" w:hAnsi="Aptos" w:cs="Arial"/>
          <w:bCs/>
          <w:sz w:val="22"/>
          <w:lang w:eastAsia="pl-PL"/>
        </w:rPr>
        <w:t>…………………………………</w:t>
      </w:r>
      <w:r w:rsidR="00DD7574" w:rsidRPr="00173865">
        <w:rPr>
          <w:rFonts w:ascii="Aptos" w:eastAsia="Times New Roman" w:hAnsi="Aptos" w:cs="Arial"/>
          <w:bCs/>
          <w:sz w:val="22"/>
          <w:lang w:eastAsia="pl-PL"/>
        </w:rPr>
        <w:t>…</w:t>
      </w:r>
      <w:proofErr w:type="gramStart"/>
      <w:r w:rsidR="00DD7574" w:rsidRPr="00173865">
        <w:rPr>
          <w:rFonts w:ascii="Aptos" w:eastAsia="Times New Roman" w:hAnsi="Aptos" w:cs="Arial"/>
          <w:bCs/>
          <w:sz w:val="22"/>
          <w:lang w:eastAsia="pl-PL"/>
        </w:rPr>
        <w:t>…….</w:t>
      </w:r>
      <w:proofErr w:type="gramEnd"/>
      <w:r w:rsidRPr="00173865">
        <w:rPr>
          <w:rFonts w:ascii="Aptos" w:eastAsia="Times New Roman" w:hAnsi="Aptos" w:cs="Arial"/>
          <w:bCs/>
          <w:sz w:val="22"/>
          <w:lang w:eastAsia="pl-PL"/>
        </w:rPr>
        <w:t xml:space="preserve">…” </w:t>
      </w:r>
      <w:r w:rsidRPr="00173865">
        <w:rPr>
          <w:rFonts w:ascii="Aptos" w:eastAsia="Times New Roman" w:hAnsi="Aptos" w:cs="Arial"/>
          <w:bCs/>
          <w:sz w:val="22"/>
          <w:lang w:eastAsia="pl-PL"/>
        </w:rPr>
        <w:br/>
      </w:r>
      <w:r w:rsidRPr="00173865">
        <w:rPr>
          <w:rFonts w:ascii="Aptos" w:eastAsia="Times New Roman" w:hAnsi="Aptos" w:cs="Arial"/>
          <w:bCs/>
          <w:spacing w:val="-1"/>
          <w:sz w:val="22"/>
          <w:lang w:eastAsia="pl-PL"/>
        </w:rPr>
        <w:t>współfinansowanego ze środków Europejskiego Funduszu Społecznego</w:t>
      </w:r>
      <w:r w:rsidR="00673B14" w:rsidRPr="00173865">
        <w:rPr>
          <w:rFonts w:ascii="Aptos" w:eastAsia="Times New Roman" w:hAnsi="Aptos" w:cs="Arial"/>
          <w:bCs/>
          <w:spacing w:val="-1"/>
          <w:sz w:val="22"/>
          <w:lang w:eastAsia="pl-PL"/>
        </w:rPr>
        <w:t xml:space="preserve"> Plus</w:t>
      </w:r>
      <w:r w:rsidRPr="00173865">
        <w:rPr>
          <w:rFonts w:ascii="Aptos" w:eastAsia="Times New Roman" w:hAnsi="Aptos" w:cs="Arial"/>
          <w:bCs/>
          <w:spacing w:val="-1"/>
          <w:sz w:val="22"/>
          <w:lang w:eastAsia="pl-PL"/>
        </w:rPr>
        <w:t>,</w:t>
      </w:r>
      <w:r w:rsidR="00BC0B31" w:rsidRPr="00173865">
        <w:rPr>
          <w:rFonts w:ascii="Aptos" w:eastAsia="Times New Roman" w:hAnsi="Aptos" w:cs="Arial"/>
          <w:bCs/>
          <w:spacing w:val="-1"/>
          <w:sz w:val="22"/>
          <w:lang w:eastAsia="pl-PL"/>
        </w:rPr>
        <w:t xml:space="preserve"> </w:t>
      </w:r>
      <w:r w:rsidR="00673B14" w:rsidRPr="00173865">
        <w:rPr>
          <w:rFonts w:ascii="Aptos" w:eastAsia="Times New Roman" w:hAnsi="Aptos" w:cs="Arial"/>
          <w:bCs/>
          <w:sz w:val="22"/>
          <w:lang w:eastAsia="pl-PL"/>
        </w:rPr>
        <w:t xml:space="preserve">w </w:t>
      </w:r>
      <w:r w:rsidR="007960A1" w:rsidRPr="00173865">
        <w:rPr>
          <w:rFonts w:ascii="Aptos" w:eastAsia="Times New Roman" w:hAnsi="Aptos" w:cs="Arial"/>
          <w:bCs/>
          <w:sz w:val="22"/>
          <w:lang w:eastAsia="pl-PL"/>
        </w:rPr>
        <w:t xml:space="preserve">ramach </w:t>
      </w:r>
      <w:r w:rsidR="00673B14" w:rsidRPr="00173865">
        <w:rPr>
          <w:rFonts w:ascii="Aptos" w:eastAsia="Times New Roman" w:hAnsi="Aptos" w:cs="Arial"/>
          <w:bCs/>
          <w:sz w:val="22"/>
          <w:lang w:eastAsia="pl-PL"/>
        </w:rPr>
        <w:t>Prioryte</w:t>
      </w:r>
      <w:r w:rsidR="007960A1" w:rsidRPr="00173865">
        <w:rPr>
          <w:rFonts w:ascii="Aptos" w:eastAsia="Times New Roman" w:hAnsi="Aptos" w:cs="Arial"/>
          <w:bCs/>
          <w:sz w:val="22"/>
          <w:lang w:eastAsia="pl-PL"/>
        </w:rPr>
        <w:t>tu</w:t>
      </w:r>
      <w:r w:rsidR="00673B14" w:rsidRPr="00173865">
        <w:rPr>
          <w:rFonts w:ascii="Aptos" w:eastAsia="Times New Roman" w:hAnsi="Aptos" w:cs="Arial"/>
          <w:bCs/>
          <w:sz w:val="22"/>
          <w:lang w:eastAsia="pl-PL"/>
        </w:rPr>
        <w:t xml:space="preserve"> </w:t>
      </w:r>
      <w:r w:rsidR="006C40E5">
        <w:rPr>
          <w:rFonts w:ascii="Aptos" w:eastAsia="Times New Roman" w:hAnsi="Aptos" w:cs="Arial"/>
          <w:bCs/>
          <w:sz w:val="22"/>
          <w:lang w:eastAsia="pl-PL"/>
        </w:rPr>
        <w:br/>
      </w:r>
      <w:r w:rsidR="00673B14" w:rsidRPr="00173865">
        <w:rPr>
          <w:rFonts w:ascii="Aptos" w:eastAsia="Times New Roman" w:hAnsi="Aptos" w:cs="Arial"/>
          <w:bCs/>
          <w:sz w:val="22"/>
          <w:lang w:eastAsia="pl-PL"/>
        </w:rPr>
        <w:t>VI Fundusze Europejskie dla aktywnego zawodowo Mazowsza</w:t>
      </w:r>
      <w:r w:rsidR="007960A1" w:rsidRPr="00173865">
        <w:rPr>
          <w:rFonts w:ascii="Aptos" w:eastAsia="Times New Roman" w:hAnsi="Aptos" w:cs="Arial"/>
          <w:bCs/>
          <w:sz w:val="22"/>
          <w:lang w:eastAsia="pl-PL"/>
        </w:rPr>
        <w:t>, Działania 6.</w:t>
      </w:r>
      <w:r w:rsidR="00954F10" w:rsidRPr="00173865">
        <w:rPr>
          <w:rFonts w:ascii="Aptos" w:eastAsia="Times New Roman" w:hAnsi="Aptos" w:cs="Arial"/>
          <w:bCs/>
          <w:sz w:val="22"/>
          <w:lang w:eastAsia="pl-PL"/>
        </w:rPr>
        <w:t>1</w:t>
      </w:r>
      <w:r w:rsidR="007960A1" w:rsidRPr="00173865">
        <w:rPr>
          <w:rFonts w:ascii="Aptos" w:eastAsia="Times New Roman" w:hAnsi="Aptos" w:cs="Arial"/>
          <w:bCs/>
          <w:sz w:val="22"/>
          <w:lang w:eastAsia="pl-PL"/>
        </w:rPr>
        <w:t xml:space="preserve"> Aktywizacja </w:t>
      </w:r>
      <w:r w:rsidR="00197D8D" w:rsidRPr="00173865">
        <w:rPr>
          <w:rFonts w:ascii="Aptos" w:eastAsia="Times New Roman" w:hAnsi="Aptos" w:cs="Arial"/>
          <w:bCs/>
          <w:sz w:val="22"/>
          <w:lang w:eastAsia="pl-PL"/>
        </w:rPr>
        <w:t xml:space="preserve">zawodowa </w:t>
      </w:r>
      <w:r w:rsidR="007960A1" w:rsidRPr="00173865">
        <w:rPr>
          <w:rFonts w:ascii="Aptos" w:eastAsia="Times New Roman" w:hAnsi="Aptos" w:cs="Arial"/>
          <w:bCs/>
          <w:sz w:val="22"/>
          <w:lang w:eastAsia="pl-PL"/>
        </w:rPr>
        <w:t>osób bezrobotnych</w:t>
      </w:r>
      <w:r w:rsidR="00673B14" w:rsidRPr="00173865">
        <w:rPr>
          <w:rFonts w:ascii="Aptos" w:eastAsia="Times New Roman" w:hAnsi="Aptos" w:cs="Arial"/>
          <w:bCs/>
          <w:sz w:val="22"/>
          <w:lang w:eastAsia="pl-PL"/>
        </w:rPr>
        <w:t xml:space="preserve"> </w:t>
      </w:r>
    </w:p>
    <w:p w14:paraId="7BCEC191" w14:textId="77777777" w:rsidR="00477687" w:rsidRPr="00173865" w:rsidRDefault="00673B14" w:rsidP="009A75C2">
      <w:pPr>
        <w:shd w:val="clear" w:color="auto" w:fill="FFFFFF"/>
        <w:tabs>
          <w:tab w:val="left" w:leader="dot" w:pos="1387"/>
          <w:tab w:val="left" w:leader="dot" w:pos="5654"/>
        </w:tabs>
        <w:spacing w:line="360" w:lineRule="auto"/>
        <w:ind w:left="284" w:firstLine="0"/>
        <w:jc w:val="left"/>
        <w:rPr>
          <w:rFonts w:ascii="Aptos" w:eastAsia="Times New Roman" w:hAnsi="Aptos" w:cs="Arial"/>
          <w:bCs/>
          <w:sz w:val="22"/>
          <w:lang w:eastAsia="pl-PL"/>
        </w:rPr>
      </w:pPr>
      <w:r w:rsidRPr="00173865">
        <w:rPr>
          <w:rFonts w:ascii="Aptos" w:eastAsia="Times New Roman" w:hAnsi="Aptos" w:cs="Arial"/>
          <w:bCs/>
          <w:sz w:val="22"/>
          <w:lang w:eastAsia="pl-PL"/>
        </w:rPr>
        <w:t xml:space="preserve">w ramach </w:t>
      </w:r>
      <w:r w:rsidR="00BC0B31" w:rsidRPr="00173865">
        <w:rPr>
          <w:rFonts w:ascii="Aptos" w:eastAsia="Times New Roman" w:hAnsi="Aptos" w:cs="Arial"/>
          <w:bCs/>
          <w:sz w:val="22"/>
          <w:lang w:eastAsia="pl-PL"/>
        </w:rPr>
        <w:t xml:space="preserve">programu </w:t>
      </w:r>
      <w:r w:rsidR="00A92367" w:rsidRPr="00173865">
        <w:rPr>
          <w:rFonts w:ascii="Aptos" w:eastAsia="Times New Roman" w:hAnsi="Aptos" w:cs="Arial"/>
          <w:bCs/>
          <w:sz w:val="22"/>
          <w:lang w:eastAsia="pl-PL"/>
        </w:rPr>
        <w:t xml:space="preserve">Fundusze Europejskie </w:t>
      </w:r>
      <w:r w:rsidRPr="00173865">
        <w:rPr>
          <w:rFonts w:ascii="Aptos" w:eastAsia="Times New Roman" w:hAnsi="Aptos" w:cs="Arial"/>
          <w:bCs/>
          <w:sz w:val="22"/>
          <w:lang w:eastAsia="pl-PL"/>
        </w:rPr>
        <w:t xml:space="preserve">dla Mazowsza 2021-2027 </w:t>
      </w:r>
      <w:r w:rsidR="009A5F55" w:rsidRPr="00173865">
        <w:rPr>
          <w:rFonts w:ascii="Aptos" w:eastAsia="Times New Roman" w:hAnsi="Aptos" w:cs="Arial"/>
          <w:bCs/>
          <w:sz w:val="22"/>
          <w:lang w:eastAsia="pl-PL"/>
        </w:rPr>
        <w:t xml:space="preserve">zwana dalej „Umową”, </w:t>
      </w:r>
      <w:r w:rsidR="00477687" w:rsidRPr="00173865">
        <w:rPr>
          <w:rFonts w:ascii="Aptos" w:eastAsia="Times New Roman" w:hAnsi="Aptos" w:cs="Arial"/>
          <w:bCs/>
          <w:spacing w:val="-1"/>
          <w:sz w:val="22"/>
          <w:lang w:eastAsia="pl-PL"/>
        </w:rPr>
        <w:t xml:space="preserve">zawarta </w:t>
      </w:r>
      <w:proofErr w:type="gramStart"/>
      <w:r w:rsidR="00477687" w:rsidRPr="00173865">
        <w:rPr>
          <w:rFonts w:ascii="Aptos" w:eastAsia="Times New Roman" w:hAnsi="Aptos" w:cs="Arial"/>
          <w:bCs/>
          <w:spacing w:val="-1"/>
          <w:sz w:val="22"/>
          <w:lang w:eastAsia="pl-PL"/>
        </w:rPr>
        <w:t>w  …</w:t>
      </w:r>
      <w:proofErr w:type="gramEnd"/>
      <w:r w:rsidR="00477687" w:rsidRPr="00173865">
        <w:rPr>
          <w:rFonts w:ascii="Aptos" w:eastAsia="Times New Roman" w:hAnsi="Aptos" w:cs="Arial"/>
          <w:bCs/>
          <w:spacing w:val="-1"/>
          <w:sz w:val="22"/>
          <w:lang w:eastAsia="pl-PL"/>
        </w:rPr>
        <w:t>……</w:t>
      </w:r>
      <w:r w:rsidR="006F28FE" w:rsidRPr="00173865">
        <w:rPr>
          <w:rFonts w:ascii="Aptos" w:eastAsia="Times New Roman" w:hAnsi="Aptos" w:cs="Arial"/>
          <w:bCs/>
          <w:spacing w:val="-1"/>
          <w:sz w:val="22"/>
          <w:lang w:eastAsia="pl-PL"/>
        </w:rPr>
        <w:t>…</w:t>
      </w:r>
      <w:proofErr w:type="gramStart"/>
      <w:r w:rsidR="006F28FE" w:rsidRPr="00173865">
        <w:rPr>
          <w:rFonts w:ascii="Aptos" w:eastAsia="Times New Roman" w:hAnsi="Aptos" w:cs="Arial"/>
          <w:bCs/>
          <w:spacing w:val="-1"/>
          <w:sz w:val="22"/>
          <w:lang w:eastAsia="pl-PL"/>
        </w:rPr>
        <w:t>…….</w:t>
      </w:r>
      <w:proofErr w:type="gramEnd"/>
      <w:r w:rsidR="006F28FE" w:rsidRPr="00173865">
        <w:rPr>
          <w:rFonts w:ascii="Aptos" w:eastAsia="Times New Roman" w:hAnsi="Aptos" w:cs="Arial"/>
          <w:bCs/>
          <w:spacing w:val="-1"/>
          <w:sz w:val="22"/>
          <w:lang w:eastAsia="pl-PL"/>
        </w:rPr>
        <w:t>.</w:t>
      </w:r>
      <w:r w:rsidR="00477687" w:rsidRPr="00173865">
        <w:rPr>
          <w:rFonts w:ascii="Aptos" w:eastAsia="Times New Roman" w:hAnsi="Aptos" w:cs="Arial"/>
          <w:bCs/>
          <w:spacing w:val="-1"/>
          <w:sz w:val="22"/>
          <w:lang w:eastAsia="pl-PL"/>
        </w:rPr>
        <w:t>………………... w dniu ………</w:t>
      </w:r>
      <w:r w:rsidR="006F28FE" w:rsidRPr="00173865">
        <w:rPr>
          <w:rFonts w:ascii="Aptos" w:eastAsia="Times New Roman" w:hAnsi="Aptos" w:cs="Arial"/>
          <w:bCs/>
          <w:spacing w:val="-1"/>
          <w:sz w:val="22"/>
          <w:lang w:eastAsia="pl-PL"/>
        </w:rPr>
        <w:t>……………………………………………</w:t>
      </w:r>
      <w:proofErr w:type="gramStart"/>
      <w:r w:rsidR="006F28FE" w:rsidRPr="00173865">
        <w:rPr>
          <w:rFonts w:ascii="Aptos" w:eastAsia="Times New Roman" w:hAnsi="Aptos" w:cs="Arial"/>
          <w:bCs/>
          <w:spacing w:val="-1"/>
          <w:sz w:val="22"/>
          <w:lang w:eastAsia="pl-PL"/>
        </w:rPr>
        <w:t>…….</w:t>
      </w:r>
      <w:proofErr w:type="gramEnd"/>
      <w:r w:rsidR="00477687" w:rsidRPr="00173865">
        <w:rPr>
          <w:rFonts w:ascii="Aptos" w:eastAsia="Times New Roman" w:hAnsi="Aptos" w:cs="Arial"/>
          <w:bCs/>
          <w:spacing w:val="-1"/>
          <w:sz w:val="22"/>
          <w:lang w:eastAsia="pl-PL"/>
        </w:rPr>
        <w:t>………… pomiędzy</w:t>
      </w:r>
      <w:r w:rsidR="00477687" w:rsidRPr="00173865">
        <w:rPr>
          <w:rFonts w:ascii="Aptos" w:eastAsia="Times New Roman" w:hAnsi="Aptos" w:cs="Arial"/>
          <w:bCs/>
          <w:sz w:val="22"/>
          <w:lang w:eastAsia="pl-PL"/>
        </w:rPr>
        <w:t>:</w:t>
      </w:r>
    </w:p>
    <w:p w14:paraId="45E4C7C5" w14:textId="77777777" w:rsidR="00477687" w:rsidRPr="00173865" w:rsidRDefault="00477687" w:rsidP="009A75C2">
      <w:pPr>
        <w:spacing w:before="24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173865">
        <w:rPr>
          <w:rFonts w:ascii="Aptos" w:eastAsia="Times New Roman" w:hAnsi="Aptos" w:cs="Arial"/>
          <w:sz w:val="22"/>
          <w:lang w:eastAsia="pl-PL"/>
        </w:rPr>
        <w:t xml:space="preserve">Województwem Mazowieckim </w:t>
      </w:r>
      <w:r w:rsidR="00E239A0" w:rsidRPr="00173865">
        <w:rPr>
          <w:rFonts w:ascii="Aptos" w:eastAsia="Times New Roman" w:hAnsi="Aptos" w:cs="Arial"/>
          <w:sz w:val="22"/>
          <w:lang w:eastAsia="pl-PL"/>
        </w:rPr>
        <w:t xml:space="preserve">reprezentowanym przez Zarząd Województwa Mazowieckiego, </w:t>
      </w:r>
      <w:r w:rsidRPr="00173865">
        <w:rPr>
          <w:rFonts w:ascii="Aptos" w:eastAsia="Times New Roman" w:hAnsi="Aptos" w:cs="Arial"/>
          <w:sz w:val="22"/>
          <w:lang w:eastAsia="pl-PL"/>
        </w:rPr>
        <w:t>w</w:t>
      </w:r>
      <w:r w:rsidR="00AC0B13" w:rsidRPr="00173865">
        <w:rPr>
          <w:rFonts w:ascii="Aptos" w:eastAsia="Times New Roman" w:hAnsi="Aptos" w:cs="Arial"/>
          <w:sz w:val="22"/>
          <w:lang w:eastAsia="pl-PL"/>
        </w:rPr>
        <w:t> </w:t>
      </w:r>
      <w:r w:rsidRPr="00173865">
        <w:rPr>
          <w:rFonts w:ascii="Aptos" w:eastAsia="Times New Roman" w:hAnsi="Aptos" w:cs="Arial"/>
          <w:sz w:val="22"/>
          <w:lang w:eastAsia="pl-PL"/>
        </w:rPr>
        <w:t>imieniu którego działa Wojewódzki Urząd Pracy</w:t>
      </w:r>
      <w:r w:rsidR="00154E05" w:rsidRPr="00173865">
        <w:rPr>
          <w:rFonts w:ascii="Aptos" w:eastAsia="Times New Roman" w:hAnsi="Aptos" w:cs="Arial"/>
          <w:sz w:val="22"/>
          <w:lang w:eastAsia="pl-PL"/>
        </w:rPr>
        <w:br/>
      </w:r>
      <w:r w:rsidRPr="00173865">
        <w:rPr>
          <w:rFonts w:ascii="Aptos" w:eastAsia="Times New Roman" w:hAnsi="Aptos" w:cs="Arial"/>
          <w:sz w:val="22"/>
          <w:lang w:eastAsia="pl-PL"/>
        </w:rPr>
        <w:t xml:space="preserve">w Warszawie, ul. </w:t>
      </w:r>
      <w:r w:rsidR="0071530E" w:rsidRPr="00173865">
        <w:rPr>
          <w:rFonts w:ascii="Aptos" w:eastAsia="Times New Roman" w:hAnsi="Aptos" w:cs="Arial"/>
          <w:sz w:val="22"/>
          <w:lang w:eastAsia="pl-PL"/>
        </w:rPr>
        <w:t>Chłodna 52</w:t>
      </w:r>
      <w:r w:rsidRPr="00173865">
        <w:rPr>
          <w:rFonts w:ascii="Aptos" w:eastAsia="Times New Roman" w:hAnsi="Aptos" w:cs="Arial"/>
          <w:sz w:val="22"/>
          <w:lang w:eastAsia="pl-PL"/>
        </w:rPr>
        <w:t>, 0</w:t>
      </w:r>
      <w:r w:rsidR="0071530E" w:rsidRPr="00173865">
        <w:rPr>
          <w:rFonts w:ascii="Aptos" w:eastAsia="Times New Roman" w:hAnsi="Aptos" w:cs="Arial"/>
          <w:sz w:val="22"/>
          <w:lang w:eastAsia="pl-PL"/>
        </w:rPr>
        <w:t>0</w:t>
      </w:r>
      <w:r w:rsidRPr="00173865">
        <w:rPr>
          <w:rFonts w:ascii="Aptos" w:eastAsia="Times New Roman" w:hAnsi="Aptos" w:cs="Arial"/>
          <w:sz w:val="22"/>
          <w:lang w:eastAsia="pl-PL"/>
        </w:rPr>
        <w:t xml:space="preserve"> – </w:t>
      </w:r>
      <w:r w:rsidR="0071530E" w:rsidRPr="00173865">
        <w:rPr>
          <w:rFonts w:ascii="Aptos" w:eastAsia="Times New Roman" w:hAnsi="Aptos" w:cs="Arial"/>
          <w:sz w:val="22"/>
          <w:lang w:eastAsia="pl-PL"/>
        </w:rPr>
        <w:t>872</w:t>
      </w:r>
      <w:r w:rsidRPr="00173865">
        <w:rPr>
          <w:rFonts w:ascii="Aptos" w:eastAsia="Times New Roman" w:hAnsi="Aptos" w:cs="Arial"/>
          <w:sz w:val="22"/>
          <w:lang w:eastAsia="pl-PL"/>
        </w:rPr>
        <w:t xml:space="preserve"> Warszawa, </w:t>
      </w:r>
    </w:p>
    <w:p w14:paraId="74D0A036" w14:textId="77777777" w:rsidR="00477687" w:rsidRPr="00173865" w:rsidRDefault="00477687" w:rsidP="009A75C2">
      <w:pPr>
        <w:spacing w:before="240" w:line="276" w:lineRule="auto"/>
        <w:jc w:val="left"/>
        <w:rPr>
          <w:rFonts w:ascii="Aptos" w:eastAsia="Times New Roman" w:hAnsi="Aptos" w:cs="Arial"/>
          <w:sz w:val="22"/>
          <w:lang w:eastAsia="pl-PL"/>
        </w:rPr>
      </w:pPr>
      <w:r w:rsidRPr="00173865">
        <w:rPr>
          <w:rFonts w:ascii="Aptos" w:eastAsia="Times New Roman" w:hAnsi="Aptos" w:cs="Arial"/>
          <w:sz w:val="22"/>
          <w:lang w:eastAsia="pl-PL"/>
        </w:rPr>
        <w:t>zwany dalej „Instytucją Pośredniczącą”, reprezentowan</w:t>
      </w:r>
      <w:r w:rsidR="00C409B8" w:rsidRPr="00173865">
        <w:rPr>
          <w:rFonts w:ascii="Aptos" w:eastAsia="Times New Roman" w:hAnsi="Aptos" w:cs="Arial"/>
          <w:sz w:val="22"/>
          <w:lang w:eastAsia="pl-PL"/>
        </w:rPr>
        <w:t>y</w:t>
      </w:r>
      <w:r w:rsidRPr="00173865">
        <w:rPr>
          <w:rFonts w:ascii="Aptos" w:eastAsia="Times New Roman" w:hAnsi="Aptos" w:cs="Arial"/>
          <w:color w:val="FF0000"/>
          <w:sz w:val="22"/>
          <w:lang w:eastAsia="pl-PL"/>
        </w:rPr>
        <w:t xml:space="preserve"> </w:t>
      </w:r>
      <w:r w:rsidRPr="00173865">
        <w:rPr>
          <w:rFonts w:ascii="Aptos" w:eastAsia="Times New Roman" w:hAnsi="Aptos" w:cs="Arial"/>
          <w:sz w:val="22"/>
          <w:lang w:eastAsia="pl-PL"/>
        </w:rPr>
        <w:t xml:space="preserve">przez: </w:t>
      </w:r>
    </w:p>
    <w:p w14:paraId="029F3B0C" w14:textId="77777777" w:rsidR="00AC4F14" w:rsidRPr="00173865" w:rsidRDefault="00477687" w:rsidP="009A75C2">
      <w:pPr>
        <w:spacing w:before="24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173865">
        <w:rPr>
          <w:rFonts w:ascii="Aptos" w:eastAsia="Times New Roman" w:hAnsi="Aptos" w:cs="Arial"/>
          <w:sz w:val="22"/>
          <w:lang w:eastAsia="pl-PL"/>
        </w:rPr>
        <w:t xml:space="preserve">Pana </w:t>
      </w:r>
      <w:r w:rsidRPr="00173865">
        <w:rPr>
          <w:rFonts w:ascii="Aptos" w:eastAsia="Times New Roman" w:hAnsi="Aptos" w:cs="Arial"/>
          <w:bCs/>
          <w:sz w:val="22"/>
          <w:lang w:eastAsia="pl-PL"/>
        </w:rPr>
        <w:t>…………………………………………</w:t>
      </w:r>
      <w:proofErr w:type="gramStart"/>
      <w:r w:rsidRPr="00173865">
        <w:rPr>
          <w:rFonts w:ascii="Aptos" w:eastAsia="Times New Roman" w:hAnsi="Aptos" w:cs="Arial"/>
          <w:bCs/>
          <w:sz w:val="22"/>
          <w:lang w:eastAsia="pl-PL"/>
        </w:rPr>
        <w:t>…….</w:t>
      </w:r>
      <w:proofErr w:type="gramEnd"/>
      <w:r w:rsidRPr="00173865">
        <w:rPr>
          <w:rFonts w:ascii="Aptos" w:eastAsia="Times New Roman" w:hAnsi="Aptos" w:cs="Arial"/>
          <w:bCs/>
          <w:sz w:val="22"/>
          <w:lang w:eastAsia="pl-PL"/>
        </w:rPr>
        <w:t>.………….</w:t>
      </w:r>
      <w:r w:rsidRPr="00173865">
        <w:rPr>
          <w:rFonts w:ascii="Aptos" w:eastAsia="Times New Roman" w:hAnsi="Aptos" w:cs="Arial"/>
          <w:sz w:val="22"/>
          <w:lang w:eastAsia="pl-PL"/>
        </w:rPr>
        <w:t xml:space="preserve"> –</w:t>
      </w:r>
      <w:r w:rsidRPr="00173865">
        <w:rPr>
          <w:rFonts w:ascii="Aptos" w:eastAsia="Times New Roman" w:hAnsi="Aptos" w:cs="Arial"/>
          <w:bCs/>
          <w:sz w:val="22"/>
          <w:lang w:eastAsia="pl-PL"/>
        </w:rPr>
        <w:t xml:space="preserve"> </w:t>
      </w:r>
      <w:r w:rsidRPr="00173865">
        <w:rPr>
          <w:rFonts w:ascii="Aptos" w:eastAsia="Times New Roman" w:hAnsi="Aptos" w:cs="Arial"/>
          <w:sz w:val="22"/>
          <w:lang w:eastAsia="pl-PL"/>
        </w:rPr>
        <w:t xml:space="preserve">Dyrektora Wojewódzkiego Urzędu Pracy w Warszawie działającego na podstawie </w:t>
      </w:r>
      <w:r w:rsidR="00BD620A" w:rsidRPr="00173865">
        <w:rPr>
          <w:rFonts w:ascii="Aptos" w:eastAsia="Times New Roman" w:hAnsi="Aptos" w:cs="Arial"/>
          <w:sz w:val="22"/>
          <w:lang w:eastAsia="pl-PL"/>
        </w:rPr>
        <w:t>u</w:t>
      </w:r>
      <w:r w:rsidRPr="00173865">
        <w:rPr>
          <w:rFonts w:ascii="Aptos" w:eastAsia="Times New Roman" w:hAnsi="Aptos" w:cs="Arial"/>
          <w:sz w:val="22"/>
          <w:lang w:eastAsia="pl-PL"/>
        </w:rPr>
        <w:t xml:space="preserve">chwały </w:t>
      </w:r>
      <w:r w:rsidR="00664C04" w:rsidRPr="00173865">
        <w:rPr>
          <w:rFonts w:ascii="Aptos" w:eastAsia="Times New Roman" w:hAnsi="Aptos" w:cs="Arial"/>
          <w:sz w:val="22"/>
          <w:lang w:eastAsia="pl-PL"/>
        </w:rPr>
        <w:t>n</w:t>
      </w:r>
      <w:r w:rsidRPr="00173865">
        <w:rPr>
          <w:rFonts w:ascii="Aptos" w:eastAsia="Times New Roman" w:hAnsi="Aptos" w:cs="Arial"/>
          <w:sz w:val="22"/>
          <w:lang w:eastAsia="pl-PL"/>
        </w:rPr>
        <w:t>r …………………. Zarządu Województwa Mazowieckiego z dnia …</w:t>
      </w:r>
      <w:proofErr w:type="gramStart"/>
      <w:r w:rsidRPr="00173865">
        <w:rPr>
          <w:rFonts w:ascii="Aptos" w:eastAsia="Times New Roman" w:hAnsi="Aptos" w:cs="Arial"/>
          <w:sz w:val="22"/>
          <w:lang w:eastAsia="pl-PL"/>
        </w:rPr>
        <w:t>…….</w:t>
      </w:r>
      <w:proofErr w:type="gramEnd"/>
      <w:r w:rsidRPr="00173865">
        <w:rPr>
          <w:rFonts w:ascii="Aptos" w:eastAsia="Times New Roman" w:hAnsi="Aptos" w:cs="Arial"/>
          <w:sz w:val="22"/>
          <w:lang w:eastAsia="pl-PL"/>
        </w:rPr>
        <w:t>…</w:t>
      </w:r>
      <w:proofErr w:type="gramStart"/>
      <w:r w:rsidR="00676354" w:rsidRPr="00173865">
        <w:rPr>
          <w:rFonts w:ascii="Aptos" w:eastAsia="Times New Roman" w:hAnsi="Aptos" w:cs="Arial"/>
          <w:sz w:val="22"/>
          <w:lang w:eastAsia="pl-PL"/>
        </w:rPr>
        <w:t>…….</w:t>
      </w:r>
      <w:proofErr w:type="gramEnd"/>
      <w:r w:rsidRPr="00173865">
        <w:rPr>
          <w:rFonts w:ascii="Aptos" w:eastAsia="Times New Roman" w:hAnsi="Aptos" w:cs="Arial"/>
          <w:sz w:val="22"/>
          <w:lang w:eastAsia="pl-PL"/>
        </w:rPr>
        <w:t>.</w:t>
      </w:r>
      <w:r w:rsidR="00BD620A" w:rsidRPr="00173865">
        <w:rPr>
          <w:rFonts w:ascii="Aptos" w:eastAsia="Times New Roman" w:hAnsi="Aptos" w:cs="Arial"/>
          <w:sz w:val="22"/>
          <w:lang w:eastAsia="pl-PL"/>
        </w:rPr>
        <w:t xml:space="preserve"> </w:t>
      </w:r>
      <w:r w:rsidRPr="00173865">
        <w:rPr>
          <w:rFonts w:ascii="Aptos" w:eastAsia="Times New Roman" w:hAnsi="Aptos" w:cs="Arial"/>
          <w:sz w:val="22"/>
          <w:lang w:eastAsia="pl-PL"/>
        </w:rPr>
        <w:t xml:space="preserve">stanowiącej załącznik nr </w:t>
      </w:r>
      <w:r w:rsidR="007D712B" w:rsidRPr="00173865">
        <w:rPr>
          <w:rFonts w:ascii="Aptos" w:eastAsia="Times New Roman" w:hAnsi="Aptos" w:cs="Arial"/>
          <w:sz w:val="22"/>
          <w:lang w:eastAsia="pl-PL"/>
        </w:rPr>
        <w:t>1</w:t>
      </w:r>
      <w:r w:rsidRPr="00173865">
        <w:rPr>
          <w:rFonts w:ascii="Aptos" w:eastAsia="Times New Roman" w:hAnsi="Aptos" w:cs="Arial"/>
          <w:sz w:val="22"/>
          <w:lang w:eastAsia="pl-PL"/>
        </w:rPr>
        <w:t xml:space="preserve"> do </w:t>
      </w:r>
      <w:r w:rsidR="002214C0" w:rsidRPr="00173865">
        <w:rPr>
          <w:rFonts w:ascii="Aptos" w:eastAsia="Times New Roman" w:hAnsi="Aptos" w:cs="Arial"/>
          <w:sz w:val="22"/>
          <w:lang w:eastAsia="pl-PL"/>
        </w:rPr>
        <w:t>U</w:t>
      </w:r>
      <w:r w:rsidRPr="00173865">
        <w:rPr>
          <w:rFonts w:ascii="Aptos" w:eastAsia="Times New Roman" w:hAnsi="Aptos" w:cs="Arial"/>
          <w:sz w:val="22"/>
          <w:lang w:eastAsia="pl-PL"/>
        </w:rPr>
        <w:t>mowy,</w:t>
      </w:r>
      <w:r w:rsidR="00AC4F14" w:rsidRPr="00173865">
        <w:rPr>
          <w:rFonts w:ascii="Aptos" w:eastAsia="Times New Roman" w:hAnsi="Aptos" w:cs="Arial"/>
          <w:sz w:val="22"/>
          <w:lang w:eastAsia="pl-PL"/>
        </w:rPr>
        <w:t xml:space="preserve"> </w:t>
      </w:r>
    </w:p>
    <w:p w14:paraId="31A8DF8D" w14:textId="77777777" w:rsidR="00477687" w:rsidRPr="00173865" w:rsidRDefault="00477687" w:rsidP="009A75C2">
      <w:pPr>
        <w:spacing w:before="12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173865">
        <w:rPr>
          <w:rFonts w:ascii="Aptos" w:eastAsia="Times New Roman" w:hAnsi="Aptos" w:cs="Arial"/>
          <w:sz w:val="22"/>
          <w:lang w:eastAsia="pl-PL"/>
        </w:rPr>
        <w:t>a</w:t>
      </w:r>
    </w:p>
    <w:p w14:paraId="3694F3CD" w14:textId="77777777" w:rsidR="00477687" w:rsidRPr="00173865" w:rsidRDefault="00477687" w:rsidP="009A75C2">
      <w:pPr>
        <w:spacing w:before="12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173865">
        <w:rPr>
          <w:rFonts w:ascii="Aptos" w:eastAsia="Times New Roman" w:hAnsi="Aptos" w:cs="Arial"/>
          <w:sz w:val="22"/>
          <w:lang w:eastAsia="pl-PL"/>
        </w:rPr>
        <w:t>Powiatem ………………</w:t>
      </w:r>
      <w:proofErr w:type="gramStart"/>
      <w:r w:rsidRPr="00173865">
        <w:rPr>
          <w:rFonts w:ascii="Aptos" w:eastAsia="Times New Roman" w:hAnsi="Aptos" w:cs="Arial"/>
          <w:sz w:val="22"/>
          <w:lang w:eastAsia="pl-PL"/>
        </w:rPr>
        <w:t>…….</w:t>
      </w:r>
      <w:proofErr w:type="gramEnd"/>
      <w:r w:rsidRPr="00173865">
        <w:rPr>
          <w:rFonts w:ascii="Aptos" w:eastAsia="Times New Roman" w:hAnsi="Aptos" w:cs="Arial"/>
          <w:sz w:val="22"/>
          <w:lang w:eastAsia="pl-PL"/>
        </w:rPr>
        <w:t>…… - Powiatowym Urzędem Pracy w …………</w:t>
      </w:r>
      <w:r w:rsidR="006F28FE" w:rsidRPr="00173865">
        <w:rPr>
          <w:rFonts w:ascii="Aptos" w:eastAsia="Times New Roman" w:hAnsi="Aptos" w:cs="Arial"/>
          <w:sz w:val="22"/>
          <w:lang w:eastAsia="pl-PL"/>
        </w:rPr>
        <w:t>………</w:t>
      </w:r>
      <w:proofErr w:type="gramStart"/>
      <w:r w:rsidR="006F28FE" w:rsidRPr="00173865">
        <w:rPr>
          <w:rFonts w:ascii="Aptos" w:eastAsia="Times New Roman" w:hAnsi="Aptos" w:cs="Arial"/>
          <w:sz w:val="22"/>
          <w:lang w:eastAsia="pl-PL"/>
        </w:rPr>
        <w:t>…….</w:t>
      </w:r>
      <w:proofErr w:type="gramEnd"/>
      <w:r w:rsidR="006F28FE" w:rsidRPr="00173865">
        <w:rPr>
          <w:rFonts w:ascii="Aptos" w:eastAsia="Times New Roman" w:hAnsi="Aptos" w:cs="Arial"/>
          <w:sz w:val="22"/>
          <w:lang w:eastAsia="pl-PL"/>
        </w:rPr>
        <w:t>.</w:t>
      </w:r>
      <w:r w:rsidRPr="00173865">
        <w:rPr>
          <w:rFonts w:ascii="Aptos" w:eastAsia="Times New Roman" w:hAnsi="Aptos" w:cs="Arial"/>
          <w:sz w:val="22"/>
          <w:lang w:eastAsia="pl-PL"/>
        </w:rPr>
        <w:t>………</w:t>
      </w:r>
      <w:r w:rsidR="00AC0B13" w:rsidRPr="00173865">
        <w:rPr>
          <w:rFonts w:ascii="Aptos" w:eastAsia="Times New Roman" w:hAnsi="Aptos" w:cs="Arial"/>
          <w:sz w:val="22"/>
          <w:lang w:eastAsia="pl-PL"/>
        </w:rPr>
        <w:t>…</w:t>
      </w:r>
      <w:proofErr w:type="gramStart"/>
      <w:r w:rsidR="00AC0B13" w:rsidRPr="00173865">
        <w:rPr>
          <w:rFonts w:ascii="Aptos" w:eastAsia="Times New Roman" w:hAnsi="Aptos" w:cs="Arial"/>
          <w:sz w:val="22"/>
          <w:lang w:eastAsia="pl-PL"/>
        </w:rPr>
        <w:t>…….</w:t>
      </w:r>
      <w:proofErr w:type="gramEnd"/>
      <w:r w:rsidRPr="00173865">
        <w:rPr>
          <w:rFonts w:ascii="Aptos" w:eastAsia="Times New Roman" w:hAnsi="Aptos" w:cs="Arial"/>
          <w:sz w:val="22"/>
          <w:lang w:eastAsia="pl-PL"/>
        </w:rPr>
        <w:t xml:space="preserve">……, </w:t>
      </w:r>
      <w:r w:rsidR="00453A8D" w:rsidRPr="00173865">
        <w:rPr>
          <w:rFonts w:ascii="Aptos" w:eastAsia="Times New Roman" w:hAnsi="Aptos" w:cs="Arial"/>
          <w:sz w:val="22"/>
          <w:lang w:eastAsia="pl-PL"/>
        </w:rPr>
        <w:br/>
      </w:r>
      <w:r w:rsidRPr="00173865">
        <w:rPr>
          <w:rFonts w:ascii="Aptos" w:eastAsia="Times New Roman" w:hAnsi="Aptos" w:cs="Arial"/>
          <w:sz w:val="22"/>
          <w:lang w:eastAsia="pl-PL"/>
        </w:rPr>
        <w:t>ul. ………………………………</w:t>
      </w:r>
      <w:proofErr w:type="gramStart"/>
      <w:r w:rsidRPr="00173865">
        <w:rPr>
          <w:rFonts w:ascii="Aptos" w:eastAsia="Times New Roman" w:hAnsi="Aptos" w:cs="Arial"/>
          <w:sz w:val="22"/>
          <w:lang w:eastAsia="pl-PL"/>
        </w:rPr>
        <w:t>…….</w:t>
      </w:r>
      <w:proofErr w:type="gramEnd"/>
      <w:r w:rsidRPr="00173865">
        <w:rPr>
          <w:rFonts w:ascii="Aptos" w:eastAsia="Times New Roman" w:hAnsi="Aptos" w:cs="Arial"/>
          <w:sz w:val="22"/>
          <w:lang w:eastAsia="pl-PL"/>
        </w:rPr>
        <w:t xml:space="preserve">, … </w:t>
      </w:r>
      <w:proofErr w:type="gramStart"/>
      <w:r w:rsidRPr="00173865">
        <w:rPr>
          <w:rFonts w:ascii="Aptos" w:eastAsia="Times New Roman" w:hAnsi="Aptos" w:cs="Arial"/>
          <w:sz w:val="22"/>
          <w:lang w:eastAsia="pl-PL"/>
        </w:rPr>
        <w:t>-….</w:t>
      </w:r>
      <w:proofErr w:type="gramEnd"/>
      <w:r w:rsidRPr="00173865">
        <w:rPr>
          <w:rFonts w:ascii="Aptos" w:eastAsia="Times New Roman" w:hAnsi="Aptos" w:cs="Arial"/>
          <w:sz w:val="22"/>
          <w:lang w:eastAsia="pl-PL"/>
        </w:rPr>
        <w:t>.  …………</w:t>
      </w:r>
      <w:r w:rsidR="006F28FE" w:rsidRPr="00173865">
        <w:rPr>
          <w:rFonts w:ascii="Aptos" w:eastAsia="Times New Roman" w:hAnsi="Aptos" w:cs="Arial"/>
          <w:sz w:val="22"/>
          <w:lang w:eastAsia="pl-PL"/>
        </w:rPr>
        <w:t>…………………………………………………….</w:t>
      </w:r>
      <w:r w:rsidRPr="00173865">
        <w:rPr>
          <w:rFonts w:ascii="Aptos" w:eastAsia="Times New Roman" w:hAnsi="Aptos" w:cs="Arial"/>
          <w:sz w:val="22"/>
          <w:lang w:eastAsia="pl-PL"/>
        </w:rPr>
        <w:t>……………….</w:t>
      </w:r>
    </w:p>
    <w:p w14:paraId="0B59C635" w14:textId="77777777" w:rsidR="00477687" w:rsidRPr="00173865" w:rsidRDefault="00477687" w:rsidP="009A75C2">
      <w:pPr>
        <w:spacing w:before="120" w:line="276" w:lineRule="auto"/>
        <w:jc w:val="left"/>
        <w:rPr>
          <w:rFonts w:ascii="Aptos" w:eastAsia="Times New Roman" w:hAnsi="Aptos" w:cs="Arial"/>
          <w:sz w:val="22"/>
          <w:lang w:eastAsia="pl-PL"/>
        </w:rPr>
      </w:pPr>
      <w:r w:rsidRPr="00173865">
        <w:rPr>
          <w:rFonts w:ascii="Aptos" w:eastAsia="Times New Roman" w:hAnsi="Aptos" w:cs="Arial"/>
          <w:sz w:val="22"/>
          <w:lang w:eastAsia="pl-PL"/>
        </w:rPr>
        <w:t xml:space="preserve">zwanym dalej „Beneficjentem”, reprezentowanym przez: </w:t>
      </w:r>
    </w:p>
    <w:p w14:paraId="0E15A4B7" w14:textId="5FDF5C3A" w:rsidR="00477687" w:rsidRPr="00173865" w:rsidRDefault="00477687" w:rsidP="009A75C2">
      <w:pPr>
        <w:spacing w:before="12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173865">
        <w:rPr>
          <w:rFonts w:ascii="Aptos" w:eastAsia="Times New Roman" w:hAnsi="Aptos" w:cs="Arial"/>
          <w:sz w:val="22"/>
          <w:lang w:eastAsia="pl-PL"/>
        </w:rPr>
        <w:t>Panią/Pana …</w:t>
      </w:r>
      <w:proofErr w:type="gramStart"/>
      <w:r w:rsidRPr="00173865">
        <w:rPr>
          <w:rFonts w:ascii="Aptos" w:eastAsia="Times New Roman" w:hAnsi="Aptos" w:cs="Arial"/>
          <w:sz w:val="22"/>
          <w:lang w:eastAsia="pl-PL"/>
        </w:rPr>
        <w:t>…….</w:t>
      </w:r>
      <w:proofErr w:type="gramEnd"/>
      <w:r w:rsidRPr="00173865">
        <w:rPr>
          <w:rFonts w:ascii="Aptos" w:eastAsia="Times New Roman" w:hAnsi="Aptos" w:cs="Arial"/>
          <w:sz w:val="22"/>
          <w:lang w:eastAsia="pl-PL"/>
        </w:rPr>
        <w:t>.………………</w:t>
      </w:r>
      <w:proofErr w:type="gramStart"/>
      <w:r w:rsidRPr="00173865">
        <w:rPr>
          <w:rFonts w:ascii="Aptos" w:eastAsia="Times New Roman" w:hAnsi="Aptos" w:cs="Arial"/>
          <w:sz w:val="22"/>
          <w:lang w:eastAsia="pl-PL"/>
        </w:rPr>
        <w:t>…….</w:t>
      </w:r>
      <w:proofErr w:type="gramEnd"/>
      <w:r w:rsidRPr="00173865">
        <w:rPr>
          <w:rFonts w:ascii="Aptos" w:eastAsia="Times New Roman" w:hAnsi="Aptos" w:cs="Arial"/>
          <w:sz w:val="22"/>
          <w:lang w:eastAsia="pl-PL"/>
        </w:rPr>
        <w:t>. – Dyrektora Powiatowego Urzędu Pracy w …………………………</w:t>
      </w:r>
      <w:proofErr w:type="gramStart"/>
      <w:r w:rsidRPr="00173865">
        <w:rPr>
          <w:rFonts w:ascii="Aptos" w:eastAsia="Times New Roman" w:hAnsi="Aptos" w:cs="Arial"/>
          <w:sz w:val="22"/>
          <w:lang w:eastAsia="pl-PL"/>
        </w:rPr>
        <w:t>…….</w:t>
      </w:r>
      <w:proofErr w:type="gramEnd"/>
      <w:r w:rsidRPr="00173865">
        <w:rPr>
          <w:rFonts w:ascii="Aptos" w:eastAsia="Times New Roman" w:hAnsi="Aptos" w:cs="Arial"/>
          <w:sz w:val="22"/>
          <w:lang w:eastAsia="pl-PL"/>
        </w:rPr>
        <w:t xml:space="preserve">…… działającego na podstawie </w:t>
      </w:r>
      <w:r w:rsidR="00BD620A" w:rsidRPr="00173865">
        <w:rPr>
          <w:rFonts w:ascii="Aptos" w:eastAsia="Times New Roman" w:hAnsi="Aptos" w:cs="Arial"/>
          <w:sz w:val="22"/>
          <w:lang w:eastAsia="pl-PL"/>
        </w:rPr>
        <w:t>u</w:t>
      </w:r>
      <w:r w:rsidRPr="00173865">
        <w:rPr>
          <w:rFonts w:ascii="Aptos" w:eastAsia="Times New Roman" w:hAnsi="Aptos" w:cs="Arial"/>
          <w:sz w:val="22"/>
          <w:lang w:eastAsia="pl-PL"/>
        </w:rPr>
        <w:t xml:space="preserve">chwały </w:t>
      </w:r>
      <w:r w:rsidR="0039406C" w:rsidRPr="00173865">
        <w:rPr>
          <w:rFonts w:ascii="Aptos" w:eastAsia="Times New Roman" w:hAnsi="Aptos" w:cs="Arial"/>
          <w:sz w:val="22"/>
          <w:lang w:eastAsia="pl-PL"/>
        </w:rPr>
        <w:t>n</w:t>
      </w:r>
      <w:r w:rsidRPr="00173865">
        <w:rPr>
          <w:rFonts w:ascii="Aptos" w:eastAsia="Times New Roman" w:hAnsi="Aptos" w:cs="Arial"/>
          <w:sz w:val="22"/>
          <w:lang w:eastAsia="pl-PL"/>
        </w:rPr>
        <w:t>r ……………………. Zarządu Powiatu w</w:t>
      </w:r>
      <w:r w:rsidR="00BD620A" w:rsidRPr="00173865">
        <w:rPr>
          <w:rFonts w:ascii="Aptos" w:eastAsia="Times New Roman" w:hAnsi="Aptos" w:cs="Arial"/>
          <w:sz w:val="22"/>
          <w:lang w:eastAsia="pl-PL"/>
        </w:rPr>
        <w:t xml:space="preserve"> </w:t>
      </w:r>
      <w:r w:rsidRPr="00173865">
        <w:rPr>
          <w:rFonts w:ascii="Aptos" w:eastAsia="Times New Roman" w:hAnsi="Aptos" w:cs="Arial"/>
          <w:sz w:val="22"/>
          <w:lang w:eastAsia="pl-PL"/>
        </w:rPr>
        <w:t>………………………………………</w:t>
      </w:r>
      <w:r w:rsidR="006F28FE" w:rsidRPr="00173865">
        <w:rPr>
          <w:rFonts w:ascii="Aptos" w:eastAsia="Times New Roman" w:hAnsi="Aptos" w:cs="Arial"/>
          <w:sz w:val="22"/>
          <w:lang w:eastAsia="pl-PL"/>
        </w:rPr>
        <w:t>…………</w:t>
      </w:r>
      <w:r w:rsidRPr="00173865">
        <w:rPr>
          <w:rFonts w:ascii="Aptos" w:eastAsia="Times New Roman" w:hAnsi="Aptos" w:cs="Arial"/>
          <w:sz w:val="22"/>
          <w:lang w:eastAsia="pl-PL"/>
        </w:rPr>
        <w:t>…… z dnia ……</w:t>
      </w:r>
      <w:proofErr w:type="gramStart"/>
      <w:r w:rsidRPr="00173865">
        <w:rPr>
          <w:rFonts w:ascii="Aptos" w:eastAsia="Times New Roman" w:hAnsi="Aptos" w:cs="Arial"/>
          <w:sz w:val="22"/>
          <w:lang w:eastAsia="pl-PL"/>
        </w:rPr>
        <w:t>…….</w:t>
      </w:r>
      <w:proofErr w:type="gramEnd"/>
      <w:r w:rsidRPr="00173865">
        <w:rPr>
          <w:rFonts w:ascii="Aptos" w:eastAsia="Times New Roman" w:hAnsi="Aptos" w:cs="Arial"/>
          <w:sz w:val="22"/>
          <w:lang w:eastAsia="pl-PL"/>
        </w:rPr>
        <w:t>…………………, s</w:t>
      </w:r>
      <w:r w:rsidR="000633C7" w:rsidRPr="00173865">
        <w:rPr>
          <w:rFonts w:ascii="Aptos" w:eastAsia="Times New Roman" w:hAnsi="Aptos" w:cs="Arial"/>
          <w:sz w:val="22"/>
          <w:lang w:eastAsia="pl-PL"/>
        </w:rPr>
        <w:t xml:space="preserve">tanowiącej załącznik </w:t>
      </w:r>
      <w:r w:rsidR="006F1422">
        <w:rPr>
          <w:rFonts w:ascii="Aptos" w:eastAsia="Times New Roman" w:hAnsi="Aptos" w:cs="Arial"/>
          <w:sz w:val="22"/>
          <w:lang w:eastAsia="pl-PL"/>
        </w:rPr>
        <w:br/>
      </w:r>
      <w:r w:rsidR="000633C7" w:rsidRPr="00173865">
        <w:rPr>
          <w:rFonts w:ascii="Aptos" w:eastAsia="Times New Roman" w:hAnsi="Aptos" w:cs="Arial"/>
          <w:sz w:val="22"/>
          <w:lang w:eastAsia="pl-PL"/>
        </w:rPr>
        <w:t xml:space="preserve">nr </w:t>
      </w:r>
      <w:r w:rsidR="007D712B" w:rsidRPr="00173865">
        <w:rPr>
          <w:rFonts w:ascii="Aptos" w:eastAsia="Times New Roman" w:hAnsi="Aptos" w:cs="Arial"/>
          <w:sz w:val="22"/>
          <w:lang w:eastAsia="pl-PL"/>
        </w:rPr>
        <w:t>2</w:t>
      </w:r>
      <w:r w:rsidR="002214C0" w:rsidRPr="00173865">
        <w:rPr>
          <w:rFonts w:ascii="Aptos" w:eastAsia="Times New Roman" w:hAnsi="Aptos" w:cs="Arial"/>
          <w:sz w:val="22"/>
          <w:lang w:eastAsia="pl-PL"/>
        </w:rPr>
        <w:t xml:space="preserve"> do U</w:t>
      </w:r>
      <w:r w:rsidRPr="00173865">
        <w:rPr>
          <w:rFonts w:ascii="Aptos" w:eastAsia="Times New Roman" w:hAnsi="Aptos" w:cs="Arial"/>
          <w:sz w:val="22"/>
          <w:lang w:eastAsia="pl-PL"/>
        </w:rPr>
        <w:t>mowy.</w:t>
      </w:r>
    </w:p>
    <w:p w14:paraId="6F5CC291" w14:textId="77777777" w:rsidR="008011CD" w:rsidRPr="00173865" w:rsidRDefault="008011CD" w:rsidP="009A75C2">
      <w:pPr>
        <w:autoSpaceDE w:val="0"/>
        <w:autoSpaceDN w:val="0"/>
        <w:spacing w:before="120" w:after="12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173865">
        <w:rPr>
          <w:rFonts w:ascii="Aptos" w:eastAsia="Times New Roman" w:hAnsi="Aptos" w:cs="Arial"/>
          <w:sz w:val="22"/>
          <w:lang w:eastAsia="pl-PL"/>
        </w:rPr>
        <w:t>Zwanymi dalej „Stronami Umowy”.</w:t>
      </w:r>
    </w:p>
    <w:p w14:paraId="54A11675" w14:textId="77777777" w:rsidR="00280FC9" w:rsidRDefault="00280FC9" w:rsidP="000B10CD">
      <w:pPr>
        <w:autoSpaceDE w:val="0"/>
        <w:autoSpaceDN w:val="0"/>
        <w:spacing w:before="120" w:after="12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</w:p>
    <w:p w14:paraId="668D1A44" w14:textId="77777777" w:rsidR="006F1422" w:rsidRPr="00173865" w:rsidRDefault="006F1422" w:rsidP="000B10CD">
      <w:pPr>
        <w:autoSpaceDE w:val="0"/>
        <w:autoSpaceDN w:val="0"/>
        <w:spacing w:before="120" w:after="12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</w:p>
    <w:p w14:paraId="42E761FE" w14:textId="77777777" w:rsidR="008011CD" w:rsidRPr="00173865" w:rsidRDefault="008011CD" w:rsidP="000B10CD">
      <w:pPr>
        <w:autoSpaceDE w:val="0"/>
        <w:autoSpaceDN w:val="0"/>
        <w:spacing w:before="120" w:after="120" w:line="276" w:lineRule="auto"/>
        <w:ind w:left="284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173865">
        <w:rPr>
          <w:rFonts w:ascii="Aptos" w:eastAsia="Times New Roman" w:hAnsi="Aptos" w:cs="Arial"/>
          <w:sz w:val="22"/>
          <w:lang w:eastAsia="pl-PL"/>
        </w:rPr>
        <w:lastRenderedPageBreak/>
        <w:t>Działając, w szczególności, na podstawie</w:t>
      </w:r>
      <w:r w:rsidRPr="00173865">
        <w:rPr>
          <w:rStyle w:val="Odwoanieprzypisudolnego"/>
          <w:rFonts w:ascii="Aptos" w:eastAsia="Times New Roman" w:hAnsi="Aptos" w:cs="Arial"/>
          <w:sz w:val="22"/>
          <w:lang w:eastAsia="pl-PL"/>
        </w:rPr>
        <w:footnoteReference w:id="4"/>
      </w:r>
      <w:r w:rsidR="002E4D0F" w:rsidRPr="00173865">
        <w:rPr>
          <w:rFonts w:ascii="Aptos" w:eastAsia="Times New Roman" w:hAnsi="Aptos" w:cs="Arial"/>
          <w:sz w:val="22"/>
          <w:vertAlign w:val="superscript"/>
          <w:lang w:eastAsia="pl-PL"/>
        </w:rPr>
        <w:t>)</w:t>
      </w:r>
      <w:r w:rsidR="00C80504" w:rsidRPr="00173865">
        <w:rPr>
          <w:rFonts w:ascii="Aptos" w:eastAsia="Times New Roman" w:hAnsi="Aptos" w:cs="Arial"/>
          <w:sz w:val="22"/>
          <w:lang w:eastAsia="pl-PL"/>
        </w:rPr>
        <w:t>:</w:t>
      </w:r>
    </w:p>
    <w:p w14:paraId="41A71ECC" w14:textId="0727CE55" w:rsidR="001737B8" w:rsidRPr="008C52BE" w:rsidRDefault="001737B8" w:rsidP="009A75C2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C0B13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także przepisy finansowe na potrzeby tych funduszy oraz na potrzeby Funduszu Azylu, Migracji i</w:t>
      </w:r>
      <w:r w:rsidR="00AC0B13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Integracji, Funduszu Bezpieczeństwa Wewnętrznego i Instrumentu Wsparcia Finansowego </w:t>
      </w:r>
      <w:r w:rsidR="009A75C2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na rzecz Zarządzania Granicami i Polityki Wizowej (Dz. Urz. UE L 231 z 30.06.2021, str. 159, z</w:t>
      </w:r>
      <w:r w:rsidR="00183060" w:rsidRPr="008C52BE">
        <w:rPr>
          <w:rFonts w:ascii="Aptos" w:hAnsi="Aptos" w:cs="Arial"/>
          <w:sz w:val="22"/>
          <w:szCs w:val="22"/>
        </w:rPr>
        <w:t> </w:t>
      </w:r>
      <w:proofErr w:type="spellStart"/>
      <w:r w:rsidRPr="008C52BE">
        <w:rPr>
          <w:rFonts w:ascii="Aptos" w:hAnsi="Aptos" w:cs="Arial"/>
          <w:sz w:val="22"/>
          <w:szCs w:val="22"/>
        </w:rPr>
        <w:t>późn</w:t>
      </w:r>
      <w:proofErr w:type="spellEnd"/>
      <w:r w:rsidRPr="008C52BE">
        <w:rPr>
          <w:rFonts w:ascii="Aptos" w:hAnsi="Aptos" w:cs="Arial"/>
          <w:sz w:val="22"/>
          <w:szCs w:val="22"/>
        </w:rPr>
        <w:t>. zm.), zwanego dalej „Rozporządzeniem 2021/1060”;</w:t>
      </w:r>
    </w:p>
    <w:p w14:paraId="43554390" w14:textId="6FFD29EB" w:rsidR="001737B8" w:rsidRPr="008C52BE" w:rsidRDefault="001737B8" w:rsidP="009A75C2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rozporządzenia Parlamentu Europejskiego i Rady (UE) 2021/1057 z dnia 24 czerwca 2021 r. ustanawiającego Europejski Fundusz Społeczny Plus (EFS+) oraz uchylające rozporządzenie </w:t>
      </w:r>
      <w:r w:rsidR="00173865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 xml:space="preserve">(UE) nr 1296/2013 (Dz. Urz. UE L 231 z 30.06.2021, str. 21, z </w:t>
      </w:r>
      <w:proofErr w:type="spellStart"/>
      <w:r w:rsidRPr="008C52BE">
        <w:rPr>
          <w:rFonts w:ascii="Aptos" w:hAnsi="Aptos" w:cs="Arial"/>
          <w:sz w:val="22"/>
          <w:szCs w:val="22"/>
        </w:rPr>
        <w:t>późn</w:t>
      </w:r>
      <w:proofErr w:type="spellEnd"/>
      <w:r w:rsidRPr="008C52BE">
        <w:rPr>
          <w:rFonts w:ascii="Aptos" w:hAnsi="Aptos" w:cs="Arial"/>
          <w:sz w:val="22"/>
          <w:szCs w:val="22"/>
        </w:rPr>
        <w:t>. zm.), zwanego dalej „Rozporządzeniem 2021/1057”;</w:t>
      </w:r>
    </w:p>
    <w:p w14:paraId="390DC1C8" w14:textId="1D2344DC" w:rsidR="001737B8" w:rsidRPr="008C52BE" w:rsidRDefault="001737B8" w:rsidP="009A75C2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rozporządzenia Parlamentu Europejskiego i Rady (UE) 2016/679 z dnia 27 kwietnia 2016 r. w</w:t>
      </w:r>
      <w:r w:rsidR="00AC0B13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sprawie ochrony osób fizycznych w związku z przetwarzaniem danych osobowych i w sprawie swobodnego przepływu takich danych oraz uchylenia dyrektywy 95/46/WE </w:t>
      </w:r>
      <w:r w:rsidR="00173865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(ogólne rozporządzenie o ochronie danych) (Dz. Urz. UE L</w:t>
      </w:r>
      <w:r w:rsidR="004B68C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119 z</w:t>
      </w:r>
      <w:r w:rsidR="00183060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04.05.2016, str. 1, z </w:t>
      </w:r>
      <w:proofErr w:type="spellStart"/>
      <w:r w:rsidRPr="008C52BE">
        <w:rPr>
          <w:rFonts w:ascii="Aptos" w:hAnsi="Aptos" w:cs="Arial"/>
          <w:sz w:val="22"/>
          <w:szCs w:val="22"/>
        </w:rPr>
        <w:t>późn</w:t>
      </w:r>
      <w:proofErr w:type="spellEnd"/>
      <w:r w:rsidRPr="008C52BE">
        <w:rPr>
          <w:rFonts w:ascii="Aptos" w:hAnsi="Aptos" w:cs="Arial"/>
          <w:sz w:val="22"/>
          <w:szCs w:val="22"/>
        </w:rPr>
        <w:t>. zm.), zwanego dalej „RODO”;</w:t>
      </w:r>
    </w:p>
    <w:p w14:paraId="5FCFE0A8" w14:textId="6D156551" w:rsidR="00A92367" w:rsidRPr="008C52BE" w:rsidRDefault="00A92367" w:rsidP="009A75C2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bookmarkStart w:id="0" w:name="_Hlk184718009"/>
      <w:r w:rsidRPr="008C52BE">
        <w:rPr>
          <w:rFonts w:ascii="Aptos" w:hAnsi="Aptos" w:cs="Arial"/>
          <w:sz w:val="22"/>
          <w:szCs w:val="22"/>
        </w:rPr>
        <w:t xml:space="preserve">rozporządzenia Parlamentu Europejskiego i Rady (UE, </w:t>
      </w:r>
      <w:proofErr w:type="spellStart"/>
      <w:r w:rsidRPr="008C52BE">
        <w:rPr>
          <w:rFonts w:ascii="Aptos" w:hAnsi="Aptos" w:cs="Arial"/>
          <w:sz w:val="22"/>
          <w:szCs w:val="22"/>
        </w:rPr>
        <w:t>Euratom</w:t>
      </w:r>
      <w:proofErr w:type="spellEnd"/>
      <w:r w:rsidRPr="008C52BE">
        <w:rPr>
          <w:rFonts w:ascii="Aptos" w:hAnsi="Aptos" w:cs="Arial"/>
          <w:sz w:val="22"/>
          <w:szCs w:val="22"/>
        </w:rPr>
        <w:t>) 2024/2509 z dnia 23 września 2024 r. w sprawie zasad finansowych mających zastosowanie do budżetu ogólnego Unii, (wersja przekształcona), (Dz. U. UE, L</w:t>
      </w:r>
      <w:r w:rsidR="002625DF">
        <w:rPr>
          <w:rFonts w:ascii="Aptos" w:hAnsi="Aptos" w:cs="Arial"/>
          <w:sz w:val="22"/>
          <w:szCs w:val="22"/>
        </w:rPr>
        <w:t>2024.2509</w:t>
      </w:r>
      <w:r w:rsidRPr="008C52BE">
        <w:rPr>
          <w:rFonts w:ascii="Aptos" w:hAnsi="Aptos" w:cs="Arial"/>
          <w:sz w:val="22"/>
          <w:szCs w:val="22"/>
        </w:rPr>
        <w:t>);</w:t>
      </w:r>
    </w:p>
    <w:bookmarkEnd w:id="0"/>
    <w:p w14:paraId="44EA866A" w14:textId="17DB7FE5" w:rsidR="001737B8" w:rsidRPr="008C52BE" w:rsidRDefault="001737B8" w:rsidP="009A75C2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rozporządzenia Komisji (UE) nr 651/2014 z dnia 17 czerwca 2014 r. uznającego niektóre rodzaje pomocy za zgodne z rynkiem wewnętrznym w zastosowaniu art. 107 i</w:t>
      </w:r>
      <w:r w:rsidR="00183060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108 Traktatu </w:t>
      </w:r>
      <w:r w:rsidR="00173865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 xml:space="preserve">(Dz. Urz. UE L 187 z 26.06.2014, str. 1, z </w:t>
      </w:r>
      <w:proofErr w:type="spellStart"/>
      <w:r w:rsidRPr="008C52BE">
        <w:rPr>
          <w:rFonts w:ascii="Aptos" w:hAnsi="Aptos" w:cs="Arial"/>
          <w:sz w:val="22"/>
          <w:szCs w:val="22"/>
        </w:rPr>
        <w:t>późn</w:t>
      </w:r>
      <w:proofErr w:type="spellEnd"/>
      <w:r w:rsidRPr="008C52BE">
        <w:rPr>
          <w:rFonts w:ascii="Aptos" w:hAnsi="Aptos" w:cs="Arial"/>
          <w:sz w:val="22"/>
          <w:szCs w:val="22"/>
        </w:rPr>
        <w:t>. zm.);</w:t>
      </w:r>
    </w:p>
    <w:p w14:paraId="7433743C" w14:textId="36D9C685" w:rsidR="001737B8" w:rsidRPr="008C52BE" w:rsidRDefault="001737B8" w:rsidP="009A75C2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rozporządzenia Komisji (UE) nr </w:t>
      </w:r>
      <w:r w:rsidR="001B592A" w:rsidRPr="008C52BE">
        <w:rPr>
          <w:rFonts w:ascii="Aptos" w:hAnsi="Aptos" w:cs="Arial"/>
          <w:sz w:val="22"/>
          <w:szCs w:val="22"/>
        </w:rPr>
        <w:t>2023/2831</w:t>
      </w:r>
      <w:r w:rsidRPr="008C52BE">
        <w:rPr>
          <w:rFonts w:ascii="Aptos" w:hAnsi="Aptos" w:cs="Arial"/>
          <w:sz w:val="22"/>
          <w:szCs w:val="22"/>
        </w:rPr>
        <w:t xml:space="preserve"> z dnia </w:t>
      </w:r>
      <w:r w:rsidR="001B592A" w:rsidRPr="008C52BE">
        <w:rPr>
          <w:rFonts w:ascii="Aptos" w:hAnsi="Aptos" w:cs="Arial"/>
          <w:sz w:val="22"/>
          <w:szCs w:val="22"/>
        </w:rPr>
        <w:t xml:space="preserve">13 </w:t>
      </w:r>
      <w:r w:rsidRPr="008C52BE">
        <w:rPr>
          <w:rFonts w:ascii="Aptos" w:hAnsi="Aptos" w:cs="Arial"/>
          <w:sz w:val="22"/>
          <w:szCs w:val="22"/>
        </w:rPr>
        <w:t xml:space="preserve">grudnia </w:t>
      </w:r>
      <w:r w:rsidR="001B592A" w:rsidRPr="008C52BE">
        <w:rPr>
          <w:rFonts w:ascii="Aptos" w:hAnsi="Aptos" w:cs="Arial"/>
          <w:sz w:val="22"/>
          <w:szCs w:val="22"/>
        </w:rPr>
        <w:t xml:space="preserve">2023 </w:t>
      </w:r>
      <w:r w:rsidRPr="008C52BE">
        <w:rPr>
          <w:rFonts w:ascii="Aptos" w:hAnsi="Aptos" w:cs="Arial"/>
          <w:sz w:val="22"/>
          <w:szCs w:val="22"/>
        </w:rPr>
        <w:t xml:space="preserve">r. w sprawie stosowania </w:t>
      </w:r>
      <w:r w:rsidR="009D508A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 xml:space="preserve">art. 107 i 108 Traktatu o funkcjonowaniu Unii Europejskiej do pomocy de </w:t>
      </w:r>
      <w:proofErr w:type="spellStart"/>
      <w:r w:rsidRPr="008C52BE">
        <w:rPr>
          <w:rFonts w:ascii="Aptos" w:hAnsi="Aptos" w:cs="Arial"/>
          <w:sz w:val="22"/>
          <w:szCs w:val="22"/>
        </w:rPr>
        <w:t>minimis</w:t>
      </w:r>
      <w:proofErr w:type="spellEnd"/>
      <w:r w:rsidRPr="008C52BE">
        <w:rPr>
          <w:rFonts w:ascii="Aptos" w:hAnsi="Aptos" w:cs="Arial"/>
          <w:sz w:val="22"/>
          <w:szCs w:val="22"/>
        </w:rPr>
        <w:t xml:space="preserve"> </w:t>
      </w:r>
      <w:r w:rsidR="00173865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(Dz. Urz. UE L</w:t>
      </w:r>
      <w:r w:rsidR="001B592A" w:rsidRPr="008C52BE">
        <w:rPr>
          <w:rFonts w:ascii="Aptos" w:hAnsi="Aptos" w:cs="Arial"/>
          <w:sz w:val="22"/>
          <w:szCs w:val="22"/>
        </w:rPr>
        <w:t>,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1B592A" w:rsidRPr="008C52BE">
        <w:rPr>
          <w:rFonts w:ascii="Aptos" w:hAnsi="Aptos" w:cs="Arial"/>
          <w:sz w:val="22"/>
          <w:szCs w:val="22"/>
        </w:rPr>
        <w:t>2023/2831 z 15.12.2023</w:t>
      </w:r>
      <w:r w:rsidRPr="008C52BE">
        <w:rPr>
          <w:rFonts w:ascii="Aptos" w:hAnsi="Aptos" w:cs="Arial"/>
          <w:sz w:val="22"/>
          <w:szCs w:val="22"/>
        </w:rPr>
        <w:t>);</w:t>
      </w:r>
    </w:p>
    <w:p w14:paraId="74FF18EE" w14:textId="77777777" w:rsidR="00721065" w:rsidRPr="00C84267" w:rsidRDefault="00721065" w:rsidP="009A75C2">
      <w:pPr>
        <w:pStyle w:val="Akapitzlist"/>
        <w:widowControl w:val="0"/>
        <w:numPr>
          <w:ilvl w:val="0"/>
          <w:numId w:val="82"/>
        </w:numPr>
        <w:tabs>
          <w:tab w:val="left" w:pos="709"/>
        </w:tabs>
        <w:suppressAutoHyphens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rozporządzenia Ministra Funduszy i Polityki Regionalnej z dnia 20 grudnia 2022 r. w</w:t>
      </w:r>
      <w:r w:rsidR="00183060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sprawie udzielania pomocy de </w:t>
      </w:r>
      <w:proofErr w:type="spellStart"/>
      <w:r w:rsidRPr="008C52BE">
        <w:rPr>
          <w:rFonts w:ascii="Aptos" w:hAnsi="Aptos" w:cs="Arial"/>
          <w:sz w:val="22"/>
          <w:szCs w:val="22"/>
        </w:rPr>
        <w:t>minimis</w:t>
      </w:r>
      <w:proofErr w:type="spellEnd"/>
      <w:r w:rsidRPr="008C52BE">
        <w:rPr>
          <w:rFonts w:ascii="Aptos" w:hAnsi="Aptos" w:cs="Arial"/>
          <w:sz w:val="22"/>
          <w:szCs w:val="22"/>
        </w:rPr>
        <w:t xml:space="preserve"> oraz pomocy publicznej w ramach programów finansowanych z</w:t>
      </w:r>
      <w:r w:rsidR="00AC0B13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Europejskiego Funduszu Społecznego Plus (EFS+) na lata 2021 – 2027 </w:t>
      </w:r>
      <w:r w:rsidRPr="00C84267">
        <w:rPr>
          <w:rFonts w:ascii="Aptos" w:hAnsi="Aptos" w:cs="Arial"/>
          <w:sz w:val="22"/>
          <w:szCs w:val="22"/>
        </w:rPr>
        <w:t xml:space="preserve">(Dz. U. </w:t>
      </w:r>
      <w:r w:rsidR="001D39F5" w:rsidRPr="00C84267">
        <w:rPr>
          <w:rFonts w:ascii="Aptos" w:hAnsi="Aptos" w:cs="Arial"/>
          <w:sz w:val="22"/>
          <w:szCs w:val="22"/>
        </w:rPr>
        <w:t>z 2025</w:t>
      </w:r>
      <w:r w:rsidR="0085755F" w:rsidRPr="00C84267">
        <w:rPr>
          <w:rFonts w:ascii="Aptos" w:hAnsi="Aptos" w:cs="Arial"/>
          <w:sz w:val="22"/>
          <w:szCs w:val="22"/>
        </w:rPr>
        <w:t xml:space="preserve"> </w:t>
      </w:r>
      <w:r w:rsidR="001D39F5" w:rsidRPr="00C84267">
        <w:rPr>
          <w:rFonts w:ascii="Aptos" w:hAnsi="Aptos" w:cs="Arial"/>
          <w:sz w:val="22"/>
          <w:szCs w:val="22"/>
        </w:rPr>
        <w:t>r. poz. 37)</w:t>
      </w:r>
      <w:r w:rsidRPr="00C84267">
        <w:rPr>
          <w:rFonts w:ascii="Aptos" w:hAnsi="Aptos" w:cs="Arial"/>
          <w:sz w:val="22"/>
          <w:szCs w:val="22"/>
        </w:rPr>
        <w:t>;</w:t>
      </w:r>
    </w:p>
    <w:p w14:paraId="796C5B78" w14:textId="77777777" w:rsidR="00F35C39" w:rsidRPr="008C52BE" w:rsidRDefault="001737B8" w:rsidP="009A75C2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rozporządzenia delegowanego Komisji (UE) nr 240/2014 z dnia 7 stycznia 2014 r. w</w:t>
      </w:r>
      <w:r w:rsidR="00183060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sprawie europejskiego kodeksu postępowania w zakresie partnerstwa w ramach europejskich funduszy strukturalnych i inwestycyjnych (Dz. Urz. UE L 74 z 14.03.2014, str. 1);</w:t>
      </w:r>
    </w:p>
    <w:p w14:paraId="4CFDF1EB" w14:textId="614B3D2E" w:rsidR="001737B8" w:rsidRPr="008C52BE" w:rsidRDefault="001737B8" w:rsidP="009A75C2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ustawy z dnia 28 kwietnia 2022 r. o zasadach realizacji zadań finansowanych ze środków europejskich w perspektywie finansowej 2021-2027 </w:t>
      </w:r>
      <w:r w:rsidR="00F55428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 xml:space="preserve">(Dz. U. </w:t>
      </w:r>
      <w:r w:rsidR="007C3F54">
        <w:rPr>
          <w:rFonts w:ascii="Aptos" w:hAnsi="Aptos" w:cs="Arial"/>
          <w:sz w:val="22"/>
          <w:szCs w:val="22"/>
        </w:rPr>
        <w:t>z 2025 r. poz. 1733,</w:t>
      </w:r>
      <w:r w:rsidR="008A3916" w:rsidRPr="008C52BE">
        <w:rPr>
          <w:rFonts w:ascii="Aptos" w:hAnsi="Aptos" w:cs="Arial"/>
          <w:b/>
          <w:sz w:val="22"/>
          <w:szCs w:val="22"/>
        </w:rPr>
        <w:t xml:space="preserve"> </w:t>
      </w:r>
      <w:r w:rsidR="008A3916" w:rsidRPr="00C84267">
        <w:rPr>
          <w:rFonts w:ascii="Aptos" w:hAnsi="Aptos" w:cs="Arial"/>
          <w:bCs/>
          <w:sz w:val="22"/>
          <w:szCs w:val="22"/>
        </w:rPr>
        <w:t>z późn.zm.</w:t>
      </w:r>
      <w:r w:rsidRPr="00C84267">
        <w:rPr>
          <w:rFonts w:ascii="Aptos" w:hAnsi="Aptos" w:cs="Arial"/>
          <w:bCs/>
          <w:sz w:val="22"/>
          <w:szCs w:val="22"/>
        </w:rPr>
        <w:t>),</w:t>
      </w:r>
      <w:r w:rsidRPr="00C84267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zwanej dalej „ustawą wdrożeniową”;</w:t>
      </w:r>
    </w:p>
    <w:p w14:paraId="4536B0CB" w14:textId="35DBC765" w:rsidR="00031B1D" w:rsidRPr="008C52BE" w:rsidRDefault="001737B8" w:rsidP="009A75C2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ustawy z dnia 27 sierpnia 2009 r. o finansach publicznych (Dz. U. z </w:t>
      </w:r>
      <w:r w:rsidR="007C3F54">
        <w:rPr>
          <w:rFonts w:ascii="Aptos" w:hAnsi="Aptos" w:cs="Arial"/>
          <w:sz w:val="22"/>
          <w:szCs w:val="22"/>
        </w:rPr>
        <w:t>2025 r. poz. 1483</w:t>
      </w:r>
      <w:r w:rsidR="006647A0" w:rsidRPr="008C52BE">
        <w:rPr>
          <w:rFonts w:ascii="Aptos" w:hAnsi="Aptos" w:cs="Arial"/>
          <w:b/>
          <w:sz w:val="22"/>
          <w:szCs w:val="22"/>
        </w:rPr>
        <w:t>,</w:t>
      </w:r>
      <w:r w:rsidR="008A3916" w:rsidRPr="008C52BE">
        <w:rPr>
          <w:rFonts w:ascii="Aptos" w:hAnsi="Aptos" w:cs="Arial"/>
          <w:b/>
          <w:sz w:val="22"/>
          <w:szCs w:val="22"/>
        </w:rPr>
        <w:t xml:space="preserve"> </w:t>
      </w:r>
      <w:r w:rsidR="008A3916" w:rsidRPr="00C84267">
        <w:rPr>
          <w:rFonts w:ascii="Aptos" w:hAnsi="Aptos" w:cs="Arial"/>
          <w:bCs/>
          <w:sz w:val="22"/>
          <w:szCs w:val="22"/>
        </w:rPr>
        <w:t>z późn.zm</w:t>
      </w:r>
      <w:r w:rsidR="008B6392">
        <w:rPr>
          <w:rFonts w:ascii="Aptos" w:hAnsi="Aptos" w:cs="Arial"/>
          <w:bCs/>
          <w:sz w:val="22"/>
          <w:szCs w:val="22"/>
        </w:rPr>
        <w:t>.</w:t>
      </w:r>
      <w:r w:rsidRPr="00C84267">
        <w:rPr>
          <w:rFonts w:ascii="Aptos" w:hAnsi="Aptos" w:cs="Arial"/>
          <w:bCs/>
          <w:sz w:val="22"/>
          <w:szCs w:val="22"/>
        </w:rPr>
        <w:t>)</w:t>
      </w:r>
      <w:r w:rsidR="003368D3" w:rsidRPr="00C84267">
        <w:rPr>
          <w:rFonts w:ascii="Aptos" w:hAnsi="Aptos" w:cs="Arial"/>
          <w:bCs/>
          <w:sz w:val="22"/>
          <w:szCs w:val="22"/>
        </w:rPr>
        <w:t>,</w:t>
      </w:r>
      <w:r w:rsidR="003368D3" w:rsidRPr="00C84267">
        <w:rPr>
          <w:rFonts w:ascii="Aptos" w:hAnsi="Aptos" w:cs="Arial"/>
          <w:sz w:val="22"/>
          <w:szCs w:val="22"/>
        </w:rPr>
        <w:t xml:space="preserve"> </w:t>
      </w:r>
      <w:r w:rsidR="003368D3" w:rsidRPr="008C52BE">
        <w:rPr>
          <w:rFonts w:ascii="Aptos" w:hAnsi="Aptos" w:cs="Arial"/>
          <w:sz w:val="22"/>
          <w:szCs w:val="22"/>
        </w:rPr>
        <w:t>zwanej dalej „ustawą o finansach publicznych”</w:t>
      </w:r>
      <w:r w:rsidRPr="008C52BE">
        <w:rPr>
          <w:rFonts w:ascii="Aptos" w:hAnsi="Aptos" w:cs="Arial"/>
          <w:sz w:val="22"/>
          <w:szCs w:val="22"/>
        </w:rPr>
        <w:t>;</w:t>
      </w:r>
    </w:p>
    <w:p w14:paraId="5E292F37" w14:textId="7575E4BE" w:rsidR="001C5A56" w:rsidRPr="008C52BE" w:rsidRDefault="003368D3" w:rsidP="009A75C2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ustawy z dnia 20 kwietnia 2004 r. o promocji zatrudnienia i instytucjach rynku pracy </w:t>
      </w:r>
      <w:r w:rsidR="00C9110D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(</w:t>
      </w:r>
      <w:r w:rsidRPr="00C84267">
        <w:rPr>
          <w:rFonts w:ascii="Aptos" w:hAnsi="Aptos" w:cs="Arial"/>
          <w:sz w:val="22"/>
          <w:szCs w:val="22"/>
        </w:rPr>
        <w:t xml:space="preserve">Dz. U. z </w:t>
      </w:r>
      <w:r w:rsidR="00E248C0" w:rsidRPr="00C84267">
        <w:rPr>
          <w:rFonts w:ascii="Aptos" w:hAnsi="Aptos" w:cs="Arial"/>
          <w:sz w:val="22"/>
          <w:szCs w:val="22"/>
        </w:rPr>
        <w:t>202</w:t>
      </w:r>
      <w:r w:rsidR="008A3916" w:rsidRPr="00C84267">
        <w:rPr>
          <w:rFonts w:ascii="Aptos" w:hAnsi="Aptos" w:cs="Arial"/>
          <w:sz w:val="22"/>
          <w:szCs w:val="22"/>
        </w:rPr>
        <w:t>5</w:t>
      </w:r>
      <w:r w:rsidR="00E248C0" w:rsidRPr="00C84267">
        <w:rPr>
          <w:rFonts w:ascii="Aptos" w:hAnsi="Aptos" w:cs="Arial"/>
          <w:sz w:val="22"/>
          <w:szCs w:val="22"/>
        </w:rPr>
        <w:t xml:space="preserve"> </w:t>
      </w:r>
      <w:r w:rsidRPr="00C84267">
        <w:rPr>
          <w:rFonts w:ascii="Aptos" w:hAnsi="Aptos" w:cs="Arial"/>
          <w:sz w:val="22"/>
          <w:szCs w:val="22"/>
        </w:rPr>
        <w:t xml:space="preserve">r. poz. </w:t>
      </w:r>
      <w:r w:rsidR="008A3916" w:rsidRPr="00C84267">
        <w:rPr>
          <w:rFonts w:ascii="Aptos" w:hAnsi="Aptos" w:cs="Arial"/>
          <w:sz w:val="22"/>
          <w:szCs w:val="22"/>
        </w:rPr>
        <w:t>214</w:t>
      </w:r>
      <w:r w:rsidR="00621795">
        <w:rPr>
          <w:rFonts w:ascii="Aptos" w:hAnsi="Aptos" w:cs="Arial"/>
          <w:sz w:val="22"/>
          <w:szCs w:val="22"/>
        </w:rPr>
        <w:t>, z późn.zm.</w:t>
      </w:r>
      <w:r w:rsidRPr="00C84267">
        <w:rPr>
          <w:rFonts w:ascii="Aptos" w:hAnsi="Aptos" w:cs="Arial"/>
          <w:sz w:val="22"/>
          <w:szCs w:val="22"/>
        </w:rPr>
        <w:t>)</w:t>
      </w:r>
      <w:r w:rsidRPr="008C52BE">
        <w:rPr>
          <w:rFonts w:ascii="Aptos" w:hAnsi="Aptos" w:cs="Arial"/>
          <w:b/>
          <w:sz w:val="22"/>
          <w:szCs w:val="22"/>
        </w:rPr>
        <w:t>,</w:t>
      </w:r>
      <w:r w:rsidRPr="008C52BE">
        <w:rPr>
          <w:rFonts w:ascii="Aptos" w:hAnsi="Aptos" w:cs="Arial"/>
          <w:sz w:val="22"/>
          <w:szCs w:val="22"/>
        </w:rPr>
        <w:t xml:space="preserve"> zwan</w:t>
      </w:r>
      <w:r w:rsidR="009B797D" w:rsidRPr="008C52BE">
        <w:rPr>
          <w:rFonts w:ascii="Aptos" w:hAnsi="Aptos" w:cs="Arial"/>
          <w:sz w:val="22"/>
          <w:szCs w:val="22"/>
        </w:rPr>
        <w:t>a</w:t>
      </w:r>
      <w:r w:rsidR="00E51FCC" w:rsidRPr="008C52BE">
        <w:rPr>
          <w:rFonts w:ascii="Aptos" w:hAnsi="Aptos" w:cs="Arial"/>
          <w:sz w:val="22"/>
          <w:szCs w:val="22"/>
        </w:rPr>
        <w:t xml:space="preserve"> </w:t>
      </w:r>
      <w:r w:rsidR="00914C1A" w:rsidRPr="008C52BE">
        <w:rPr>
          <w:rFonts w:ascii="Aptos" w:hAnsi="Aptos" w:cs="Arial"/>
          <w:sz w:val="22"/>
          <w:szCs w:val="22"/>
        </w:rPr>
        <w:t>„</w:t>
      </w:r>
      <w:r w:rsidRPr="008C52BE">
        <w:rPr>
          <w:rFonts w:ascii="Aptos" w:hAnsi="Aptos" w:cs="Arial"/>
          <w:sz w:val="22"/>
          <w:szCs w:val="22"/>
        </w:rPr>
        <w:t>ustaw</w:t>
      </w:r>
      <w:r w:rsidR="00C80B09" w:rsidRPr="008C52BE">
        <w:rPr>
          <w:rFonts w:ascii="Aptos" w:hAnsi="Aptos" w:cs="Arial"/>
          <w:sz w:val="22"/>
          <w:szCs w:val="22"/>
        </w:rPr>
        <w:t>ą</w:t>
      </w:r>
      <w:r w:rsidRPr="008C52BE">
        <w:rPr>
          <w:rFonts w:ascii="Aptos" w:hAnsi="Aptos" w:cs="Arial"/>
          <w:sz w:val="22"/>
          <w:szCs w:val="22"/>
        </w:rPr>
        <w:t xml:space="preserve"> o promocji zatrudnienia i</w:t>
      </w:r>
      <w:r w:rsidR="00F87CC7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instytucjach rynku pracy”</w:t>
      </w:r>
      <w:r w:rsidR="001C5A56" w:rsidRPr="008C52BE">
        <w:rPr>
          <w:rFonts w:ascii="Aptos" w:hAnsi="Aptos" w:cs="Arial"/>
          <w:sz w:val="22"/>
          <w:szCs w:val="22"/>
        </w:rPr>
        <w:t>;</w:t>
      </w:r>
      <w:r w:rsidR="009B797D" w:rsidRPr="008C52BE">
        <w:rPr>
          <w:rStyle w:val="Odwoanieprzypisudolnego"/>
          <w:rFonts w:ascii="Aptos" w:hAnsi="Aptos" w:cs="Arial"/>
          <w:sz w:val="22"/>
          <w:szCs w:val="22"/>
        </w:rPr>
        <w:footnoteReference w:id="5"/>
      </w:r>
    </w:p>
    <w:p w14:paraId="6D053828" w14:textId="37FDC404" w:rsidR="003368D3" w:rsidRPr="008C52BE" w:rsidRDefault="001C5A56" w:rsidP="009A75C2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lastRenderedPageBreak/>
        <w:t xml:space="preserve">porozumienia nr </w:t>
      </w:r>
      <w:r w:rsidR="0025221F" w:rsidRPr="008C52BE">
        <w:rPr>
          <w:rFonts w:ascii="Aptos" w:eastAsia="Calibri" w:hAnsi="Aptos" w:cs="Arial"/>
          <w:sz w:val="22"/>
          <w:szCs w:val="22"/>
          <w:lang w:eastAsia="pl-PL"/>
        </w:rPr>
        <w:t xml:space="preserve">1/RF-WDW.431.15.2023.RB </w:t>
      </w:r>
      <w:r w:rsidRPr="008C52BE">
        <w:rPr>
          <w:rFonts w:ascii="Aptos" w:hAnsi="Aptos" w:cs="Arial"/>
          <w:sz w:val="22"/>
          <w:szCs w:val="22"/>
        </w:rPr>
        <w:t xml:space="preserve">w sprawie realizacji </w:t>
      </w:r>
      <w:r w:rsidR="00AF1F76" w:rsidRPr="008C52BE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>rogramu Fundusze Europejskie dla Mazowsza 2021-2027</w:t>
      </w:r>
      <w:r w:rsidR="0073388A" w:rsidRPr="008C52BE">
        <w:rPr>
          <w:rFonts w:ascii="Aptos" w:hAnsi="Aptos" w:cs="Arial"/>
          <w:sz w:val="22"/>
          <w:szCs w:val="22"/>
        </w:rPr>
        <w:t xml:space="preserve">, z </w:t>
      </w:r>
      <w:proofErr w:type="spellStart"/>
      <w:r w:rsidR="0073388A" w:rsidRPr="008C52BE">
        <w:rPr>
          <w:rFonts w:ascii="Aptos" w:hAnsi="Aptos" w:cs="Arial"/>
          <w:sz w:val="22"/>
          <w:szCs w:val="22"/>
        </w:rPr>
        <w:t>późn</w:t>
      </w:r>
      <w:proofErr w:type="spellEnd"/>
      <w:r w:rsidR="0073388A" w:rsidRPr="008C52BE">
        <w:rPr>
          <w:rFonts w:ascii="Aptos" w:hAnsi="Aptos" w:cs="Arial"/>
          <w:sz w:val="22"/>
          <w:szCs w:val="22"/>
        </w:rPr>
        <w:t>. zm</w:t>
      </w:r>
      <w:r w:rsidR="002625DF">
        <w:rPr>
          <w:rFonts w:ascii="Aptos" w:hAnsi="Aptos" w:cs="Arial"/>
          <w:sz w:val="22"/>
          <w:szCs w:val="22"/>
        </w:rPr>
        <w:t>.</w:t>
      </w:r>
      <w:r w:rsidR="004213C4" w:rsidRPr="008C52BE">
        <w:rPr>
          <w:rFonts w:ascii="Aptos" w:hAnsi="Aptos" w:cs="Arial"/>
          <w:sz w:val="22"/>
          <w:szCs w:val="22"/>
        </w:rPr>
        <w:t>;</w:t>
      </w:r>
    </w:p>
    <w:p w14:paraId="7C4834F0" w14:textId="3F9ED27C" w:rsidR="004213C4" w:rsidRPr="00D01746" w:rsidRDefault="004213C4" w:rsidP="009A75C2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bCs/>
          <w:sz w:val="22"/>
          <w:szCs w:val="22"/>
        </w:rPr>
      </w:pPr>
      <w:r w:rsidRPr="00D01746">
        <w:rPr>
          <w:rFonts w:ascii="Aptos" w:hAnsi="Aptos" w:cs="Arial"/>
          <w:bCs/>
          <w:sz w:val="22"/>
          <w:szCs w:val="22"/>
        </w:rPr>
        <w:t xml:space="preserve">ustawy z dnia 20 marca 2025 r. o rynku pracy i służbach zatrudnienia </w:t>
      </w:r>
      <w:r w:rsidR="00975901">
        <w:rPr>
          <w:rFonts w:ascii="Aptos" w:hAnsi="Aptos" w:cs="Arial"/>
          <w:bCs/>
          <w:sz w:val="22"/>
          <w:szCs w:val="22"/>
        </w:rPr>
        <w:br/>
      </w:r>
      <w:r w:rsidRPr="00D01746">
        <w:rPr>
          <w:rFonts w:ascii="Aptos" w:hAnsi="Aptos" w:cs="Arial"/>
          <w:bCs/>
          <w:sz w:val="22"/>
          <w:szCs w:val="22"/>
        </w:rPr>
        <w:t>(Dz. U. poz. 620</w:t>
      </w:r>
      <w:r w:rsidR="004D0E61" w:rsidRPr="008C52BE">
        <w:rPr>
          <w:rFonts w:ascii="Aptos" w:hAnsi="Aptos" w:cs="Arial"/>
          <w:b/>
          <w:sz w:val="22"/>
          <w:szCs w:val="22"/>
        </w:rPr>
        <w:t xml:space="preserve">, </w:t>
      </w:r>
      <w:r w:rsidR="004D0E61" w:rsidRPr="00C84267">
        <w:rPr>
          <w:rFonts w:ascii="Aptos" w:hAnsi="Aptos" w:cs="Arial"/>
          <w:bCs/>
          <w:sz w:val="22"/>
          <w:szCs w:val="22"/>
        </w:rPr>
        <w:t>z późn.zm</w:t>
      </w:r>
      <w:r w:rsidR="002625DF">
        <w:rPr>
          <w:rFonts w:ascii="Aptos" w:hAnsi="Aptos" w:cs="Arial"/>
          <w:bCs/>
          <w:sz w:val="22"/>
          <w:szCs w:val="22"/>
        </w:rPr>
        <w:t>.</w:t>
      </w:r>
      <w:r w:rsidRPr="00D01746">
        <w:rPr>
          <w:rFonts w:ascii="Aptos" w:hAnsi="Aptos" w:cs="Arial"/>
          <w:bCs/>
          <w:sz w:val="22"/>
          <w:szCs w:val="22"/>
        </w:rPr>
        <w:t xml:space="preserve">), zwanej </w:t>
      </w:r>
      <w:r w:rsidR="006775D8" w:rsidRPr="00D01746">
        <w:rPr>
          <w:rFonts w:ascii="Aptos" w:hAnsi="Aptos" w:cs="Arial"/>
          <w:bCs/>
          <w:sz w:val="22"/>
          <w:szCs w:val="22"/>
        </w:rPr>
        <w:t xml:space="preserve">dalej </w:t>
      </w:r>
      <w:r w:rsidRPr="00D01746">
        <w:rPr>
          <w:rFonts w:ascii="Aptos" w:hAnsi="Aptos" w:cs="Arial"/>
          <w:bCs/>
          <w:sz w:val="22"/>
          <w:szCs w:val="22"/>
        </w:rPr>
        <w:t>,,ustaw</w:t>
      </w:r>
      <w:r w:rsidR="006775D8" w:rsidRPr="00D01746">
        <w:rPr>
          <w:rFonts w:ascii="Aptos" w:hAnsi="Aptos" w:cs="Arial"/>
          <w:bCs/>
          <w:sz w:val="22"/>
          <w:szCs w:val="22"/>
        </w:rPr>
        <w:t>ą</w:t>
      </w:r>
      <w:r w:rsidRPr="00D01746">
        <w:rPr>
          <w:rFonts w:ascii="Aptos" w:hAnsi="Aptos" w:cs="Arial"/>
          <w:bCs/>
          <w:sz w:val="22"/>
          <w:szCs w:val="22"/>
        </w:rPr>
        <w:t xml:space="preserve"> o rynku pracy i służbach zatrudnienia</w:t>
      </w:r>
      <w:r w:rsidR="005778E5" w:rsidRPr="00D01746">
        <w:rPr>
          <w:rFonts w:ascii="Aptos" w:hAnsi="Aptos" w:cs="Arial"/>
          <w:bCs/>
          <w:sz w:val="22"/>
          <w:szCs w:val="22"/>
        </w:rPr>
        <w:t>”</w:t>
      </w:r>
      <w:r w:rsidRPr="00D01746">
        <w:rPr>
          <w:rFonts w:ascii="Aptos" w:hAnsi="Aptos" w:cs="Arial"/>
          <w:bCs/>
          <w:sz w:val="22"/>
          <w:szCs w:val="22"/>
        </w:rPr>
        <w:t>.</w:t>
      </w:r>
    </w:p>
    <w:p w14:paraId="7923D64B" w14:textId="77777777" w:rsidR="00097097" w:rsidRPr="008C52BE" w:rsidRDefault="00097097" w:rsidP="000B10CD">
      <w:pPr>
        <w:pStyle w:val="Nagwek1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Definicje</w:t>
      </w:r>
    </w:p>
    <w:p w14:paraId="6EE0E5DE" w14:textId="77777777" w:rsidR="009D490C" w:rsidRPr="008C52BE" w:rsidRDefault="009D490C" w:rsidP="000B10CD">
      <w:pPr>
        <w:pStyle w:val="Nagwek2"/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1.</w:t>
      </w:r>
    </w:p>
    <w:p w14:paraId="44DF61C5" w14:textId="77777777" w:rsidR="009D490C" w:rsidRPr="008C52BE" w:rsidRDefault="00AE05E7" w:rsidP="000B10CD">
      <w:pPr>
        <w:pStyle w:val="Tekstpodstawowy"/>
        <w:spacing w:line="276" w:lineRule="auto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Użyte w Umowie określenia oznaczają:</w:t>
      </w:r>
    </w:p>
    <w:p w14:paraId="48B6A09A" w14:textId="77777777" w:rsidR="00935E0A" w:rsidRPr="008C52BE" w:rsidRDefault="00935E0A" w:rsidP="009A75C2">
      <w:pPr>
        <w:pStyle w:val="Akapitzlist"/>
        <w:numPr>
          <w:ilvl w:val="0"/>
          <w:numId w:val="49"/>
        </w:numPr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„Beneficjen</w:t>
      </w:r>
      <w:r w:rsidR="004E0A7E" w:rsidRPr="008C52BE">
        <w:rPr>
          <w:rFonts w:ascii="Aptos" w:hAnsi="Aptos" w:cs="Arial"/>
          <w:sz w:val="22"/>
          <w:szCs w:val="22"/>
        </w:rPr>
        <w:t>t</w:t>
      </w:r>
      <w:r w:rsidRPr="008C52BE">
        <w:rPr>
          <w:rFonts w:ascii="Aptos" w:hAnsi="Aptos" w:cs="Arial"/>
          <w:sz w:val="22"/>
          <w:szCs w:val="22"/>
        </w:rPr>
        <w:t xml:space="preserve">” </w:t>
      </w:r>
      <w:r w:rsidR="008A7BA2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8A7BA2" w:rsidRPr="008C52BE">
        <w:rPr>
          <w:rFonts w:ascii="Aptos" w:hAnsi="Aptos" w:cs="Arial"/>
          <w:sz w:val="22"/>
          <w:szCs w:val="22"/>
        </w:rPr>
        <w:t xml:space="preserve">podmiot, o którym mowa w art. 2 pkt </w:t>
      </w:r>
      <w:r w:rsidR="00754519" w:rsidRPr="008C52BE">
        <w:rPr>
          <w:rFonts w:ascii="Aptos" w:hAnsi="Aptos" w:cs="Arial"/>
          <w:sz w:val="22"/>
          <w:szCs w:val="22"/>
        </w:rPr>
        <w:t>9</w:t>
      </w:r>
      <w:r w:rsidR="006D3A5E" w:rsidRPr="008C52BE">
        <w:rPr>
          <w:rFonts w:ascii="Aptos" w:hAnsi="Aptos" w:cs="Arial"/>
          <w:sz w:val="22"/>
          <w:szCs w:val="22"/>
        </w:rPr>
        <w:t xml:space="preserve"> </w:t>
      </w:r>
      <w:r w:rsidR="008A7BA2" w:rsidRPr="008C52BE">
        <w:rPr>
          <w:rFonts w:ascii="Aptos" w:hAnsi="Aptos" w:cs="Arial"/>
          <w:sz w:val="22"/>
          <w:szCs w:val="22"/>
        </w:rPr>
        <w:t xml:space="preserve">Rozporządzenia </w:t>
      </w:r>
      <w:r w:rsidR="00754519" w:rsidRPr="008C52BE">
        <w:rPr>
          <w:rFonts w:ascii="Aptos" w:hAnsi="Aptos" w:cs="Arial"/>
          <w:sz w:val="22"/>
          <w:szCs w:val="22"/>
        </w:rPr>
        <w:t>2021</w:t>
      </w:r>
      <w:r w:rsidR="008A7BA2" w:rsidRPr="008C52BE">
        <w:rPr>
          <w:rFonts w:ascii="Aptos" w:hAnsi="Aptos" w:cs="Arial"/>
          <w:sz w:val="22"/>
          <w:szCs w:val="22"/>
        </w:rPr>
        <w:t>/</w:t>
      </w:r>
      <w:r w:rsidR="00754519" w:rsidRPr="008C52BE">
        <w:rPr>
          <w:rFonts w:ascii="Aptos" w:hAnsi="Aptos" w:cs="Arial"/>
          <w:sz w:val="22"/>
          <w:szCs w:val="22"/>
        </w:rPr>
        <w:t>1060</w:t>
      </w:r>
      <w:r w:rsidR="008A7BA2" w:rsidRPr="008C52BE">
        <w:rPr>
          <w:rFonts w:ascii="Aptos" w:hAnsi="Aptos" w:cs="Arial"/>
          <w:sz w:val="22"/>
          <w:szCs w:val="22"/>
        </w:rPr>
        <w:t>;</w:t>
      </w:r>
    </w:p>
    <w:p w14:paraId="213C0C37" w14:textId="71C45963" w:rsidR="00980ADA" w:rsidRPr="008C52BE" w:rsidRDefault="00980ADA" w:rsidP="009A75C2">
      <w:pPr>
        <w:pStyle w:val="Akapitzlist"/>
        <w:numPr>
          <w:ilvl w:val="0"/>
          <w:numId w:val="49"/>
        </w:numPr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„CST</w:t>
      </w:r>
      <w:r w:rsidR="000D13CB" w:rsidRPr="008C52BE">
        <w:rPr>
          <w:rFonts w:ascii="Aptos" w:hAnsi="Aptos" w:cs="Arial"/>
          <w:sz w:val="22"/>
          <w:szCs w:val="22"/>
        </w:rPr>
        <w:t>2021</w:t>
      </w:r>
      <w:r w:rsidRPr="008C52BE">
        <w:rPr>
          <w:rFonts w:ascii="Aptos" w:hAnsi="Aptos" w:cs="Arial"/>
          <w:sz w:val="22"/>
          <w:szCs w:val="22"/>
        </w:rPr>
        <w:t>” 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Centralny system teleinformatyczny wykorzystywany w procesie rozliczania </w:t>
      </w:r>
      <w:r w:rsidR="00975901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Projektu oraz komunikowania się z Instytucją Pośredniczącą;</w:t>
      </w:r>
    </w:p>
    <w:p w14:paraId="17AD4C69" w14:textId="77777777" w:rsidR="00405039" w:rsidRPr="008C52BE" w:rsidRDefault="00405039" w:rsidP="009A75C2">
      <w:pPr>
        <w:pStyle w:val="Akapitzlist"/>
        <w:numPr>
          <w:ilvl w:val="0"/>
          <w:numId w:val="49"/>
        </w:numPr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A3614F" w:rsidRPr="008C52BE">
        <w:rPr>
          <w:rFonts w:ascii="Aptos" w:hAnsi="Aptos" w:cs="Arial"/>
          <w:sz w:val="22"/>
          <w:szCs w:val="22"/>
        </w:rPr>
        <w:t>d</w:t>
      </w:r>
      <w:r w:rsidRPr="008C52BE">
        <w:rPr>
          <w:rFonts w:ascii="Aptos" w:hAnsi="Aptos" w:cs="Arial"/>
          <w:sz w:val="22"/>
          <w:szCs w:val="22"/>
        </w:rPr>
        <w:t>an</w:t>
      </w:r>
      <w:r w:rsidR="004E0A7E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 osobow</w:t>
      </w:r>
      <w:r w:rsidR="004E0A7E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” </w:t>
      </w:r>
      <w:r w:rsidR="007F2756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F0658C" w:rsidRPr="008C52BE">
        <w:rPr>
          <w:rFonts w:ascii="Aptos" w:hAnsi="Aptos" w:cs="Arial"/>
          <w:sz w:val="22"/>
          <w:szCs w:val="22"/>
        </w:rPr>
        <w:t xml:space="preserve">dane osobowe w rozumieniu art. 4 pkt 1 RODO, dotyczące uczestników </w:t>
      </w:r>
      <w:r w:rsidR="0099522F" w:rsidRPr="008C52BE">
        <w:rPr>
          <w:rFonts w:ascii="Aptos" w:hAnsi="Aptos" w:cs="Arial"/>
          <w:sz w:val="22"/>
          <w:szCs w:val="22"/>
        </w:rPr>
        <w:t>p</w:t>
      </w:r>
      <w:r w:rsidR="00F0658C" w:rsidRPr="008C52BE">
        <w:rPr>
          <w:rFonts w:ascii="Aptos" w:hAnsi="Aptos" w:cs="Arial"/>
          <w:sz w:val="22"/>
          <w:szCs w:val="22"/>
        </w:rPr>
        <w:t>rojektu, które muszą być przetwarzane przez Instytucję Pośredniczącą oraz Beneficjenta w</w:t>
      </w:r>
      <w:r w:rsidR="00AC0B13">
        <w:rPr>
          <w:rFonts w:ascii="Aptos" w:hAnsi="Aptos" w:cs="Arial"/>
          <w:sz w:val="22"/>
          <w:szCs w:val="22"/>
        </w:rPr>
        <w:t> </w:t>
      </w:r>
      <w:r w:rsidR="00F0658C" w:rsidRPr="008C52BE">
        <w:rPr>
          <w:rFonts w:ascii="Aptos" w:hAnsi="Aptos" w:cs="Arial"/>
          <w:sz w:val="22"/>
          <w:szCs w:val="22"/>
        </w:rPr>
        <w:t xml:space="preserve">zakresie określonym w </w:t>
      </w:r>
      <w:r w:rsidR="00263F0C" w:rsidRPr="008C52BE">
        <w:rPr>
          <w:rFonts w:ascii="Aptos" w:hAnsi="Aptos" w:cs="Arial"/>
          <w:sz w:val="22"/>
          <w:szCs w:val="22"/>
        </w:rPr>
        <w:t>ustawie wdro</w:t>
      </w:r>
      <w:r w:rsidR="00B724C3" w:rsidRPr="008C52BE">
        <w:rPr>
          <w:rFonts w:ascii="Aptos" w:hAnsi="Aptos" w:cs="Arial"/>
          <w:sz w:val="22"/>
          <w:szCs w:val="22"/>
        </w:rPr>
        <w:t>ż</w:t>
      </w:r>
      <w:r w:rsidR="00263F0C" w:rsidRPr="008C52BE">
        <w:rPr>
          <w:rFonts w:ascii="Aptos" w:hAnsi="Aptos" w:cs="Arial"/>
          <w:sz w:val="22"/>
          <w:szCs w:val="22"/>
        </w:rPr>
        <w:t>eniowej</w:t>
      </w:r>
      <w:r w:rsidRPr="008C52BE">
        <w:rPr>
          <w:rFonts w:ascii="Aptos" w:hAnsi="Aptos" w:cs="Arial"/>
          <w:sz w:val="22"/>
          <w:szCs w:val="22"/>
        </w:rPr>
        <w:t>;</w:t>
      </w:r>
    </w:p>
    <w:p w14:paraId="6E5914FC" w14:textId="507384F1" w:rsidR="00FC41C6" w:rsidRPr="008C52BE" w:rsidRDefault="005455E5" w:rsidP="009A75C2">
      <w:pPr>
        <w:pStyle w:val="Akapitzlist"/>
        <w:numPr>
          <w:ilvl w:val="0"/>
          <w:numId w:val="49"/>
        </w:numPr>
        <w:spacing w:line="276" w:lineRule="auto"/>
        <w:ind w:left="567" w:hanging="283"/>
        <w:jc w:val="left"/>
        <w:rPr>
          <w:rFonts w:ascii="Aptos" w:hAnsi="Aptos" w:cs="Arial"/>
          <w:b/>
          <w:sz w:val="22"/>
          <w:szCs w:val="22"/>
        </w:rPr>
      </w:pPr>
      <w:r w:rsidRPr="00CC2740">
        <w:rPr>
          <w:rFonts w:ascii="Aptos" w:hAnsi="Aptos" w:cs="Arial"/>
          <w:sz w:val="22"/>
          <w:szCs w:val="22"/>
        </w:rPr>
        <w:t>„</w:t>
      </w:r>
      <w:r w:rsidR="00A3614F" w:rsidRPr="00CC2740">
        <w:rPr>
          <w:rFonts w:ascii="Aptos" w:hAnsi="Aptos" w:cs="Arial"/>
          <w:sz w:val="22"/>
          <w:szCs w:val="22"/>
        </w:rPr>
        <w:t>d</w:t>
      </w:r>
      <w:r w:rsidR="00FC41C6" w:rsidRPr="00CC2740">
        <w:rPr>
          <w:rFonts w:ascii="Aptos" w:hAnsi="Aptos" w:cs="Arial"/>
          <w:sz w:val="22"/>
          <w:szCs w:val="22"/>
        </w:rPr>
        <w:t>ni robocz</w:t>
      </w:r>
      <w:r w:rsidR="004A60C0" w:rsidRPr="00CC2740">
        <w:rPr>
          <w:rFonts w:ascii="Aptos" w:hAnsi="Aptos" w:cs="Arial"/>
          <w:sz w:val="22"/>
          <w:szCs w:val="22"/>
        </w:rPr>
        <w:t>e</w:t>
      </w:r>
      <w:r w:rsidR="00FC41C6" w:rsidRPr="00CC2740">
        <w:rPr>
          <w:rFonts w:ascii="Aptos" w:hAnsi="Aptos" w:cs="Arial"/>
          <w:sz w:val="22"/>
          <w:szCs w:val="22"/>
        </w:rPr>
        <w:t xml:space="preserve">” </w:t>
      </w:r>
      <w:r w:rsidR="00BF7482" w:rsidRPr="00CC2740">
        <w:rPr>
          <w:rFonts w:ascii="Aptos" w:hAnsi="Aptos" w:cs="Arial"/>
          <w:sz w:val="22"/>
          <w:szCs w:val="22"/>
        </w:rPr>
        <w:t>–</w:t>
      </w:r>
      <w:r w:rsidR="00040189" w:rsidRPr="00CC2740">
        <w:rPr>
          <w:rFonts w:ascii="Aptos" w:hAnsi="Aptos" w:cs="Arial"/>
          <w:sz w:val="22"/>
          <w:szCs w:val="22"/>
        </w:rPr>
        <w:t xml:space="preserve"> </w:t>
      </w:r>
      <w:r w:rsidR="00FC41C6" w:rsidRPr="00CC2740">
        <w:rPr>
          <w:rFonts w:ascii="Aptos" w:hAnsi="Aptos" w:cs="Arial"/>
          <w:sz w:val="22"/>
          <w:szCs w:val="22"/>
        </w:rPr>
        <w:t xml:space="preserve">dni z wyłączeniem </w:t>
      </w:r>
      <w:r w:rsidR="00D72465" w:rsidRPr="00CC2740">
        <w:rPr>
          <w:rFonts w:ascii="Aptos" w:hAnsi="Aptos" w:cs="Arial"/>
          <w:sz w:val="22"/>
          <w:szCs w:val="22"/>
        </w:rPr>
        <w:t xml:space="preserve">sobót i </w:t>
      </w:r>
      <w:r w:rsidR="00FC41C6" w:rsidRPr="00CC2740">
        <w:rPr>
          <w:rFonts w:ascii="Aptos" w:hAnsi="Aptos" w:cs="Arial"/>
          <w:sz w:val="22"/>
          <w:szCs w:val="22"/>
        </w:rPr>
        <w:t>dni ustawowo wolnych od pracy</w:t>
      </w:r>
      <w:r w:rsidR="00A834CB" w:rsidRPr="00CC2740">
        <w:rPr>
          <w:rFonts w:ascii="Aptos" w:hAnsi="Aptos" w:cs="Arial"/>
          <w:sz w:val="22"/>
          <w:szCs w:val="22"/>
        </w:rPr>
        <w:t xml:space="preserve"> w</w:t>
      </w:r>
      <w:r w:rsidR="009065BD" w:rsidRPr="00CC2740">
        <w:rPr>
          <w:rFonts w:ascii="Aptos" w:hAnsi="Aptos" w:cs="Arial"/>
          <w:sz w:val="22"/>
          <w:szCs w:val="22"/>
        </w:rPr>
        <w:t> </w:t>
      </w:r>
      <w:r w:rsidR="00A834CB" w:rsidRPr="00CC2740">
        <w:rPr>
          <w:rFonts w:ascii="Aptos" w:hAnsi="Aptos" w:cs="Arial"/>
          <w:sz w:val="22"/>
          <w:szCs w:val="22"/>
        </w:rPr>
        <w:t>rozumieniu ustawy</w:t>
      </w:r>
      <w:r w:rsidR="00A834CB" w:rsidRPr="008C52BE">
        <w:rPr>
          <w:rFonts w:ascii="Aptos" w:hAnsi="Aptos" w:cs="Arial"/>
          <w:sz w:val="22"/>
          <w:szCs w:val="22"/>
        </w:rPr>
        <w:t xml:space="preserve"> z</w:t>
      </w:r>
      <w:r w:rsidR="00AC0B13">
        <w:rPr>
          <w:rFonts w:ascii="Aptos" w:hAnsi="Aptos" w:cs="Arial"/>
          <w:sz w:val="22"/>
          <w:szCs w:val="22"/>
        </w:rPr>
        <w:t> </w:t>
      </w:r>
      <w:r w:rsidR="00A834CB" w:rsidRPr="008C52BE">
        <w:rPr>
          <w:rFonts w:ascii="Aptos" w:hAnsi="Aptos" w:cs="Arial"/>
          <w:sz w:val="22"/>
          <w:szCs w:val="22"/>
        </w:rPr>
        <w:t>dnia 18 stycznia 1951 r. o dniach wolnych od pracy (</w:t>
      </w:r>
      <w:r w:rsidR="00A834CB" w:rsidRPr="00CC2740">
        <w:rPr>
          <w:rFonts w:ascii="Aptos" w:hAnsi="Aptos" w:cs="Arial"/>
          <w:sz w:val="22"/>
          <w:szCs w:val="22"/>
        </w:rPr>
        <w:t>Dz. U.</w:t>
      </w:r>
      <w:r w:rsidR="00003B8A" w:rsidRPr="00CC2740">
        <w:rPr>
          <w:rFonts w:ascii="Aptos" w:hAnsi="Aptos" w:cs="Arial"/>
          <w:sz w:val="22"/>
          <w:szCs w:val="22"/>
        </w:rPr>
        <w:t xml:space="preserve"> </w:t>
      </w:r>
      <w:r w:rsidR="00A834CB" w:rsidRPr="00CC2740">
        <w:rPr>
          <w:rFonts w:ascii="Aptos" w:hAnsi="Aptos" w:cs="Arial"/>
          <w:sz w:val="22"/>
          <w:szCs w:val="22"/>
        </w:rPr>
        <w:t>z</w:t>
      </w:r>
      <w:r w:rsidR="001A310C" w:rsidRPr="00CC2740">
        <w:rPr>
          <w:rFonts w:ascii="Aptos" w:hAnsi="Aptos" w:cs="Arial"/>
          <w:sz w:val="22"/>
          <w:szCs w:val="22"/>
        </w:rPr>
        <w:t> </w:t>
      </w:r>
      <w:r w:rsidR="008A3916" w:rsidRPr="00CC2740">
        <w:rPr>
          <w:rFonts w:ascii="Aptos" w:hAnsi="Aptos" w:cs="Arial"/>
          <w:sz w:val="22"/>
          <w:szCs w:val="22"/>
        </w:rPr>
        <w:t>2025</w:t>
      </w:r>
      <w:r w:rsidR="00024259" w:rsidRPr="00CC2740">
        <w:rPr>
          <w:rFonts w:ascii="Aptos" w:hAnsi="Aptos" w:cs="Arial"/>
          <w:sz w:val="22"/>
          <w:szCs w:val="22"/>
        </w:rPr>
        <w:t xml:space="preserve"> </w:t>
      </w:r>
      <w:r w:rsidR="00A834CB" w:rsidRPr="00CC2740">
        <w:rPr>
          <w:rFonts w:ascii="Aptos" w:hAnsi="Aptos" w:cs="Arial"/>
          <w:sz w:val="22"/>
          <w:szCs w:val="22"/>
        </w:rPr>
        <w:t>r. poz.</w:t>
      </w:r>
      <w:r w:rsidR="007553E4" w:rsidRPr="00CC2740">
        <w:rPr>
          <w:rFonts w:ascii="Aptos" w:hAnsi="Aptos" w:cs="Arial"/>
          <w:sz w:val="22"/>
          <w:szCs w:val="22"/>
        </w:rPr>
        <w:t xml:space="preserve"> </w:t>
      </w:r>
      <w:r w:rsidR="008A3916" w:rsidRPr="00CC2740">
        <w:rPr>
          <w:rFonts w:ascii="Aptos" w:hAnsi="Aptos" w:cs="Arial"/>
          <w:sz w:val="22"/>
          <w:szCs w:val="22"/>
        </w:rPr>
        <w:t>296</w:t>
      </w:r>
      <w:r w:rsidR="00A834CB" w:rsidRPr="00CC2740">
        <w:rPr>
          <w:rFonts w:ascii="Aptos" w:hAnsi="Aptos" w:cs="Arial"/>
          <w:sz w:val="22"/>
          <w:szCs w:val="22"/>
        </w:rPr>
        <w:t>)</w:t>
      </w:r>
      <w:r w:rsidR="00FC41C6" w:rsidRPr="00CC2740">
        <w:rPr>
          <w:rFonts w:ascii="Aptos" w:hAnsi="Aptos" w:cs="Arial"/>
          <w:sz w:val="22"/>
          <w:szCs w:val="22"/>
        </w:rPr>
        <w:t>;</w:t>
      </w:r>
      <w:r w:rsidR="00D82FE6" w:rsidRPr="008C52BE">
        <w:rPr>
          <w:rFonts w:ascii="Aptos" w:hAnsi="Aptos" w:cs="Arial"/>
          <w:b/>
          <w:sz w:val="22"/>
          <w:szCs w:val="22"/>
        </w:rPr>
        <w:t xml:space="preserve"> </w:t>
      </w:r>
    </w:p>
    <w:p w14:paraId="6A86F444" w14:textId="77777777" w:rsidR="00C0615D" w:rsidRPr="008C52BE" w:rsidRDefault="00C0615D" w:rsidP="009A75C2">
      <w:pPr>
        <w:pStyle w:val="Akapitzlist"/>
        <w:numPr>
          <w:ilvl w:val="0"/>
          <w:numId w:val="49"/>
        </w:numPr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A3614F" w:rsidRPr="008C52BE">
        <w:rPr>
          <w:rFonts w:ascii="Aptos" w:hAnsi="Aptos" w:cs="Arial"/>
          <w:sz w:val="22"/>
          <w:szCs w:val="22"/>
        </w:rPr>
        <w:t>d</w:t>
      </w:r>
      <w:r w:rsidRPr="008C52BE">
        <w:rPr>
          <w:rFonts w:ascii="Aptos" w:hAnsi="Aptos" w:cs="Arial"/>
          <w:sz w:val="22"/>
          <w:szCs w:val="22"/>
        </w:rPr>
        <w:t>ofinansowani</w:t>
      </w:r>
      <w:r w:rsidR="00216E27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” </w:t>
      </w:r>
      <w:r w:rsidR="005A436C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196C3E" w:rsidRPr="008C52BE">
        <w:rPr>
          <w:rFonts w:ascii="Aptos" w:hAnsi="Aptos" w:cs="Arial"/>
          <w:sz w:val="22"/>
          <w:szCs w:val="22"/>
        </w:rPr>
        <w:t xml:space="preserve">współfinansowanie Unii Europejskiej </w:t>
      </w:r>
      <w:r w:rsidR="00116285" w:rsidRPr="008C52BE">
        <w:rPr>
          <w:rFonts w:ascii="Aptos" w:hAnsi="Aptos" w:cs="Arial"/>
          <w:sz w:val="22"/>
          <w:szCs w:val="22"/>
        </w:rPr>
        <w:t>lub</w:t>
      </w:r>
      <w:r w:rsidR="009B600D" w:rsidRPr="008C52BE">
        <w:rPr>
          <w:rFonts w:ascii="Aptos" w:hAnsi="Aptos" w:cs="Arial"/>
          <w:sz w:val="22"/>
          <w:szCs w:val="22"/>
        </w:rPr>
        <w:t xml:space="preserve"> </w:t>
      </w:r>
      <w:r w:rsidR="00196C3E" w:rsidRPr="008C52BE">
        <w:rPr>
          <w:rFonts w:ascii="Aptos" w:hAnsi="Aptos" w:cs="Arial"/>
          <w:sz w:val="22"/>
          <w:szCs w:val="22"/>
        </w:rPr>
        <w:t>współfinansowanie krajowe</w:t>
      </w:r>
      <w:r w:rsidR="005A436C" w:rsidRPr="008C52BE">
        <w:rPr>
          <w:rFonts w:ascii="Aptos" w:hAnsi="Aptos" w:cs="Arial"/>
          <w:sz w:val="22"/>
          <w:szCs w:val="22"/>
        </w:rPr>
        <w:t xml:space="preserve"> </w:t>
      </w:r>
      <w:r w:rsidR="00196C3E" w:rsidRPr="008C52BE">
        <w:rPr>
          <w:rFonts w:ascii="Aptos" w:hAnsi="Aptos" w:cs="Arial"/>
          <w:sz w:val="22"/>
          <w:szCs w:val="22"/>
        </w:rPr>
        <w:t>z</w:t>
      </w:r>
      <w:r w:rsidR="00AC0B13">
        <w:rPr>
          <w:rFonts w:ascii="Aptos" w:hAnsi="Aptos" w:cs="Arial"/>
          <w:sz w:val="22"/>
          <w:szCs w:val="22"/>
        </w:rPr>
        <w:t> </w:t>
      </w:r>
      <w:r w:rsidR="00196C3E" w:rsidRPr="008C52BE">
        <w:rPr>
          <w:rFonts w:ascii="Aptos" w:hAnsi="Aptos" w:cs="Arial"/>
          <w:sz w:val="22"/>
          <w:szCs w:val="22"/>
        </w:rPr>
        <w:t>budżetu państwa, wypłacane na podstawie Umowy</w:t>
      </w:r>
      <w:r w:rsidR="00974801" w:rsidRPr="008C52BE">
        <w:rPr>
          <w:rFonts w:ascii="Aptos" w:hAnsi="Aptos" w:cs="Arial"/>
          <w:sz w:val="22"/>
          <w:szCs w:val="22"/>
        </w:rPr>
        <w:t xml:space="preserve"> o dofinansowanie projektu</w:t>
      </w:r>
      <w:r w:rsidRPr="008C52BE">
        <w:rPr>
          <w:rFonts w:ascii="Aptos" w:hAnsi="Aptos" w:cs="Arial"/>
          <w:sz w:val="22"/>
          <w:szCs w:val="22"/>
        </w:rPr>
        <w:t>;</w:t>
      </w:r>
    </w:p>
    <w:p w14:paraId="5655C41F" w14:textId="62F8D0E6" w:rsidR="00936C46" w:rsidRDefault="00FC41C6" w:rsidP="009A75C2">
      <w:pPr>
        <w:pStyle w:val="Akapitzlist"/>
        <w:numPr>
          <w:ilvl w:val="0"/>
          <w:numId w:val="49"/>
        </w:numPr>
        <w:spacing w:line="276" w:lineRule="auto"/>
        <w:ind w:left="567" w:hanging="283"/>
        <w:jc w:val="left"/>
        <w:rPr>
          <w:rFonts w:ascii="Aptos" w:hAnsi="Aptos" w:cs="Arial"/>
          <w:bCs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044318" w:rsidRPr="008C52BE">
        <w:rPr>
          <w:rFonts w:ascii="Aptos" w:hAnsi="Aptos" w:cs="Arial"/>
          <w:sz w:val="22"/>
          <w:szCs w:val="22"/>
        </w:rPr>
        <w:t>d</w:t>
      </w:r>
      <w:r w:rsidRPr="008C52BE">
        <w:rPr>
          <w:rFonts w:ascii="Aptos" w:hAnsi="Aptos" w:cs="Arial"/>
          <w:sz w:val="22"/>
          <w:szCs w:val="22"/>
        </w:rPr>
        <w:t>ysponen</w:t>
      </w:r>
      <w:r w:rsidR="007633A6" w:rsidRPr="008C52BE">
        <w:rPr>
          <w:rFonts w:ascii="Aptos" w:hAnsi="Aptos" w:cs="Arial"/>
          <w:sz w:val="22"/>
          <w:szCs w:val="22"/>
        </w:rPr>
        <w:t>t</w:t>
      </w:r>
      <w:r w:rsidRPr="008C52BE">
        <w:rPr>
          <w:rFonts w:ascii="Aptos" w:hAnsi="Aptos" w:cs="Arial"/>
          <w:sz w:val="22"/>
          <w:szCs w:val="22"/>
        </w:rPr>
        <w:t xml:space="preserve"> Funduszu Pracy” </w:t>
      </w:r>
      <w:r w:rsidR="007633A6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EB6699" w:rsidRPr="008C52BE">
        <w:rPr>
          <w:rFonts w:ascii="Aptos" w:hAnsi="Aptos" w:cs="Arial"/>
          <w:sz w:val="22"/>
          <w:szCs w:val="22"/>
        </w:rPr>
        <w:t xml:space="preserve">minister właściwy </w:t>
      </w:r>
      <w:r w:rsidRPr="008C52BE">
        <w:rPr>
          <w:rFonts w:ascii="Aptos" w:hAnsi="Aptos" w:cs="Arial"/>
          <w:sz w:val="22"/>
          <w:szCs w:val="22"/>
        </w:rPr>
        <w:t>do spraw pracy zgodnie</w:t>
      </w:r>
      <w:r w:rsidRPr="008C52BE">
        <w:rPr>
          <w:rFonts w:ascii="Aptos" w:hAnsi="Aptos" w:cs="Arial"/>
          <w:b/>
          <w:sz w:val="22"/>
          <w:szCs w:val="22"/>
        </w:rPr>
        <w:t xml:space="preserve"> </w:t>
      </w:r>
      <w:r w:rsidRPr="00CC2740">
        <w:rPr>
          <w:rFonts w:ascii="Aptos" w:hAnsi="Aptos" w:cs="Arial"/>
          <w:bCs/>
          <w:sz w:val="22"/>
          <w:szCs w:val="22"/>
        </w:rPr>
        <w:t xml:space="preserve">z art. </w:t>
      </w:r>
      <w:r w:rsidR="00115E99" w:rsidRPr="00CC2740">
        <w:rPr>
          <w:rFonts w:ascii="Aptos" w:hAnsi="Aptos" w:cs="Arial"/>
          <w:bCs/>
          <w:sz w:val="22"/>
          <w:szCs w:val="22"/>
        </w:rPr>
        <w:t>257</w:t>
      </w:r>
      <w:r w:rsidRPr="00CC2740">
        <w:rPr>
          <w:rFonts w:ascii="Aptos" w:hAnsi="Aptos" w:cs="Arial"/>
          <w:bCs/>
          <w:sz w:val="22"/>
          <w:szCs w:val="22"/>
        </w:rPr>
        <w:t xml:space="preserve"> ust. 2 ustawy </w:t>
      </w:r>
      <w:r w:rsidR="009A75C2">
        <w:rPr>
          <w:rFonts w:ascii="Aptos" w:hAnsi="Aptos" w:cs="Arial"/>
          <w:bCs/>
          <w:sz w:val="22"/>
          <w:szCs w:val="22"/>
        </w:rPr>
        <w:br/>
      </w:r>
      <w:r w:rsidR="00E05468">
        <w:rPr>
          <w:rFonts w:ascii="Aptos" w:hAnsi="Aptos" w:cs="Arial"/>
          <w:bCs/>
          <w:sz w:val="22"/>
          <w:szCs w:val="22"/>
        </w:rPr>
        <w:t>z dnia 20 marca</w:t>
      </w:r>
      <w:r w:rsidR="00656238">
        <w:rPr>
          <w:rFonts w:ascii="Aptos" w:hAnsi="Aptos" w:cs="Arial"/>
          <w:bCs/>
          <w:sz w:val="22"/>
          <w:szCs w:val="22"/>
        </w:rPr>
        <w:t xml:space="preserve"> </w:t>
      </w:r>
      <w:r w:rsidR="00E05468">
        <w:rPr>
          <w:rFonts w:ascii="Aptos" w:hAnsi="Aptos" w:cs="Arial"/>
          <w:bCs/>
          <w:sz w:val="22"/>
          <w:szCs w:val="22"/>
        </w:rPr>
        <w:t>2025</w:t>
      </w:r>
      <w:r w:rsidR="00656238">
        <w:rPr>
          <w:rFonts w:ascii="Aptos" w:hAnsi="Aptos" w:cs="Arial"/>
          <w:bCs/>
          <w:sz w:val="22"/>
          <w:szCs w:val="22"/>
        </w:rPr>
        <w:t xml:space="preserve"> </w:t>
      </w:r>
      <w:r w:rsidR="005D3619">
        <w:rPr>
          <w:rFonts w:ascii="Aptos" w:hAnsi="Aptos" w:cs="Arial"/>
          <w:bCs/>
          <w:sz w:val="22"/>
          <w:szCs w:val="22"/>
        </w:rPr>
        <w:t xml:space="preserve">r. </w:t>
      </w:r>
      <w:r w:rsidR="00E05468">
        <w:rPr>
          <w:rFonts w:ascii="Aptos" w:hAnsi="Aptos" w:cs="Arial"/>
          <w:bCs/>
          <w:sz w:val="22"/>
          <w:szCs w:val="22"/>
        </w:rPr>
        <w:t xml:space="preserve"> </w:t>
      </w:r>
      <w:r w:rsidRPr="00CC2740">
        <w:rPr>
          <w:rFonts w:ascii="Aptos" w:hAnsi="Aptos" w:cs="Arial"/>
          <w:bCs/>
          <w:sz w:val="22"/>
          <w:szCs w:val="22"/>
        </w:rPr>
        <w:t xml:space="preserve">o </w:t>
      </w:r>
      <w:r w:rsidR="00913A95" w:rsidRPr="00CC2740">
        <w:rPr>
          <w:rFonts w:ascii="Aptos" w:hAnsi="Aptos" w:cs="Arial"/>
          <w:bCs/>
          <w:sz w:val="22"/>
          <w:szCs w:val="22"/>
        </w:rPr>
        <w:t xml:space="preserve">rynku pracy i służbach zatrudnienia </w:t>
      </w:r>
      <w:r w:rsidRPr="00CC2740">
        <w:rPr>
          <w:rFonts w:ascii="Aptos" w:hAnsi="Aptos" w:cs="Arial"/>
          <w:bCs/>
          <w:sz w:val="22"/>
          <w:szCs w:val="22"/>
        </w:rPr>
        <w:t xml:space="preserve">realizującego zadania wynikające </w:t>
      </w:r>
      <w:r w:rsidR="009A75C2">
        <w:rPr>
          <w:rFonts w:ascii="Aptos" w:hAnsi="Aptos" w:cs="Arial"/>
          <w:bCs/>
          <w:sz w:val="22"/>
          <w:szCs w:val="22"/>
        </w:rPr>
        <w:br/>
      </w:r>
      <w:r w:rsidRPr="00CC2740">
        <w:rPr>
          <w:rFonts w:ascii="Aptos" w:hAnsi="Aptos" w:cs="Arial"/>
          <w:bCs/>
          <w:sz w:val="22"/>
          <w:szCs w:val="22"/>
        </w:rPr>
        <w:t xml:space="preserve">z art. </w:t>
      </w:r>
      <w:r w:rsidR="009767DC" w:rsidRPr="00CC2740">
        <w:rPr>
          <w:rFonts w:ascii="Aptos" w:hAnsi="Aptos" w:cs="Arial"/>
          <w:bCs/>
          <w:sz w:val="22"/>
          <w:szCs w:val="22"/>
        </w:rPr>
        <w:t>25</w:t>
      </w:r>
      <w:r w:rsidRPr="00CC2740">
        <w:rPr>
          <w:rFonts w:ascii="Aptos" w:hAnsi="Aptos" w:cs="Arial"/>
          <w:bCs/>
          <w:sz w:val="22"/>
          <w:szCs w:val="22"/>
        </w:rPr>
        <w:t xml:space="preserve"> tej ustawy</w:t>
      </w:r>
      <w:r w:rsidR="003913EC" w:rsidRPr="00CC2740">
        <w:rPr>
          <w:rFonts w:ascii="Aptos" w:hAnsi="Aptos" w:cs="Arial"/>
          <w:bCs/>
          <w:sz w:val="22"/>
          <w:szCs w:val="22"/>
        </w:rPr>
        <w:t>;</w:t>
      </w:r>
    </w:p>
    <w:p w14:paraId="26DE82C1" w14:textId="2B2AF20F" w:rsidR="00EA56DB" w:rsidRPr="00375E02" w:rsidRDefault="00EA56DB" w:rsidP="009A75C2">
      <w:pPr>
        <w:pStyle w:val="Akapitzlist"/>
        <w:numPr>
          <w:ilvl w:val="0"/>
          <w:numId w:val="49"/>
        </w:numPr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656238">
        <w:rPr>
          <w:rFonts w:ascii="Aptos" w:hAnsi="Aptos" w:cs="Arial"/>
          <w:sz w:val="22"/>
          <w:szCs w:val="22"/>
        </w:rPr>
        <w:t xml:space="preserve">faktura </w:t>
      </w:r>
      <w:r w:rsidR="00C16D97">
        <w:rPr>
          <w:rFonts w:ascii="Aptos" w:hAnsi="Aptos" w:cs="Arial"/>
          <w:sz w:val="22"/>
          <w:szCs w:val="22"/>
        </w:rPr>
        <w:t>„</w:t>
      </w:r>
      <w:r w:rsidRPr="00F55428">
        <w:rPr>
          <w:rFonts w:ascii="Aptos" w:hAnsi="Aptos" w:cs="Arial"/>
          <w:sz w:val="22"/>
          <w:szCs w:val="22"/>
        </w:rPr>
        <w:t xml:space="preserve">ustrukturyzowana” - faktura wystawiona przy użyciu Krajowego Systemu e-Faktur </w:t>
      </w:r>
      <w:r w:rsidR="009A75C2">
        <w:rPr>
          <w:rFonts w:ascii="Aptos" w:hAnsi="Aptos" w:cs="Arial"/>
          <w:sz w:val="22"/>
          <w:szCs w:val="22"/>
        </w:rPr>
        <w:br/>
      </w:r>
      <w:r w:rsidRPr="00F55428">
        <w:rPr>
          <w:rFonts w:ascii="Aptos" w:hAnsi="Aptos" w:cs="Arial"/>
          <w:sz w:val="22"/>
          <w:szCs w:val="22"/>
        </w:rPr>
        <w:t xml:space="preserve">wraz z przydzielonym numerem identyfikującym tę fakturę w tym systemie </w:t>
      </w:r>
      <w:r w:rsidR="009A75C2">
        <w:rPr>
          <w:rFonts w:ascii="Aptos" w:hAnsi="Aptos" w:cs="Arial"/>
          <w:sz w:val="22"/>
          <w:szCs w:val="22"/>
        </w:rPr>
        <w:br/>
      </w:r>
      <w:r w:rsidRPr="00F55428">
        <w:rPr>
          <w:rFonts w:ascii="Aptos" w:hAnsi="Aptos" w:cs="Arial"/>
          <w:sz w:val="22"/>
          <w:szCs w:val="22"/>
        </w:rPr>
        <w:t>(art. 2 pkt 32a ustawy o podatku od towarów i usług);</w:t>
      </w:r>
    </w:p>
    <w:p w14:paraId="3351B6EC" w14:textId="77777777" w:rsidR="00514939" w:rsidRPr="008C52BE" w:rsidRDefault="00514939" w:rsidP="009A75C2">
      <w:pPr>
        <w:pStyle w:val="Akapitzlist"/>
        <w:numPr>
          <w:ilvl w:val="0"/>
          <w:numId w:val="49"/>
        </w:numPr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„FE” 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EB6699" w:rsidRPr="008C52BE">
        <w:rPr>
          <w:rFonts w:ascii="Aptos" w:hAnsi="Aptos" w:cs="Arial"/>
          <w:sz w:val="22"/>
          <w:szCs w:val="22"/>
        </w:rPr>
        <w:t>Fundusze Europejskie</w:t>
      </w:r>
      <w:r w:rsidRPr="008C52BE">
        <w:rPr>
          <w:rFonts w:ascii="Aptos" w:hAnsi="Aptos" w:cs="Arial"/>
          <w:sz w:val="22"/>
          <w:szCs w:val="22"/>
        </w:rPr>
        <w:t>;</w:t>
      </w:r>
    </w:p>
    <w:p w14:paraId="60E35785" w14:textId="77777777" w:rsidR="00936C46" w:rsidRPr="008C52BE" w:rsidRDefault="00936C46" w:rsidP="009A75C2">
      <w:pPr>
        <w:pStyle w:val="Akapitzlist"/>
        <w:numPr>
          <w:ilvl w:val="0"/>
          <w:numId w:val="49"/>
        </w:numPr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„IK UP” 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742E71" w:rsidRPr="008C52BE">
        <w:rPr>
          <w:rFonts w:ascii="Aptos" w:hAnsi="Aptos" w:cs="Arial"/>
          <w:sz w:val="22"/>
          <w:szCs w:val="22"/>
        </w:rPr>
        <w:t xml:space="preserve">instytucję koordynującą </w:t>
      </w:r>
      <w:r w:rsidRPr="008C52BE">
        <w:rPr>
          <w:rFonts w:ascii="Aptos" w:hAnsi="Aptos" w:cs="Arial"/>
          <w:sz w:val="22"/>
          <w:szCs w:val="22"/>
        </w:rPr>
        <w:t xml:space="preserve">umowę partnerstwa; </w:t>
      </w:r>
    </w:p>
    <w:p w14:paraId="0CA176B7" w14:textId="77777777" w:rsidR="003913EC" w:rsidRPr="008C52BE" w:rsidRDefault="003913EC" w:rsidP="009A75C2">
      <w:pPr>
        <w:pStyle w:val="Akapitzlist"/>
        <w:numPr>
          <w:ilvl w:val="0"/>
          <w:numId w:val="49"/>
        </w:numPr>
        <w:spacing w:line="276" w:lineRule="auto"/>
        <w:ind w:left="567"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„Instytucj</w:t>
      </w:r>
      <w:r w:rsidR="00175784" w:rsidRPr="008C52BE">
        <w:rPr>
          <w:rFonts w:ascii="Aptos" w:hAnsi="Aptos" w:cs="Arial"/>
          <w:sz w:val="22"/>
          <w:szCs w:val="22"/>
        </w:rPr>
        <w:t>a</w:t>
      </w:r>
      <w:r w:rsidRPr="008C52BE">
        <w:rPr>
          <w:rFonts w:ascii="Aptos" w:hAnsi="Aptos" w:cs="Arial"/>
          <w:sz w:val="22"/>
          <w:szCs w:val="22"/>
        </w:rPr>
        <w:t xml:space="preserve"> Pośrednicząc</w:t>
      </w:r>
      <w:r w:rsidR="00175784" w:rsidRPr="008C52BE">
        <w:rPr>
          <w:rFonts w:ascii="Aptos" w:hAnsi="Aptos" w:cs="Arial"/>
          <w:sz w:val="22"/>
          <w:szCs w:val="22"/>
        </w:rPr>
        <w:t>a</w:t>
      </w:r>
      <w:r w:rsidRPr="008C52BE">
        <w:rPr>
          <w:rFonts w:ascii="Aptos" w:hAnsi="Aptos" w:cs="Arial"/>
          <w:sz w:val="22"/>
          <w:szCs w:val="22"/>
        </w:rPr>
        <w:t>”</w:t>
      </w:r>
      <w:r w:rsidR="00DC3693" w:rsidRPr="008C52BE">
        <w:rPr>
          <w:rFonts w:ascii="Aptos" w:hAnsi="Aptos" w:cs="Arial"/>
          <w:sz w:val="22"/>
          <w:szCs w:val="22"/>
        </w:rPr>
        <w:t xml:space="preserve"> </w:t>
      </w:r>
      <w:bookmarkStart w:id="2" w:name="_Hlk110505203"/>
      <w:r w:rsidR="00175784" w:rsidRPr="008C52BE">
        <w:rPr>
          <w:rFonts w:ascii="Aptos" w:hAnsi="Aptos" w:cs="Arial"/>
          <w:sz w:val="22"/>
          <w:szCs w:val="22"/>
        </w:rPr>
        <w:t>–</w:t>
      </w:r>
      <w:bookmarkEnd w:id="2"/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Wojewódzki Urząd Pracy w Warszawie</w:t>
      </w:r>
      <w:r w:rsidR="00FE04D5" w:rsidRPr="008C52BE">
        <w:rPr>
          <w:rFonts w:ascii="Aptos" w:hAnsi="Aptos" w:cs="Arial"/>
          <w:sz w:val="22"/>
          <w:szCs w:val="22"/>
        </w:rPr>
        <w:t>;</w:t>
      </w:r>
      <w:r w:rsidRPr="008C52BE">
        <w:rPr>
          <w:rFonts w:ascii="Aptos" w:hAnsi="Aptos" w:cs="Arial"/>
          <w:sz w:val="22"/>
          <w:szCs w:val="22"/>
        </w:rPr>
        <w:t xml:space="preserve"> </w:t>
      </w:r>
    </w:p>
    <w:p w14:paraId="29540573" w14:textId="77777777" w:rsidR="008A7FEF" w:rsidRDefault="00401616" w:rsidP="009A75C2">
      <w:pPr>
        <w:pStyle w:val="Akapitzlist"/>
        <w:numPr>
          <w:ilvl w:val="0"/>
          <w:numId w:val="49"/>
        </w:numPr>
        <w:spacing w:line="276" w:lineRule="auto"/>
        <w:ind w:left="567" w:hanging="43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„Instytucj</w:t>
      </w:r>
      <w:r w:rsidR="00175784" w:rsidRPr="008C52BE">
        <w:rPr>
          <w:rFonts w:ascii="Aptos" w:hAnsi="Aptos" w:cs="Arial"/>
          <w:sz w:val="22"/>
          <w:szCs w:val="22"/>
        </w:rPr>
        <w:t>a</w:t>
      </w:r>
      <w:r w:rsidRPr="008C52BE">
        <w:rPr>
          <w:rFonts w:ascii="Aptos" w:hAnsi="Aptos" w:cs="Arial"/>
          <w:sz w:val="22"/>
          <w:szCs w:val="22"/>
        </w:rPr>
        <w:t xml:space="preserve"> Zarządzając</w:t>
      </w:r>
      <w:r w:rsidR="00175784" w:rsidRPr="008C52BE">
        <w:rPr>
          <w:rFonts w:ascii="Aptos" w:hAnsi="Aptos" w:cs="Arial"/>
          <w:sz w:val="22"/>
          <w:szCs w:val="22"/>
        </w:rPr>
        <w:t>a</w:t>
      </w:r>
      <w:r w:rsidRPr="008C52BE">
        <w:rPr>
          <w:rFonts w:ascii="Aptos" w:hAnsi="Aptos" w:cs="Arial"/>
          <w:sz w:val="22"/>
          <w:szCs w:val="22"/>
        </w:rPr>
        <w:t>”</w:t>
      </w:r>
      <w:r w:rsidR="00D17750" w:rsidRPr="008C52BE">
        <w:rPr>
          <w:rFonts w:ascii="Aptos" w:hAnsi="Aptos" w:cs="Arial"/>
          <w:sz w:val="22"/>
          <w:szCs w:val="22"/>
        </w:rPr>
        <w:t xml:space="preserve"> </w:t>
      </w:r>
      <w:r w:rsidR="00175784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Zarząd Województwa Mazowieckiego</w:t>
      </w:r>
      <w:r w:rsidR="001A232D" w:rsidRPr="008C52BE">
        <w:rPr>
          <w:rFonts w:ascii="Aptos" w:hAnsi="Aptos" w:cs="Arial"/>
          <w:sz w:val="22"/>
          <w:szCs w:val="22"/>
        </w:rPr>
        <w:t xml:space="preserve">, będący Instytucją Zarządzającą </w:t>
      </w:r>
      <w:r w:rsidR="00EE6978" w:rsidRPr="008C52BE">
        <w:rPr>
          <w:rFonts w:ascii="Aptos" w:hAnsi="Aptos" w:cs="Arial"/>
          <w:sz w:val="22"/>
          <w:szCs w:val="22"/>
        </w:rPr>
        <w:t xml:space="preserve">programem </w:t>
      </w:r>
      <w:r w:rsidR="008737CA" w:rsidRPr="008C52BE">
        <w:rPr>
          <w:rFonts w:ascii="Aptos" w:hAnsi="Aptos" w:cs="Arial"/>
          <w:sz w:val="22"/>
          <w:szCs w:val="22"/>
        </w:rPr>
        <w:t xml:space="preserve">Fundusze Europejskie </w:t>
      </w:r>
      <w:r w:rsidR="00175784" w:rsidRPr="008C52BE">
        <w:rPr>
          <w:rFonts w:ascii="Aptos" w:hAnsi="Aptos" w:cs="Arial"/>
          <w:sz w:val="22"/>
          <w:szCs w:val="22"/>
        </w:rPr>
        <w:t>dla Mazowsza 2021-2027</w:t>
      </w:r>
      <w:r w:rsidRPr="008C52BE">
        <w:rPr>
          <w:rFonts w:ascii="Aptos" w:hAnsi="Aptos" w:cs="Arial"/>
          <w:sz w:val="22"/>
          <w:szCs w:val="22"/>
        </w:rPr>
        <w:t>;</w:t>
      </w:r>
    </w:p>
    <w:p w14:paraId="5F4EBB20" w14:textId="5C146CC3" w:rsidR="00EA56DB" w:rsidRPr="00656238" w:rsidRDefault="00EA56DB" w:rsidP="00C703FC">
      <w:pPr>
        <w:numPr>
          <w:ilvl w:val="0"/>
          <w:numId w:val="4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567" w:hanging="425"/>
        <w:jc w:val="left"/>
        <w:rPr>
          <w:rFonts w:ascii="Aptos" w:hAnsi="Aptos" w:cs="Arial"/>
          <w:sz w:val="22"/>
        </w:rPr>
      </w:pPr>
      <w:r w:rsidRPr="00656238">
        <w:rPr>
          <w:rFonts w:ascii="Aptos" w:hAnsi="Aptos" w:cs="Arial"/>
          <w:sz w:val="22"/>
        </w:rPr>
        <w:t>„Krajowy System e-Faktur (</w:t>
      </w:r>
      <w:proofErr w:type="spellStart"/>
      <w:r w:rsidRPr="00656238">
        <w:rPr>
          <w:rFonts w:ascii="Aptos" w:hAnsi="Aptos" w:cs="Arial"/>
          <w:sz w:val="22"/>
        </w:rPr>
        <w:t>KSeF</w:t>
      </w:r>
      <w:proofErr w:type="spellEnd"/>
      <w:r w:rsidRPr="00656238">
        <w:rPr>
          <w:rFonts w:ascii="Aptos" w:hAnsi="Aptos" w:cs="Arial"/>
          <w:sz w:val="22"/>
        </w:rPr>
        <w:t xml:space="preserve">)” - platforma do wystawiania, przesyłania, otrzymywania </w:t>
      </w:r>
      <w:r w:rsidR="009A75C2">
        <w:rPr>
          <w:rFonts w:ascii="Aptos" w:hAnsi="Aptos" w:cs="Arial"/>
          <w:sz w:val="22"/>
        </w:rPr>
        <w:br/>
      </w:r>
      <w:r w:rsidRPr="00656238">
        <w:rPr>
          <w:rFonts w:ascii="Aptos" w:hAnsi="Aptos" w:cs="Arial"/>
          <w:sz w:val="22"/>
        </w:rPr>
        <w:t>i przechowywania faktur;</w:t>
      </w:r>
    </w:p>
    <w:p w14:paraId="1761E4BF" w14:textId="77777777" w:rsidR="00DC3693" w:rsidRPr="008C52BE" w:rsidRDefault="00DC3693" w:rsidP="00C703FC">
      <w:pPr>
        <w:pStyle w:val="Akapitzlist"/>
        <w:numPr>
          <w:ilvl w:val="0"/>
          <w:numId w:val="49"/>
        </w:numPr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„MJWPU” 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742E71" w:rsidRPr="008C52BE">
        <w:rPr>
          <w:rFonts w:ascii="Aptos" w:hAnsi="Aptos" w:cs="Arial"/>
          <w:sz w:val="22"/>
          <w:szCs w:val="22"/>
        </w:rPr>
        <w:t xml:space="preserve">Mazowiecką Jednostkę </w:t>
      </w:r>
      <w:r w:rsidRPr="008C52BE">
        <w:rPr>
          <w:rFonts w:ascii="Aptos" w:hAnsi="Aptos" w:cs="Arial"/>
          <w:sz w:val="22"/>
          <w:szCs w:val="22"/>
        </w:rPr>
        <w:t>Wdrażania Programów Unijnych;</w:t>
      </w:r>
    </w:p>
    <w:p w14:paraId="2191304E" w14:textId="55FED1AF" w:rsidR="00A72AFC" w:rsidRPr="008C52BE" w:rsidRDefault="00A72AFC" w:rsidP="00C703FC">
      <w:pPr>
        <w:pStyle w:val="Akapitzlist"/>
        <w:numPr>
          <w:ilvl w:val="0"/>
          <w:numId w:val="49"/>
        </w:numPr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E27E8C" w:rsidRPr="008C52BE">
        <w:rPr>
          <w:rFonts w:ascii="Aptos" w:hAnsi="Aptos" w:cs="Arial"/>
          <w:sz w:val="22"/>
          <w:szCs w:val="22"/>
        </w:rPr>
        <w:t>o</w:t>
      </w:r>
      <w:r w:rsidRPr="008C52BE">
        <w:rPr>
          <w:rFonts w:ascii="Aptos" w:hAnsi="Aptos" w:cs="Arial"/>
          <w:sz w:val="22"/>
          <w:szCs w:val="22"/>
        </w:rPr>
        <w:t xml:space="preserve">kres rozliczeniowy” </w:t>
      </w:r>
      <w:r w:rsidR="00ED09F8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okres ……</w:t>
      </w:r>
      <w:r w:rsidRPr="008C52BE">
        <w:rPr>
          <w:rFonts w:ascii="Aptos" w:hAnsi="Aptos" w:cs="Arial"/>
          <w:sz w:val="22"/>
          <w:szCs w:val="22"/>
          <w:vertAlign w:val="superscript"/>
        </w:rPr>
        <w:footnoteReference w:id="6"/>
      </w:r>
      <w:r w:rsidR="00E90CA5" w:rsidRPr="008C52BE">
        <w:rPr>
          <w:rFonts w:ascii="Aptos" w:hAnsi="Aptos" w:cs="Arial"/>
          <w:sz w:val="22"/>
          <w:szCs w:val="22"/>
          <w:vertAlign w:val="superscript"/>
        </w:rPr>
        <w:t>)</w:t>
      </w:r>
      <w:r w:rsidR="00BA60E3" w:rsidRPr="008C52BE">
        <w:rPr>
          <w:rFonts w:ascii="Aptos" w:hAnsi="Aptos" w:cs="Arial"/>
          <w:sz w:val="22"/>
          <w:szCs w:val="22"/>
        </w:rPr>
        <w:t xml:space="preserve"> przy czym okres rozliczeniowy może podlegać zmianie, </w:t>
      </w:r>
      <w:r w:rsidR="002625DF">
        <w:rPr>
          <w:rFonts w:ascii="Aptos" w:hAnsi="Aptos" w:cs="Arial"/>
          <w:sz w:val="22"/>
          <w:szCs w:val="22"/>
        </w:rPr>
        <w:br/>
      </w:r>
      <w:r w:rsidR="00BA60E3" w:rsidRPr="008C52BE">
        <w:rPr>
          <w:rFonts w:ascii="Aptos" w:hAnsi="Aptos" w:cs="Arial"/>
          <w:sz w:val="22"/>
          <w:szCs w:val="22"/>
        </w:rPr>
        <w:t>pod warunkiem akceptacji przez Beneficjenta</w:t>
      </w:r>
      <w:r w:rsidR="006A7A39" w:rsidRPr="008C52BE">
        <w:rPr>
          <w:rFonts w:ascii="Aptos" w:hAnsi="Aptos" w:cs="Arial"/>
          <w:sz w:val="22"/>
          <w:szCs w:val="22"/>
        </w:rPr>
        <w:t xml:space="preserve"> i Instytucję Pośredniczącą, co nie wymaga formy aneksu do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6A7A39" w:rsidRPr="008C52BE">
        <w:rPr>
          <w:rFonts w:ascii="Aptos" w:hAnsi="Aptos" w:cs="Arial"/>
          <w:sz w:val="22"/>
          <w:szCs w:val="22"/>
        </w:rPr>
        <w:t>mowy;</w:t>
      </w:r>
    </w:p>
    <w:p w14:paraId="59F6EDA9" w14:textId="63016E13" w:rsidR="00990D10" w:rsidRDefault="00401616" w:rsidP="00C703FC">
      <w:pPr>
        <w:pStyle w:val="Akapitzlist"/>
        <w:numPr>
          <w:ilvl w:val="0"/>
          <w:numId w:val="49"/>
        </w:numPr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90356F" w:rsidRPr="008C52BE">
        <w:rPr>
          <w:rFonts w:ascii="Aptos" w:hAnsi="Aptos" w:cs="Arial"/>
          <w:sz w:val="22"/>
          <w:szCs w:val="22"/>
        </w:rPr>
        <w:t>FEM 2021-2027</w:t>
      </w:r>
      <w:r w:rsidRPr="008C52BE">
        <w:rPr>
          <w:rFonts w:ascii="Aptos" w:hAnsi="Aptos" w:cs="Arial"/>
          <w:sz w:val="22"/>
          <w:szCs w:val="22"/>
        </w:rPr>
        <w:t xml:space="preserve">” </w:t>
      </w:r>
      <w:r w:rsidR="008503F9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8D050F" w:rsidRPr="008C52BE">
        <w:rPr>
          <w:rFonts w:ascii="Aptos" w:hAnsi="Aptos" w:cs="Arial"/>
          <w:sz w:val="22"/>
          <w:szCs w:val="22"/>
        </w:rPr>
        <w:t>P</w:t>
      </w:r>
      <w:r w:rsidR="0090356F" w:rsidRPr="008C52BE">
        <w:rPr>
          <w:rFonts w:ascii="Aptos" w:hAnsi="Aptos" w:cs="Arial"/>
          <w:sz w:val="22"/>
          <w:szCs w:val="22"/>
        </w:rPr>
        <w:t xml:space="preserve">rogram </w:t>
      </w:r>
      <w:r w:rsidR="008503F9" w:rsidRPr="008C52BE">
        <w:rPr>
          <w:rFonts w:ascii="Aptos" w:hAnsi="Aptos" w:cs="Arial"/>
          <w:sz w:val="22"/>
          <w:szCs w:val="22"/>
        </w:rPr>
        <w:t>Fundusze Europejskie dla Mazowsza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181360" w:rsidRPr="008C52BE">
        <w:rPr>
          <w:rFonts w:ascii="Aptos" w:hAnsi="Aptos" w:cs="Arial"/>
          <w:sz w:val="22"/>
          <w:szCs w:val="22"/>
        </w:rPr>
        <w:t xml:space="preserve">2021-2027 </w:t>
      </w:r>
      <w:r w:rsidRPr="008C52BE">
        <w:rPr>
          <w:rFonts w:ascii="Aptos" w:hAnsi="Aptos" w:cs="Arial"/>
          <w:sz w:val="22"/>
          <w:szCs w:val="22"/>
        </w:rPr>
        <w:t xml:space="preserve">przyjęty decyzją wykonawczą Komisji </w:t>
      </w:r>
      <w:r w:rsidR="00914994" w:rsidRPr="008C52BE">
        <w:rPr>
          <w:rFonts w:ascii="Aptos" w:hAnsi="Aptos" w:cs="Arial"/>
          <w:sz w:val="22"/>
          <w:szCs w:val="22"/>
        </w:rPr>
        <w:t xml:space="preserve">Europejskiej </w:t>
      </w:r>
      <w:proofErr w:type="gramStart"/>
      <w:r w:rsidR="00030733" w:rsidRPr="008C52BE">
        <w:rPr>
          <w:rFonts w:ascii="Aptos" w:hAnsi="Aptos" w:cs="Arial"/>
          <w:sz w:val="22"/>
          <w:szCs w:val="22"/>
        </w:rPr>
        <w:t>C(</w:t>
      </w:r>
      <w:proofErr w:type="gramEnd"/>
      <w:r w:rsidR="00030733" w:rsidRPr="008C52BE">
        <w:rPr>
          <w:rFonts w:ascii="Aptos" w:hAnsi="Aptos" w:cs="Arial"/>
          <w:sz w:val="22"/>
          <w:szCs w:val="22"/>
        </w:rPr>
        <w:t>202</w:t>
      </w:r>
      <w:r w:rsidR="00E05468">
        <w:rPr>
          <w:rFonts w:ascii="Aptos" w:hAnsi="Aptos" w:cs="Arial"/>
          <w:sz w:val="22"/>
          <w:szCs w:val="22"/>
        </w:rPr>
        <w:t>5</w:t>
      </w:r>
      <w:r w:rsidR="00030733" w:rsidRPr="008C52BE">
        <w:rPr>
          <w:rFonts w:ascii="Aptos" w:hAnsi="Aptos" w:cs="Arial"/>
          <w:sz w:val="22"/>
          <w:szCs w:val="22"/>
        </w:rPr>
        <w:t>)</w:t>
      </w:r>
      <w:r w:rsidR="00E05468">
        <w:rPr>
          <w:rFonts w:ascii="Aptos" w:hAnsi="Aptos" w:cs="Arial"/>
          <w:sz w:val="22"/>
          <w:szCs w:val="22"/>
        </w:rPr>
        <w:t>4079</w:t>
      </w:r>
      <w:r w:rsidR="00E05468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z dnia </w:t>
      </w:r>
      <w:r w:rsidR="00E05468">
        <w:rPr>
          <w:rFonts w:ascii="Aptos" w:hAnsi="Aptos" w:cs="Arial"/>
          <w:sz w:val="22"/>
          <w:szCs w:val="22"/>
        </w:rPr>
        <w:t>25 czerwca 2025</w:t>
      </w:r>
      <w:r w:rsidR="005D5F7F" w:rsidRPr="008C52BE">
        <w:rPr>
          <w:rFonts w:ascii="Aptos" w:hAnsi="Aptos" w:cs="Arial"/>
          <w:sz w:val="22"/>
          <w:szCs w:val="22"/>
        </w:rPr>
        <w:t xml:space="preserve"> r.</w:t>
      </w:r>
      <w:r w:rsidRPr="008C52BE">
        <w:rPr>
          <w:rFonts w:ascii="Aptos" w:hAnsi="Aptos" w:cs="Arial"/>
          <w:sz w:val="22"/>
          <w:szCs w:val="22"/>
        </w:rPr>
        <w:t>;</w:t>
      </w:r>
    </w:p>
    <w:p w14:paraId="7108579D" w14:textId="7E6BB416" w:rsidR="00DB21B3" w:rsidRPr="008C52BE" w:rsidRDefault="00DB21B3" w:rsidP="00C703FC">
      <w:pPr>
        <w:pStyle w:val="pf0"/>
        <w:numPr>
          <w:ilvl w:val="0"/>
          <w:numId w:val="49"/>
        </w:numPr>
        <w:ind w:left="567" w:hanging="425"/>
        <w:rPr>
          <w:rFonts w:ascii="Aptos" w:hAnsi="Aptos" w:cs="Arial"/>
          <w:sz w:val="22"/>
          <w:szCs w:val="22"/>
        </w:rPr>
      </w:pPr>
      <w:r w:rsidRPr="008C52BE">
        <w:rPr>
          <w:rStyle w:val="cf01"/>
          <w:rFonts w:ascii="Aptos" w:hAnsi="Aptos"/>
          <w:sz w:val="22"/>
          <w:szCs w:val="22"/>
        </w:rPr>
        <w:t xml:space="preserve">Portal Funduszy Europejskich – serwis Ministerstwa Funduszy i Polityki Regionalnej dostępny </w:t>
      </w:r>
      <w:r w:rsidR="002625DF">
        <w:rPr>
          <w:rStyle w:val="cf01"/>
          <w:rFonts w:ascii="Aptos" w:hAnsi="Aptos"/>
          <w:sz w:val="22"/>
          <w:szCs w:val="22"/>
        </w:rPr>
        <w:br/>
      </w:r>
      <w:r w:rsidRPr="008C52BE">
        <w:rPr>
          <w:rStyle w:val="cf01"/>
          <w:rFonts w:ascii="Aptos" w:hAnsi="Aptos"/>
          <w:sz w:val="22"/>
          <w:szCs w:val="22"/>
        </w:rPr>
        <w:t xml:space="preserve">pod adresem: </w:t>
      </w:r>
      <w:hyperlink r:id="rId12" w:history="1">
        <w:r w:rsidRPr="008C52BE">
          <w:rPr>
            <w:rStyle w:val="cf01"/>
            <w:rFonts w:ascii="Aptos" w:hAnsi="Aptos"/>
            <w:color w:val="0000FF"/>
            <w:sz w:val="22"/>
            <w:szCs w:val="22"/>
            <w:u w:val="single"/>
          </w:rPr>
          <w:t>https://www.funduszeeuropejskie.gov.pl/</w:t>
        </w:r>
      </w:hyperlink>
    </w:p>
    <w:p w14:paraId="68161F77" w14:textId="195A597F" w:rsidR="00401616" w:rsidRPr="008C52BE" w:rsidRDefault="00C42337" w:rsidP="00C703FC">
      <w:pPr>
        <w:pStyle w:val="Akapitzlist"/>
        <w:numPr>
          <w:ilvl w:val="0"/>
          <w:numId w:val="49"/>
        </w:numPr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EC25E7" w:rsidRPr="008C52BE">
        <w:rPr>
          <w:rFonts w:ascii="Aptos" w:hAnsi="Aptos" w:cs="Arial"/>
          <w:sz w:val="22"/>
          <w:szCs w:val="22"/>
        </w:rPr>
        <w:t>Projek</w:t>
      </w:r>
      <w:r w:rsidR="00954F10" w:rsidRPr="008C52BE">
        <w:rPr>
          <w:rFonts w:ascii="Aptos" w:hAnsi="Aptos" w:cs="Arial"/>
          <w:sz w:val="22"/>
          <w:szCs w:val="22"/>
        </w:rPr>
        <w:t>t</w:t>
      </w:r>
      <w:r w:rsidR="00EC25E7" w:rsidRPr="008C52BE">
        <w:rPr>
          <w:rFonts w:ascii="Aptos" w:hAnsi="Aptos" w:cs="Arial"/>
          <w:sz w:val="22"/>
          <w:szCs w:val="22"/>
        </w:rPr>
        <w:t xml:space="preserve"> EFS</w:t>
      </w:r>
      <w:r w:rsidR="00300AFA" w:rsidRPr="008C52BE">
        <w:rPr>
          <w:rFonts w:ascii="Aptos" w:hAnsi="Aptos" w:cs="Arial"/>
          <w:sz w:val="22"/>
          <w:szCs w:val="22"/>
        </w:rPr>
        <w:t>+</w:t>
      </w:r>
      <w:r w:rsidR="00EC25E7" w:rsidRPr="008C52BE">
        <w:rPr>
          <w:rFonts w:ascii="Aptos" w:hAnsi="Aptos" w:cs="Arial"/>
          <w:sz w:val="22"/>
          <w:szCs w:val="22"/>
        </w:rPr>
        <w:t xml:space="preserve">” </w:t>
      </w:r>
      <w:r w:rsidR="00181360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401616" w:rsidRPr="008C52BE">
        <w:rPr>
          <w:rFonts w:ascii="Aptos" w:hAnsi="Aptos" w:cs="Arial"/>
          <w:sz w:val="22"/>
          <w:szCs w:val="22"/>
        </w:rPr>
        <w:t xml:space="preserve">projekt </w:t>
      </w:r>
      <w:r w:rsidR="00BE229D" w:rsidRPr="008C52BE">
        <w:rPr>
          <w:rFonts w:ascii="Aptos" w:hAnsi="Aptos" w:cs="Arial"/>
          <w:sz w:val="22"/>
          <w:szCs w:val="22"/>
        </w:rPr>
        <w:t xml:space="preserve">wybrany </w:t>
      </w:r>
      <w:r w:rsidR="006E1E13" w:rsidRPr="008C52BE">
        <w:rPr>
          <w:rFonts w:ascii="Aptos" w:hAnsi="Aptos" w:cs="Arial"/>
          <w:sz w:val="22"/>
          <w:szCs w:val="22"/>
        </w:rPr>
        <w:t xml:space="preserve">do dofinansowania w sposób </w:t>
      </w:r>
      <w:r w:rsidR="00954F10" w:rsidRPr="008C52BE">
        <w:rPr>
          <w:rFonts w:ascii="Aptos" w:hAnsi="Aptos" w:cs="Arial"/>
          <w:sz w:val="22"/>
          <w:szCs w:val="22"/>
        </w:rPr>
        <w:t xml:space="preserve">niekonkurencyjny </w:t>
      </w:r>
      <w:r w:rsidR="00401616" w:rsidRPr="008C52BE">
        <w:rPr>
          <w:rFonts w:ascii="Aptos" w:hAnsi="Aptos" w:cs="Arial"/>
          <w:sz w:val="22"/>
          <w:szCs w:val="22"/>
        </w:rPr>
        <w:t>realizowany w</w:t>
      </w:r>
      <w:r w:rsidR="00AC0B13">
        <w:rPr>
          <w:rFonts w:ascii="Aptos" w:hAnsi="Aptos" w:cs="Arial"/>
          <w:sz w:val="22"/>
          <w:szCs w:val="22"/>
        </w:rPr>
        <w:t> </w:t>
      </w:r>
      <w:r w:rsidR="00401616" w:rsidRPr="008C52BE">
        <w:rPr>
          <w:rFonts w:ascii="Aptos" w:hAnsi="Aptos" w:cs="Arial"/>
          <w:sz w:val="22"/>
          <w:szCs w:val="22"/>
        </w:rPr>
        <w:t xml:space="preserve">ramach </w:t>
      </w:r>
      <w:r w:rsidR="00BE229D" w:rsidRPr="008C52BE">
        <w:rPr>
          <w:rFonts w:ascii="Aptos" w:hAnsi="Aptos" w:cs="Arial"/>
          <w:sz w:val="22"/>
          <w:szCs w:val="22"/>
        </w:rPr>
        <w:t xml:space="preserve">Priorytetu VI Fundusze Europejskie dla aktywnego zawodowo Mazowsza, </w:t>
      </w:r>
      <w:r w:rsidR="009A75C2">
        <w:rPr>
          <w:rFonts w:ascii="Aptos" w:hAnsi="Aptos" w:cs="Arial"/>
          <w:sz w:val="22"/>
          <w:szCs w:val="22"/>
        </w:rPr>
        <w:br/>
      </w:r>
      <w:r w:rsidR="00BE229D" w:rsidRPr="008C52BE">
        <w:rPr>
          <w:rFonts w:ascii="Aptos" w:hAnsi="Aptos" w:cs="Arial"/>
          <w:sz w:val="22"/>
          <w:szCs w:val="22"/>
        </w:rPr>
        <w:t xml:space="preserve">Działania 6.1 Aktywizacja </w:t>
      </w:r>
      <w:r w:rsidR="00EC391E" w:rsidRPr="008C52BE">
        <w:rPr>
          <w:rFonts w:ascii="Aptos" w:hAnsi="Aptos" w:cs="Arial"/>
          <w:sz w:val="22"/>
          <w:szCs w:val="22"/>
        </w:rPr>
        <w:t xml:space="preserve">zawodowa </w:t>
      </w:r>
      <w:r w:rsidR="00BE229D" w:rsidRPr="008C52BE">
        <w:rPr>
          <w:rFonts w:ascii="Aptos" w:hAnsi="Aptos" w:cs="Arial"/>
          <w:sz w:val="22"/>
          <w:szCs w:val="22"/>
        </w:rPr>
        <w:t>osób bezrobotnych</w:t>
      </w:r>
      <w:r w:rsidR="006E1E13" w:rsidRPr="008C52BE">
        <w:rPr>
          <w:rFonts w:ascii="Aptos" w:hAnsi="Aptos" w:cs="Arial"/>
          <w:sz w:val="22"/>
          <w:szCs w:val="22"/>
        </w:rPr>
        <w:t>,</w:t>
      </w:r>
      <w:r w:rsidR="00BE229D" w:rsidRPr="008C52BE">
        <w:rPr>
          <w:rFonts w:ascii="Aptos" w:hAnsi="Aptos" w:cs="Arial"/>
          <w:sz w:val="22"/>
          <w:szCs w:val="22"/>
        </w:rPr>
        <w:t xml:space="preserve"> w ramach </w:t>
      </w:r>
      <w:r w:rsidR="006E1E13" w:rsidRPr="008C52BE">
        <w:rPr>
          <w:rFonts w:ascii="Aptos" w:hAnsi="Aptos" w:cs="Arial"/>
          <w:sz w:val="22"/>
          <w:szCs w:val="22"/>
        </w:rPr>
        <w:t xml:space="preserve">programu </w:t>
      </w:r>
      <w:r w:rsidR="00BE229D" w:rsidRPr="008C52BE">
        <w:rPr>
          <w:rFonts w:ascii="Aptos" w:hAnsi="Aptos" w:cs="Arial"/>
          <w:sz w:val="22"/>
          <w:szCs w:val="22"/>
        </w:rPr>
        <w:t>Fundusz</w:t>
      </w:r>
      <w:r w:rsidR="006E1E13" w:rsidRPr="008C52BE">
        <w:rPr>
          <w:rFonts w:ascii="Aptos" w:hAnsi="Aptos" w:cs="Arial"/>
          <w:sz w:val="22"/>
          <w:szCs w:val="22"/>
        </w:rPr>
        <w:t>e</w:t>
      </w:r>
      <w:r w:rsidR="00BE229D" w:rsidRPr="008C52BE">
        <w:rPr>
          <w:rFonts w:ascii="Aptos" w:hAnsi="Aptos" w:cs="Arial"/>
          <w:sz w:val="22"/>
          <w:szCs w:val="22"/>
        </w:rPr>
        <w:t xml:space="preserve"> Europejski</w:t>
      </w:r>
      <w:r w:rsidR="006E1E13" w:rsidRPr="008C52BE">
        <w:rPr>
          <w:rFonts w:ascii="Aptos" w:hAnsi="Aptos" w:cs="Arial"/>
          <w:sz w:val="22"/>
          <w:szCs w:val="22"/>
        </w:rPr>
        <w:t>e</w:t>
      </w:r>
      <w:r w:rsidR="00BE229D" w:rsidRPr="008C52BE">
        <w:rPr>
          <w:rFonts w:ascii="Aptos" w:hAnsi="Aptos" w:cs="Arial"/>
          <w:sz w:val="22"/>
          <w:szCs w:val="22"/>
        </w:rPr>
        <w:t xml:space="preserve"> dla Mazowsza 2021-2027</w:t>
      </w:r>
      <w:r w:rsidR="00401616" w:rsidRPr="008C52BE">
        <w:rPr>
          <w:rFonts w:ascii="Aptos" w:hAnsi="Aptos" w:cs="Arial"/>
          <w:sz w:val="22"/>
          <w:szCs w:val="22"/>
        </w:rPr>
        <w:t>, określony we wniosku o</w:t>
      </w:r>
      <w:r w:rsidR="009065BD" w:rsidRPr="008C52BE">
        <w:rPr>
          <w:rFonts w:ascii="Aptos" w:hAnsi="Aptos" w:cs="Arial"/>
          <w:sz w:val="22"/>
          <w:szCs w:val="22"/>
        </w:rPr>
        <w:t> </w:t>
      </w:r>
      <w:r w:rsidR="00401616" w:rsidRPr="008C52BE">
        <w:rPr>
          <w:rFonts w:ascii="Aptos" w:hAnsi="Aptos" w:cs="Arial"/>
          <w:sz w:val="22"/>
          <w:szCs w:val="22"/>
        </w:rPr>
        <w:t xml:space="preserve">dofinansowanie projektu </w:t>
      </w:r>
      <w:r w:rsidR="009A75C2">
        <w:rPr>
          <w:rFonts w:ascii="Aptos" w:hAnsi="Aptos" w:cs="Arial"/>
          <w:sz w:val="22"/>
          <w:szCs w:val="22"/>
        </w:rPr>
        <w:br/>
      </w:r>
      <w:r w:rsidR="0086251E" w:rsidRPr="008C52BE">
        <w:rPr>
          <w:rFonts w:ascii="Aptos" w:hAnsi="Aptos" w:cs="Arial"/>
          <w:sz w:val="22"/>
          <w:szCs w:val="22"/>
        </w:rPr>
        <w:t xml:space="preserve">nr </w:t>
      </w:r>
      <w:r w:rsidR="00EE5B98" w:rsidRPr="008C52BE">
        <w:rPr>
          <w:rFonts w:ascii="Aptos" w:hAnsi="Aptos" w:cs="Arial"/>
          <w:sz w:val="22"/>
          <w:szCs w:val="22"/>
        </w:rPr>
        <w:t>…………………</w:t>
      </w:r>
      <w:proofErr w:type="gramStart"/>
      <w:r w:rsidR="00EE5B98" w:rsidRPr="008C52BE">
        <w:rPr>
          <w:rFonts w:ascii="Aptos" w:hAnsi="Aptos" w:cs="Arial"/>
          <w:sz w:val="22"/>
          <w:szCs w:val="22"/>
        </w:rPr>
        <w:t>…….</w:t>
      </w:r>
      <w:proofErr w:type="gramEnd"/>
      <w:r w:rsidR="00EE5B98" w:rsidRPr="008C52BE">
        <w:rPr>
          <w:rFonts w:ascii="Aptos" w:hAnsi="Aptos" w:cs="Arial"/>
          <w:sz w:val="22"/>
          <w:szCs w:val="22"/>
        </w:rPr>
        <w:t>.</w:t>
      </w:r>
      <w:r w:rsidR="00401616" w:rsidRPr="008C52BE">
        <w:rPr>
          <w:rFonts w:ascii="Aptos" w:hAnsi="Aptos" w:cs="Arial"/>
          <w:sz w:val="22"/>
          <w:szCs w:val="22"/>
        </w:rPr>
        <w:t xml:space="preserve">, zwanym dalej „Wnioskiem”, stanowiącym </w:t>
      </w:r>
      <w:r w:rsidR="00401616" w:rsidRPr="008C52BE">
        <w:rPr>
          <w:rFonts w:ascii="Aptos" w:hAnsi="Aptos" w:cs="Arial"/>
          <w:bCs/>
          <w:sz w:val="22"/>
          <w:szCs w:val="22"/>
        </w:rPr>
        <w:t xml:space="preserve">załącznik nr </w:t>
      </w:r>
      <w:r w:rsidR="007D712B" w:rsidRPr="008C52BE">
        <w:rPr>
          <w:rFonts w:ascii="Aptos" w:hAnsi="Aptos" w:cs="Arial"/>
          <w:bCs/>
          <w:sz w:val="22"/>
          <w:szCs w:val="22"/>
        </w:rPr>
        <w:t>3</w:t>
      </w:r>
      <w:r w:rsidR="005676A1" w:rsidRPr="008C52BE">
        <w:rPr>
          <w:rFonts w:ascii="Aptos" w:hAnsi="Aptos" w:cs="Arial"/>
          <w:sz w:val="22"/>
          <w:szCs w:val="22"/>
        </w:rPr>
        <w:t xml:space="preserve"> </w:t>
      </w:r>
      <w:r w:rsidR="00401616" w:rsidRPr="008C52BE">
        <w:rPr>
          <w:rFonts w:ascii="Aptos" w:hAnsi="Aptos" w:cs="Arial"/>
          <w:sz w:val="22"/>
          <w:szCs w:val="22"/>
        </w:rPr>
        <w:t xml:space="preserve">do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401616" w:rsidRPr="008C52BE">
        <w:rPr>
          <w:rFonts w:ascii="Aptos" w:hAnsi="Aptos" w:cs="Arial"/>
          <w:sz w:val="22"/>
          <w:szCs w:val="22"/>
        </w:rPr>
        <w:t>mowy;</w:t>
      </w:r>
    </w:p>
    <w:p w14:paraId="33C1F4C5" w14:textId="77777777" w:rsidR="00300B4C" w:rsidRPr="008C52BE" w:rsidRDefault="00401616" w:rsidP="00C703FC">
      <w:pPr>
        <w:pStyle w:val="Akapitzlist"/>
        <w:numPr>
          <w:ilvl w:val="0"/>
          <w:numId w:val="49"/>
        </w:numPr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lastRenderedPageBreak/>
        <w:t>„przetwarzani</w:t>
      </w:r>
      <w:r w:rsidR="00AE7CE2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 danych osobowych” </w:t>
      </w:r>
      <w:r w:rsidR="00181360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300B4C" w:rsidRPr="008C52BE">
        <w:rPr>
          <w:rFonts w:ascii="Aptos" w:hAnsi="Aptos" w:cs="Arial"/>
          <w:sz w:val="22"/>
          <w:szCs w:val="22"/>
        </w:rPr>
        <w:t>przetwarzanie w rozumieniu art. 4 pkt 2 RODO, tj. </w:t>
      </w:r>
      <w:r w:rsidR="00EB6699" w:rsidRPr="008C52BE">
        <w:rPr>
          <w:rFonts w:ascii="Aptos" w:hAnsi="Aptos" w:cs="Arial"/>
          <w:sz w:val="22"/>
          <w:szCs w:val="22"/>
        </w:rPr>
        <w:t>operacj</w:t>
      </w:r>
      <w:r w:rsidR="00FF2B11" w:rsidRPr="008C52BE">
        <w:rPr>
          <w:rFonts w:ascii="Aptos" w:hAnsi="Aptos" w:cs="Arial"/>
          <w:sz w:val="22"/>
          <w:szCs w:val="22"/>
        </w:rPr>
        <w:t>ę</w:t>
      </w:r>
      <w:r w:rsidR="00EB6699" w:rsidRPr="008C52BE">
        <w:rPr>
          <w:rFonts w:ascii="Aptos" w:hAnsi="Aptos" w:cs="Arial"/>
          <w:sz w:val="22"/>
          <w:szCs w:val="22"/>
        </w:rPr>
        <w:t xml:space="preserve"> </w:t>
      </w:r>
      <w:r w:rsidR="00300B4C" w:rsidRPr="008C52BE">
        <w:rPr>
          <w:rFonts w:ascii="Aptos" w:hAnsi="Aptos" w:cs="Arial"/>
          <w:sz w:val="22"/>
          <w:szCs w:val="22"/>
        </w:rPr>
        <w:t>lub zestaw operacji wykonywanych na danych osobowych lub zestawach danych osobowych w</w:t>
      </w:r>
      <w:r w:rsidR="00AC0B13">
        <w:rPr>
          <w:rFonts w:ascii="Aptos" w:hAnsi="Aptos" w:cs="Arial"/>
          <w:sz w:val="22"/>
          <w:szCs w:val="22"/>
        </w:rPr>
        <w:t> </w:t>
      </w:r>
      <w:r w:rsidR="00300B4C" w:rsidRPr="008C52BE">
        <w:rPr>
          <w:rFonts w:ascii="Aptos" w:hAnsi="Aptos" w:cs="Arial"/>
          <w:sz w:val="22"/>
          <w:szCs w:val="22"/>
        </w:rPr>
        <w:t xml:space="preserve">sposób zautomatyzowany lub niezautomatyzowany, </w:t>
      </w:r>
      <w:r w:rsidR="00EB6699" w:rsidRPr="008C52BE">
        <w:rPr>
          <w:rFonts w:ascii="Aptos" w:hAnsi="Aptos" w:cs="Arial"/>
          <w:sz w:val="22"/>
          <w:szCs w:val="22"/>
        </w:rPr>
        <w:t>tak</w:t>
      </w:r>
      <w:r w:rsidR="00FF2B11" w:rsidRPr="008C52BE">
        <w:rPr>
          <w:rFonts w:ascii="Aptos" w:hAnsi="Aptos" w:cs="Arial"/>
          <w:sz w:val="22"/>
          <w:szCs w:val="22"/>
        </w:rPr>
        <w:t>ą</w:t>
      </w:r>
      <w:r w:rsidR="00EB6699" w:rsidRPr="008C52BE">
        <w:rPr>
          <w:rFonts w:ascii="Aptos" w:hAnsi="Aptos" w:cs="Arial"/>
          <w:sz w:val="22"/>
          <w:szCs w:val="22"/>
        </w:rPr>
        <w:t xml:space="preserve"> </w:t>
      </w:r>
      <w:r w:rsidR="00300B4C" w:rsidRPr="008C52BE">
        <w:rPr>
          <w:rFonts w:ascii="Aptos" w:hAnsi="Aptos" w:cs="Arial"/>
          <w:sz w:val="22"/>
          <w:szCs w:val="22"/>
        </w:rPr>
        <w:t>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</w:t>
      </w:r>
      <w:r w:rsidRPr="008C52BE">
        <w:rPr>
          <w:rFonts w:ascii="Aptos" w:hAnsi="Aptos" w:cs="Arial"/>
          <w:sz w:val="22"/>
          <w:szCs w:val="22"/>
        </w:rPr>
        <w:t>;</w:t>
      </w:r>
    </w:p>
    <w:p w14:paraId="32D7E98E" w14:textId="77777777" w:rsidR="00221F3A" w:rsidRPr="008C52BE" w:rsidRDefault="00221F3A" w:rsidP="00C703FC">
      <w:pPr>
        <w:pStyle w:val="Akapitzlist"/>
        <w:numPr>
          <w:ilvl w:val="0"/>
          <w:numId w:val="49"/>
        </w:numPr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„Serwis </w:t>
      </w:r>
      <w:r w:rsidR="00AE7CE2" w:rsidRPr="008C52BE">
        <w:rPr>
          <w:rFonts w:ascii="Aptos" w:hAnsi="Aptos" w:cs="Arial"/>
          <w:sz w:val="22"/>
          <w:szCs w:val="22"/>
        </w:rPr>
        <w:t>FEM 2021-2027</w:t>
      </w:r>
      <w:r w:rsidRPr="008C52BE">
        <w:rPr>
          <w:rFonts w:ascii="Aptos" w:hAnsi="Aptos" w:cs="Arial"/>
          <w:sz w:val="22"/>
          <w:szCs w:val="22"/>
        </w:rPr>
        <w:t xml:space="preserve">” </w:t>
      </w:r>
      <w:r w:rsidR="00181360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6E631D" w:rsidRPr="008C52BE">
        <w:rPr>
          <w:rFonts w:ascii="Aptos" w:hAnsi="Aptos" w:cs="Arial"/>
          <w:sz w:val="22"/>
          <w:szCs w:val="22"/>
        </w:rPr>
        <w:t>s</w:t>
      </w:r>
      <w:r w:rsidRPr="008C52BE">
        <w:rPr>
          <w:rFonts w:ascii="Aptos" w:hAnsi="Aptos" w:cs="Arial"/>
          <w:sz w:val="22"/>
          <w:szCs w:val="22"/>
        </w:rPr>
        <w:t xml:space="preserve">erwis </w:t>
      </w:r>
      <w:r w:rsidR="00AE7CE2" w:rsidRPr="008C52BE">
        <w:rPr>
          <w:rFonts w:ascii="Aptos" w:hAnsi="Aptos" w:cs="Arial"/>
          <w:sz w:val="22"/>
          <w:szCs w:val="22"/>
        </w:rPr>
        <w:t>FEM 2021-2027</w:t>
      </w:r>
      <w:r w:rsidRPr="008C52BE">
        <w:rPr>
          <w:rFonts w:ascii="Aptos" w:hAnsi="Aptos" w:cs="Arial"/>
          <w:sz w:val="22"/>
          <w:szCs w:val="22"/>
        </w:rPr>
        <w:t xml:space="preserve"> dostępny pod adresem: </w:t>
      </w:r>
      <w:hyperlink r:id="rId13" w:history="1">
        <w:r w:rsidR="00AB0BD7" w:rsidRPr="008C52BE">
          <w:rPr>
            <w:rStyle w:val="Hipercze"/>
            <w:rFonts w:ascii="Aptos" w:hAnsi="Aptos" w:cs="Arial"/>
            <w:sz w:val="22"/>
            <w:szCs w:val="22"/>
          </w:rPr>
          <w:t>www.funduszeuedlamazowsza.eu</w:t>
        </w:r>
      </w:hyperlink>
      <w:r w:rsidRPr="008C52BE">
        <w:rPr>
          <w:rFonts w:ascii="Aptos" w:hAnsi="Aptos" w:cs="Arial"/>
          <w:sz w:val="22"/>
          <w:szCs w:val="22"/>
        </w:rPr>
        <w:t>;</w:t>
      </w:r>
    </w:p>
    <w:p w14:paraId="2027CB13" w14:textId="77777777" w:rsidR="00D34B6A" w:rsidRPr="008C52BE" w:rsidRDefault="00221F3A" w:rsidP="00C703FC">
      <w:pPr>
        <w:pStyle w:val="Akapitzlist"/>
        <w:numPr>
          <w:ilvl w:val="0"/>
          <w:numId w:val="49"/>
        </w:numPr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„SYRIUSZ®” </w:t>
      </w:r>
      <w:r w:rsidR="001511D8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dedykowany system teleinformatyczny wspomagający w sposób kompleksowy realizację statutowych zadań powiatowych urzędów pracy;</w:t>
      </w:r>
    </w:p>
    <w:p w14:paraId="31A64D41" w14:textId="3C23C9FE" w:rsidR="00E94CBF" w:rsidRPr="008C52BE" w:rsidRDefault="00E94CBF" w:rsidP="00C703FC">
      <w:pPr>
        <w:pStyle w:val="Akapitzlist"/>
        <w:numPr>
          <w:ilvl w:val="0"/>
          <w:numId w:val="49"/>
        </w:numPr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AA29A7" w:rsidRPr="008C52BE">
        <w:rPr>
          <w:rFonts w:ascii="Aptos" w:hAnsi="Aptos" w:cs="Arial"/>
          <w:sz w:val="22"/>
          <w:szCs w:val="22"/>
        </w:rPr>
        <w:t>u</w:t>
      </w:r>
      <w:r w:rsidRPr="008C52BE">
        <w:rPr>
          <w:rFonts w:ascii="Aptos" w:hAnsi="Aptos" w:cs="Arial"/>
          <w:sz w:val="22"/>
          <w:szCs w:val="22"/>
        </w:rPr>
        <w:t xml:space="preserve">czestnik </w:t>
      </w:r>
      <w:r w:rsidR="0099522F" w:rsidRPr="008C52BE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 xml:space="preserve">rojektu” </w:t>
      </w:r>
      <w:r w:rsidR="007F39F2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uczestnik </w:t>
      </w:r>
      <w:r w:rsidR="00EB6699" w:rsidRPr="008C52BE">
        <w:rPr>
          <w:rFonts w:ascii="Aptos" w:hAnsi="Aptos" w:cs="Arial"/>
          <w:sz w:val="22"/>
          <w:szCs w:val="22"/>
        </w:rPr>
        <w:t xml:space="preserve">finansowany </w:t>
      </w:r>
      <w:r w:rsidRPr="008C52BE">
        <w:rPr>
          <w:rFonts w:ascii="Aptos" w:hAnsi="Aptos" w:cs="Arial"/>
          <w:sz w:val="22"/>
          <w:szCs w:val="22"/>
        </w:rPr>
        <w:t>ze środków EFS</w:t>
      </w:r>
      <w:r w:rsidR="007F39F2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 xml:space="preserve"> w rozumieniu Wytycznych </w:t>
      </w:r>
      <w:r w:rsidR="003120C4" w:rsidRPr="008C52BE">
        <w:rPr>
          <w:rFonts w:ascii="Aptos" w:hAnsi="Aptos" w:cs="Arial"/>
          <w:sz w:val="22"/>
          <w:szCs w:val="22"/>
        </w:rPr>
        <w:t>dotycząc</w:t>
      </w:r>
      <w:r w:rsidR="00AB0BD7" w:rsidRPr="008C52BE">
        <w:rPr>
          <w:rFonts w:ascii="Aptos" w:hAnsi="Aptos" w:cs="Arial"/>
          <w:sz w:val="22"/>
          <w:szCs w:val="22"/>
        </w:rPr>
        <w:t>ych</w:t>
      </w:r>
      <w:r w:rsidRPr="008C52BE">
        <w:rPr>
          <w:rFonts w:ascii="Aptos" w:hAnsi="Aptos" w:cs="Arial"/>
          <w:sz w:val="22"/>
          <w:szCs w:val="22"/>
        </w:rPr>
        <w:t xml:space="preserve"> monitorowania postępu rzeczowego realizacji programów</w:t>
      </w:r>
      <w:r w:rsidR="00160262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na</w:t>
      </w:r>
      <w:r w:rsidRPr="00777896">
        <w:rPr>
          <w:rFonts w:cs="Arial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lata 20</w:t>
      </w:r>
      <w:r w:rsidR="007F39F2" w:rsidRPr="008C52BE">
        <w:rPr>
          <w:rFonts w:ascii="Aptos" w:hAnsi="Aptos" w:cs="Arial"/>
          <w:sz w:val="22"/>
          <w:szCs w:val="22"/>
        </w:rPr>
        <w:t>21</w:t>
      </w:r>
      <w:r w:rsidRPr="008C52BE">
        <w:rPr>
          <w:rFonts w:ascii="Aptos" w:hAnsi="Aptos" w:cs="Arial"/>
          <w:sz w:val="22"/>
          <w:szCs w:val="22"/>
        </w:rPr>
        <w:t>-20</w:t>
      </w:r>
      <w:r w:rsidR="007F39F2" w:rsidRPr="008C52BE">
        <w:rPr>
          <w:rFonts w:ascii="Aptos" w:hAnsi="Aptos" w:cs="Arial"/>
          <w:sz w:val="22"/>
          <w:szCs w:val="22"/>
        </w:rPr>
        <w:t>27</w:t>
      </w:r>
      <w:r w:rsidRPr="008C52BE">
        <w:rPr>
          <w:rFonts w:ascii="Aptos" w:hAnsi="Aptos" w:cs="Arial"/>
          <w:sz w:val="22"/>
          <w:szCs w:val="22"/>
        </w:rPr>
        <w:t>,</w:t>
      </w:r>
      <w:r w:rsidRPr="00777896">
        <w:rPr>
          <w:rFonts w:cs="Arial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zwanych dalej „Wytyczn</w:t>
      </w:r>
      <w:r w:rsidR="00167E9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167E9E">
        <w:rPr>
          <w:rFonts w:ascii="Aptos" w:hAnsi="Aptos" w:cs="Arial"/>
          <w:sz w:val="22"/>
          <w:szCs w:val="22"/>
        </w:rPr>
        <w:t xml:space="preserve">dotyczące </w:t>
      </w:r>
      <w:r w:rsidRPr="008C52BE">
        <w:rPr>
          <w:rFonts w:ascii="Aptos" w:hAnsi="Aptos" w:cs="Arial"/>
          <w:sz w:val="22"/>
          <w:szCs w:val="22"/>
        </w:rPr>
        <w:t>monitorowania”, zamieszczonych</w:t>
      </w:r>
      <w:r w:rsidR="00160262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w Serwisie </w:t>
      </w:r>
      <w:r w:rsidR="00976365" w:rsidRPr="008C52BE">
        <w:rPr>
          <w:rFonts w:ascii="Aptos" w:hAnsi="Aptos" w:cs="Arial"/>
          <w:sz w:val="22"/>
          <w:szCs w:val="22"/>
        </w:rPr>
        <w:t xml:space="preserve">FEM </w:t>
      </w:r>
      <w:r w:rsidR="009A75C2">
        <w:rPr>
          <w:rFonts w:ascii="Aptos" w:hAnsi="Aptos" w:cs="Arial"/>
          <w:sz w:val="22"/>
          <w:szCs w:val="22"/>
        </w:rPr>
        <w:br/>
      </w:r>
      <w:r w:rsidR="00976365" w:rsidRPr="008C52BE">
        <w:rPr>
          <w:rFonts w:ascii="Aptos" w:hAnsi="Aptos" w:cs="Arial"/>
          <w:sz w:val="22"/>
          <w:szCs w:val="22"/>
        </w:rPr>
        <w:t>2021-2027</w:t>
      </w:r>
      <w:r w:rsidRPr="008C52BE">
        <w:rPr>
          <w:rFonts w:ascii="Aptos" w:hAnsi="Aptos" w:cs="Arial"/>
          <w:sz w:val="22"/>
          <w:szCs w:val="22"/>
        </w:rPr>
        <w:t xml:space="preserve">; </w:t>
      </w:r>
    </w:p>
    <w:p w14:paraId="53EE76AD" w14:textId="0FB7B9E8" w:rsidR="00E53211" w:rsidRPr="008C52BE" w:rsidRDefault="00E53211" w:rsidP="00C703FC">
      <w:pPr>
        <w:pStyle w:val="Akapitzlist"/>
        <w:numPr>
          <w:ilvl w:val="0"/>
          <w:numId w:val="49"/>
        </w:numPr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„UE” –</w:t>
      </w:r>
      <w:r w:rsidR="00AA07C0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Uni</w:t>
      </w:r>
      <w:r w:rsidR="006F7C8F" w:rsidRPr="008C52BE">
        <w:rPr>
          <w:rFonts w:ascii="Aptos" w:hAnsi="Aptos" w:cs="Arial"/>
          <w:sz w:val="22"/>
          <w:szCs w:val="22"/>
        </w:rPr>
        <w:t>a</w:t>
      </w:r>
      <w:r w:rsidRPr="008C52BE">
        <w:rPr>
          <w:rFonts w:ascii="Aptos" w:hAnsi="Aptos" w:cs="Arial"/>
          <w:sz w:val="22"/>
          <w:szCs w:val="22"/>
        </w:rPr>
        <w:t xml:space="preserve"> Europejsk</w:t>
      </w:r>
      <w:r w:rsidR="006F7C8F" w:rsidRPr="008C52BE">
        <w:rPr>
          <w:rFonts w:ascii="Aptos" w:hAnsi="Aptos" w:cs="Arial"/>
          <w:sz w:val="22"/>
          <w:szCs w:val="22"/>
        </w:rPr>
        <w:t>a</w:t>
      </w:r>
      <w:r w:rsidRPr="008C52BE">
        <w:rPr>
          <w:rFonts w:ascii="Aptos" w:hAnsi="Aptos" w:cs="Arial"/>
          <w:sz w:val="22"/>
          <w:szCs w:val="22"/>
        </w:rPr>
        <w:t>;</w:t>
      </w:r>
    </w:p>
    <w:p w14:paraId="7E4BB04C" w14:textId="55C65EDC" w:rsidR="002A63B8" w:rsidRPr="008C52BE" w:rsidRDefault="002A63B8" w:rsidP="00C703FC">
      <w:pPr>
        <w:pStyle w:val="Akapitzlist"/>
        <w:numPr>
          <w:ilvl w:val="0"/>
          <w:numId w:val="49"/>
        </w:numPr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„ustaw</w:t>
      </w:r>
      <w:r w:rsidR="008A7B8A" w:rsidRPr="008C52BE">
        <w:rPr>
          <w:rFonts w:ascii="Aptos" w:hAnsi="Aptos" w:cs="Arial"/>
          <w:sz w:val="22"/>
          <w:szCs w:val="22"/>
        </w:rPr>
        <w:t>a</w:t>
      </w:r>
      <w:r w:rsidRPr="008C52BE">
        <w:rPr>
          <w:rFonts w:ascii="Aptos" w:hAnsi="Aptos" w:cs="Arial"/>
          <w:sz w:val="22"/>
          <w:szCs w:val="22"/>
        </w:rPr>
        <w:t xml:space="preserve"> </w:t>
      </w:r>
      <w:proofErr w:type="spellStart"/>
      <w:r w:rsidRPr="008C52BE">
        <w:rPr>
          <w:rFonts w:ascii="Aptos" w:hAnsi="Aptos" w:cs="Arial"/>
          <w:sz w:val="22"/>
          <w:szCs w:val="22"/>
        </w:rPr>
        <w:t>Pzp</w:t>
      </w:r>
      <w:proofErr w:type="spellEnd"/>
      <w:r w:rsidRPr="008C52BE">
        <w:rPr>
          <w:rFonts w:ascii="Aptos" w:hAnsi="Aptos" w:cs="Arial"/>
          <w:sz w:val="22"/>
          <w:szCs w:val="22"/>
        </w:rPr>
        <w:t xml:space="preserve">” </w:t>
      </w:r>
      <w:r w:rsidR="008A7B8A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="00EB6699" w:rsidRPr="008C52BE">
        <w:rPr>
          <w:rFonts w:ascii="Aptos" w:hAnsi="Aptos" w:cs="Arial"/>
          <w:sz w:val="22"/>
          <w:szCs w:val="22"/>
        </w:rPr>
        <w:t xml:space="preserve">ustawa </w:t>
      </w:r>
      <w:r w:rsidRPr="008C52BE">
        <w:rPr>
          <w:rFonts w:ascii="Aptos" w:hAnsi="Aptos" w:cs="Arial"/>
          <w:sz w:val="22"/>
          <w:szCs w:val="22"/>
        </w:rPr>
        <w:t xml:space="preserve">z dnia </w:t>
      </w:r>
      <w:r w:rsidR="00BE7A7A" w:rsidRPr="008C52BE">
        <w:rPr>
          <w:rFonts w:ascii="Aptos" w:hAnsi="Aptos" w:cs="Arial"/>
          <w:sz w:val="22"/>
          <w:szCs w:val="22"/>
        </w:rPr>
        <w:t>11 września 2019</w:t>
      </w:r>
      <w:r w:rsidRPr="008C52BE">
        <w:rPr>
          <w:rFonts w:ascii="Aptos" w:hAnsi="Aptos" w:cs="Arial"/>
          <w:sz w:val="22"/>
          <w:szCs w:val="22"/>
        </w:rPr>
        <w:t xml:space="preserve"> r. </w:t>
      </w:r>
      <w:r w:rsidR="00667B3E" w:rsidRPr="008C52BE">
        <w:rPr>
          <w:rFonts w:ascii="Aptos" w:hAnsi="Aptos" w:cs="Arial"/>
          <w:sz w:val="22"/>
          <w:szCs w:val="22"/>
        </w:rPr>
        <w:t xml:space="preserve">- </w:t>
      </w:r>
      <w:r w:rsidRPr="008C52BE">
        <w:rPr>
          <w:rFonts w:ascii="Aptos" w:hAnsi="Aptos" w:cs="Arial"/>
          <w:sz w:val="22"/>
          <w:szCs w:val="22"/>
        </w:rPr>
        <w:t xml:space="preserve">Prawo zamówień publicznych </w:t>
      </w:r>
      <w:r w:rsidR="009D508A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 xml:space="preserve">(Dz. U. </w:t>
      </w:r>
      <w:r w:rsidR="0029104C" w:rsidRPr="008C52BE">
        <w:rPr>
          <w:rFonts w:ascii="Aptos" w:hAnsi="Aptos" w:cs="Arial"/>
          <w:sz w:val="22"/>
          <w:szCs w:val="22"/>
        </w:rPr>
        <w:t>z</w:t>
      </w:r>
      <w:r w:rsidR="00E309D4">
        <w:rPr>
          <w:rFonts w:ascii="Aptos" w:hAnsi="Aptos" w:cs="Arial"/>
          <w:sz w:val="22"/>
          <w:szCs w:val="22"/>
        </w:rPr>
        <w:t> </w:t>
      </w:r>
      <w:r w:rsidR="00C46E69" w:rsidRPr="008C52BE">
        <w:rPr>
          <w:rFonts w:ascii="Aptos" w:hAnsi="Aptos" w:cs="Arial"/>
          <w:sz w:val="22"/>
          <w:szCs w:val="22"/>
        </w:rPr>
        <w:t>202</w:t>
      </w:r>
      <w:r w:rsidR="00C83084" w:rsidRPr="008C52BE">
        <w:rPr>
          <w:rFonts w:ascii="Aptos" w:hAnsi="Aptos" w:cs="Arial"/>
          <w:sz w:val="22"/>
          <w:szCs w:val="22"/>
        </w:rPr>
        <w:t>4</w:t>
      </w:r>
      <w:r w:rsidR="00C46E69" w:rsidRPr="008C52BE">
        <w:rPr>
          <w:rFonts w:ascii="Aptos" w:hAnsi="Aptos" w:cs="Arial"/>
          <w:sz w:val="22"/>
          <w:szCs w:val="22"/>
        </w:rPr>
        <w:t xml:space="preserve"> </w:t>
      </w:r>
      <w:r w:rsidR="0029104C" w:rsidRPr="008C52BE">
        <w:rPr>
          <w:rFonts w:ascii="Aptos" w:hAnsi="Aptos" w:cs="Arial"/>
          <w:sz w:val="22"/>
          <w:szCs w:val="22"/>
        </w:rPr>
        <w:t xml:space="preserve">r. </w:t>
      </w:r>
      <w:r w:rsidRPr="008C52BE">
        <w:rPr>
          <w:rFonts w:ascii="Aptos" w:hAnsi="Aptos" w:cs="Arial"/>
          <w:sz w:val="22"/>
          <w:szCs w:val="22"/>
        </w:rPr>
        <w:t xml:space="preserve">poz. </w:t>
      </w:r>
      <w:r w:rsidR="00C46E69" w:rsidRPr="008C52BE">
        <w:rPr>
          <w:rFonts w:ascii="Aptos" w:hAnsi="Aptos" w:cs="Arial"/>
          <w:sz w:val="22"/>
          <w:szCs w:val="22"/>
        </w:rPr>
        <w:t>1</w:t>
      </w:r>
      <w:r w:rsidR="00C83084" w:rsidRPr="008C52BE">
        <w:rPr>
          <w:rFonts w:ascii="Aptos" w:hAnsi="Aptos" w:cs="Arial"/>
          <w:sz w:val="22"/>
          <w:szCs w:val="22"/>
        </w:rPr>
        <w:t>320</w:t>
      </w:r>
      <w:r w:rsidR="00A443BA">
        <w:rPr>
          <w:rFonts w:ascii="Aptos" w:hAnsi="Aptos" w:cs="Arial"/>
          <w:sz w:val="22"/>
          <w:szCs w:val="22"/>
        </w:rPr>
        <w:t>, z późn.zm.</w:t>
      </w:r>
      <w:r w:rsidRPr="008C52BE">
        <w:rPr>
          <w:rFonts w:ascii="Aptos" w:hAnsi="Aptos" w:cs="Arial"/>
          <w:sz w:val="22"/>
          <w:szCs w:val="22"/>
        </w:rPr>
        <w:t>);</w:t>
      </w:r>
    </w:p>
    <w:p w14:paraId="38B75191" w14:textId="10BD9B3F" w:rsidR="007B05CE" w:rsidRPr="008C52BE" w:rsidRDefault="009D490C" w:rsidP="00C703FC">
      <w:pPr>
        <w:pStyle w:val="Akapitzlist"/>
        <w:numPr>
          <w:ilvl w:val="0"/>
          <w:numId w:val="49"/>
        </w:numPr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975901">
        <w:rPr>
          <w:rFonts w:ascii="Aptos" w:hAnsi="Aptos" w:cs="Arial"/>
          <w:sz w:val="22"/>
          <w:szCs w:val="22"/>
        </w:rPr>
        <w:t>„</w:t>
      </w:r>
      <w:r w:rsidR="00A3614F" w:rsidRPr="00975901">
        <w:rPr>
          <w:rFonts w:ascii="Aptos" w:hAnsi="Aptos" w:cs="Arial"/>
          <w:sz w:val="22"/>
          <w:szCs w:val="22"/>
        </w:rPr>
        <w:t>w</w:t>
      </w:r>
      <w:r w:rsidRPr="00975901">
        <w:rPr>
          <w:rFonts w:ascii="Aptos" w:hAnsi="Aptos" w:cs="Arial"/>
          <w:sz w:val="22"/>
          <w:szCs w:val="22"/>
        </w:rPr>
        <w:t>ydatk</w:t>
      </w:r>
      <w:r w:rsidR="00D91F92" w:rsidRPr="00975901">
        <w:rPr>
          <w:rFonts w:ascii="Aptos" w:hAnsi="Aptos" w:cs="Arial"/>
          <w:sz w:val="22"/>
          <w:szCs w:val="22"/>
        </w:rPr>
        <w:t>i</w:t>
      </w:r>
      <w:r w:rsidRPr="00975901">
        <w:rPr>
          <w:rFonts w:ascii="Aptos" w:hAnsi="Aptos" w:cs="Arial"/>
          <w:sz w:val="22"/>
          <w:szCs w:val="22"/>
        </w:rPr>
        <w:t xml:space="preserve"> kwalifikowaln</w:t>
      </w:r>
      <w:r w:rsidR="00D91F92" w:rsidRPr="00975901">
        <w:rPr>
          <w:rFonts w:ascii="Aptos" w:hAnsi="Aptos" w:cs="Arial"/>
          <w:sz w:val="22"/>
          <w:szCs w:val="22"/>
        </w:rPr>
        <w:t>e</w:t>
      </w:r>
      <w:r w:rsidRPr="00975901">
        <w:rPr>
          <w:rFonts w:ascii="Aptos" w:hAnsi="Aptos" w:cs="Arial"/>
          <w:sz w:val="22"/>
          <w:szCs w:val="22"/>
        </w:rPr>
        <w:t>”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894FC0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wydatki</w:t>
      </w:r>
      <w:r w:rsidR="007642FE" w:rsidRPr="008C52BE">
        <w:rPr>
          <w:rFonts w:ascii="Aptos" w:hAnsi="Aptos" w:cs="Arial"/>
          <w:sz w:val="22"/>
          <w:szCs w:val="22"/>
        </w:rPr>
        <w:t xml:space="preserve"> poniesione przez Beneficjenta</w:t>
      </w:r>
      <w:r w:rsidR="00160262" w:rsidRPr="008C52BE">
        <w:rPr>
          <w:rFonts w:ascii="Aptos" w:hAnsi="Aptos" w:cs="Arial"/>
          <w:sz w:val="22"/>
          <w:szCs w:val="22"/>
        </w:rPr>
        <w:t xml:space="preserve"> </w:t>
      </w:r>
      <w:r w:rsidR="007642FE" w:rsidRPr="008C52BE">
        <w:rPr>
          <w:rFonts w:ascii="Aptos" w:hAnsi="Aptos" w:cs="Arial"/>
          <w:sz w:val="22"/>
          <w:szCs w:val="22"/>
        </w:rPr>
        <w:t>w związku z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="007642FE" w:rsidRPr="008C52BE">
        <w:rPr>
          <w:rFonts w:ascii="Aptos" w:hAnsi="Aptos" w:cs="Arial"/>
          <w:sz w:val="22"/>
          <w:szCs w:val="22"/>
        </w:rPr>
        <w:t xml:space="preserve">realizacją </w:t>
      </w:r>
      <w:r w:rsidR="00014E78" w:rsidRPr="008C52BE">
        <w:rPr>
          <w:rFonts w:ascii="Aptos" w:hAnsi="Aptos" w:cs="Arial"/>
          <w:sz w:val="22"/>
          <w:szCs w:val="22"/>
        </w:rPr>
        <w:t>p</w:t>
      </w:r>
      <w:r w:rsidR="007642FE" w:rsidRPr="008C52BE">
        <w:rPr>
          <w:rFonts w:ascii="Aptos" w:hAnsi="Aptos" w:cs="Arial"/>
          <w:sz w:val="22"/>
          <w:szCs w:val="22"/>
        </w:rPr>
        <w:t xml:space="preserve">rojektu </w:t>
      </w:r>
      <w:r w:rsidR="00C703FC">
        <w:rPr>
          <w:rFonts w:ascii="Aptos" w:hAnsi="Aptos" w:cs="Arial"/>
          <w:sz w:val="22"/>
          <w:szCs w:val="22"/>
        </w:rPr>
        <w:br/>
      </w:r>
      <w:r w:rsidR="007642FE" w:rsidRPr="008C52BE">
        <w:rPr>
          <w:rFonts w:ascii="Aptos" w:hAnsi="Aptos" w:cs="Arial"/>
          <w:sz w:val="22"/>
          <w:szCs w:val="22"/>
        </w:rPr>
        <w:t xml:space="preserve">w ramach </w:t>
      </w:r>
      <w:r w:rsidR="00D91F92" w:rsidRPr="008C52BE">
        <w:rPr>
          <w:rFonts w:ascii="Aptos" w:hAnsi="Aptos" w:cs="Arial"/>
          <w:sz w:val="22"/>
          <w:szCs w:val="22"/>
        </w:rPr>
        <w:t>FEM 2021-2027</w:t>
      </w:r>
      <w:r w:rsidR="007642FE" w:rsidRPr="008C52BE">
        <w:rPr>
          <w:rFonts w:ascii="Aptos" w:hAnsi="Aptos" w:cs="Arial"/>
          <w:sz w:val="22"/>
          <w:szCs w:val="22"/>
        </w:rPr>
        <w:t>, zgodnie z Umową, Wytycznymi</w:t>
      </w:r>
      <w:r w:rsidR="00160262" w:rsidRPr="008C52BE">
        <w:rPr>
          <w:rFonts w:ascii="Aptos" w:hAnsi="Aptos" w:cs="Arial"/>
          <w:sz w:val="22"/>
          <w:szCs w:val="22"/>
        </w:rPr>
        <w:t xml:space="preserve"> </w:t>
      </w:r>
      <w:r w:rsidR="00D91F92" w:rsidRPr="008C52BE">
        <w:rPr>
          <w:rFonts w:ascii="Aptos" w:hAnsi="Aptos" w:cs="Arial"/>
          <w:sz w:val="22"/>
          <w:szCs w:val="22"/>
        </w:rPr>
        <w:t>dotyczącymi</w:t>
      </w:r>
      <w:r w:rsidR="007642FE" w:rsidRPr="008C52BE">
        <w:rPr>
          <w:rFonts w:ascii="Aptos" w:hAnsi="Aptos" w:cs="Arial"/>
          <w:sz w:val="22"/>
          <w:szCs w:val="22"/>
        </w:rPr>
        <w:t xml:space="preserve"> kwalifikowalności wydatków na lata 20</w:t>
      </w:r>
      <w:r w:rsidR="00D91F92" w:rsidRPr="008C52BE">
        <w:rPr>
          <w:rFonts w:ascii="Aptos" w:hAnsi="Aptos" w:cs="Arial"/>
          <w:sz w:val="22"/>
          <w:szCs w:val="22"/>
        </w:rPr>
        <w:t>21</w:t>
      </w:r>
      <w:r w:rsidR="007642FE" w:rsidRPr="008C52BE">
        <w:rPr>
          <w:rFonts w:ascii="Aptos" w:hAnsi="Aptos" w:cs="Arial"/>
          <w:sz w:val="22"/>
          <w:szCs w:val="22"/>
        </w:rPr>
        <w:t>-20</w:t>
      </w:r>
      <w:r w:rsidR="00D91F92" w:rsidRPr="008C52BE">
        <w:rPr>
          <w:rFonts w:ascii="Aptos" w:hAnsi="Aptos" w:cs="Arial"/>
          <w:sz w:val="22"/>
          <w:szCs w:val="22"/>
        </w:rPr>
        <w:t>27</w:t>
      </w:r>
      <w:r w:rsidR="007642FE" w:rsidRPr="008C52BE">
        <w:rPr>
          <w:rFonts w:ascii="Aptos" w:hAnsi="Aptos" w:cs="Arial"/>
          <w:sz w:val="22"/>
          <w:szCs w:val="22"/>
        </w:rPr>
        <w:t xml:space="preserve"> oraz zgodnie z prawem unijnym i krajowym, </w:t>
      </w:r>
      <w:r w:rsidR="009D508A">
        <w:rPr>
          <w:rFonts w:ascii="Aptos" w:hAnsi="Aptos" w:cs="Arial"/>
          <w:sz w:val="22"/>
          <w:szCs w:val="22"/>
        </w:rPr>
        <w:br/>
      </w:r>
      <w:r w:rsidR="007642FE" w:rsidRPr="008C52BE">
        <w:rPr>
          <w:rFonts w:ascii="Aptos" w:hAnsi="Aptos" w:cs="Arial"/>
          <w:sz w:val="22"/>
          <w:szCs w:val="22"/>
        </w:rPr>
        <w:t>które kwalifikują się do</w:t>
      </w:r>
      <w:r w:rsidR="00A443BA">
        <w:rPr>
          <w:rFonts w:ascii="Aptos" w:hAnsi="Aptos" w:cs="Arial"/>
          <w:sz w:val="22"/>
          <w:szCs w:val="22"/>
        </w:rPr>
        <w:t> </w:t>
      </w:r>
      <w:r w:rsidR="00E56D5E" w:rsidRPr="008C52BE">
        <w:rPr>
          <w:rFonts w:ascii="Aptos" w:hAnsi="Aptos" w:cs="Arial"/>
          <w:sz w:val="22"/>
          <w:szCs w:val="22"/>
        </w:rPr>
        <w:t xml:space="preserve">dofinansowania </w:t>
      </w:r>
      <w:r w:rsidR="007642FE" w:rsidRPr="008C52BE">
        <w:rPr>
          <w:rFonts w:ascii="Aptos" w:hAnsi="Aptos" w:cs="Arial"/>
          <w:sz w:val="22"/>
          <w:szCs w:val="22"/>
        </w:rPr>
        <w:t xml:space="preserve">ze środków przeznaczonych na realizację </w:t>
      </w:r>
      <w:r w:rsidR="00D91F92" w:rsidRPr="008C52BE">
        <w:rPr>
          <w:rFonts w:ascii="Aptos" w:hAnsi="Aptos" w:cs="Arial"/>
          <w:sz w:val="22"/>
          <w:szCs w:val="22"/>
        </w:rPr>
        <w:t xml:space="preserve">FEM </w:t>
      </w:r>
      <w:r w:rsidR="009D508A">
        <w:rPr>
          <w:rFonts w:ascii="Aptos" w:hAnsi="Aptos" w:cs="Arial"/>
          <w:sz w:val="22"/>
          <w:szCs w:val="22"/>
        </w:rPr>
        <w:br/>
      </w:r>
      <w:r w:rsidR="00D91F92" w:rsidRPr="008C52BE">
        <w:rPr>
          <w:rFonts w:ascii="Aptos" w:hAnsi="Aptos" w:cs="Arial"/>
          <w:sz w:val="22"/>
          <w:szCs w:val="22"/>
        </w:rPr>
        <w:t>2021-2027</w:t>
      </w:r>
      <w:r w:rsidR="007642FE" w:rsidRPr="008C52BE">
        <w:rPr>
          <w:rFonts w:ascii="Aptos" w:hAnsi="Aptos" w:cs="Arial"/>
          <w:sz w:val="22"/>
          <w:szCs w:val="22"/>
        </w:rPr>
        <w:t>, w</w:t>
      </w:r>
      <w:r w:rsidR="00E309D4">
        <w:rPr>
          <w:rFonts w:ascii="Aptos" w:hAnsi="Aptos" w:cs="Arial"/>
          <w:sz w:val="22"/>
          <w:szCs w:val="22"/>
        </w:rPr>
        <w:t> </w:t>
      </w:r>
      <w:r w:rsidR="007642FE" w:rsidRPr="008C52BE">
        <w:rPr>
          <w:rFonts w:ascii="Aptos" w:hAnsi="Aptos" w:cs="Arial"/>
          <w:sz w:val="22"/>
          <w:szCs w:val="22"/>
        </w:rPr>
        <w:t>trybie</w:t>
      </w:r>
      <w:r w:rsidR="0074413E">
        <w:rPr>
          <w:rFonts w:ascii="Aptos" w:hAnsi="Aptos" w:cs="Arial"/>
          <w:sz w:val="22"/>
          <w:szCs w:val="22"/>
        </w:rPr>
        <w:t xml:space="preserve"> </w:t>
      </w:r>
      <w:r w:rsidR="007642FE" w:rsidRPr="008C52BE">
        <w:rPr>
          <w:rFonts w:ascii="Aptos" w:hAnsi="Aptos" w:cs="Arial"/>
          <w:sz w:val="22"/>
          <w:szCs w:val="22"/>
        </w:rPr>
        <w:t>określonym</w:t>
      </w:r>
      <w:r w:rsidR="00F03780" w:rsidRPr="008C52BE">
        <w:rPr>
          <w:rFonts w:ascii="Aptos" w:hAnsi="Aptos" w:cs="Arial"/>
          <w:sz w:val="22"/>
          <w:szCs w:val="22"/>
        </w:rPr>
        <w:t xml:space="preserve"> </w:t>
      </w:r>
      <w:r w:rsidR="007642FE" w:rsidRPr="008C52BE">
        <w:rPr>
          <w:rFonts w:ascii="Aptos" w:hAnsi="Aptos" w:cs="Arial"/>
          <w:sz w:val="22"/>
          <w:szCs w:val="22"/>
        </w:rPr>
        <w:t xml:space="preserve">w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7642FE" w:rsidRPr="008C52BE">
        <w:rPr>
          <w:rFonts w:ascii="Aptos" w:hAnsi="Aptos" w:cs="Arial"/>
          <w:sz w:val="22"/>
          <w:szCs w:val="22"/>
        </w:rPr>
        <w:t>mowie</w:t>
      </w:r>
      <w:r w:rsidR="00A33DD2" w:rsidRPr="008C52BE">
        <w:rPr>
          <w:rFonts w:ascii="Aptos" w:hAnsi="Aptos" w:cs="Arial"/>
          <w:sz w:val="22"/>
          <w:szCs w:val="22"/>
        </w:rPr>
        <w:t>;</w:t>
      </w:r>
    </w:p>
    <w:p w14:paraId="6BC0E830" w14:textId="2AEF8BB7" w:rsidR="00FC41C6" w:rsidRPr="008C52BE" w:rsidRDefault="00FC41C6" w:rsidP="00C703FC">
      <w:pPr>
        <w:pStyle w:val="Akapitzlist"/>
        <w:numPr>
          <w:ilvl w:val="0"/>
          <w:numId w:val="49"/>
        </w:numPr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5455E5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>ytyczn</w:t>
      </w:r>
      <w:r w:rsidR="00CE6062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3B6E39" w:rsidRPr="008C52BE">
        <w:rPr>
          <w:rFonts w:ascii="Aptos" w:hAnsi="Aptos" w:cs="Arial"/>
          <w:sz w:val="22"/>
          <w:szCs w:val="22"/>
        </w:rPr>
        <w:t>dotyczące</w:t>
      </w:r>
      <w:r w:rsidRPr="008C52BE">
        <w:rPr>
          <w:rFonts w:ascii="Aptos" w:hAnsi="Aptos" w:cs="Arial"/>
          <w:sz w:val="22"/>
          <w:szCs w:val="22"/>
        </w:rPr>
        <w:t xml:space="preserve"> kwalifikowalności” </w:t>
      </w:r>
      <w:bookmarkStart w:id="3" w:name="_Hlk126911835"/>
      <w:r w:rsidR="00894FC0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Wytyczne </w:t>
      </w:r>
      <w:bookmarkEnd w:id="3"/>
      <w:r w:rsidR="00CE6062" w:rsidRPr="008C52BE">
        <w:rPr>
          <w:rFonts w:ascii="Aptos" w:hAnsi="Aptos" w:cs="Arial"/>
          <w:sz w:val="22"/>
          <w:szCs w:val="22"/>
        </w:rPr>
        <w:t>dotyczące</w:t>
      </w:r>
      <w:r w:rsidRPr="008C52BE">
        <w:rPr>
          <w:rFonts w:ascii="Aptos" w:hAnsi="Aptos" w:cs="Arial"/>
          <w:sz w:val="22"/>
          <w:szCs w:val="22"/>
        </w:rPr>
        <w:t xml:space="preserve"> kwalifikowalności wydatków </w:t>
      </w:r>
      <w:r w:rsidR="00656238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na lata 20</w:t>
      </w:r>
      <w:r w:rsidR="00CE6062" w:rsidRPr="008C52BE">
        <w:rPr>
          <w:rFonts w:ascii="Aptos" w:hAnsi="Aptos" w:cs="Arial"/>
          <w:sz w:val="22"/>
          <w:szCs w:val="22"/>
        </w:rPr>
        <w:t>21</w:t>
      </w:r>
      <w:r w:rsidRPr="008C52BE">
        <w:rPr>
          <w:rFonts w:ascii="Aptos" w:hAnsi="Aptos" w:cs="Arial"/>
          <w:sz w:val="22"/>
          <w:szCs w:val="22"/>
        </w:rPr>
        <w:t>-20</w:t>
      </w:r>
      <w:r w:rsidR="00CE6062" w:rsidRPr="008C52BE">
        <w:rPr>
          <w:rFonts w:ascii="Aptos" w:hAnsi="Aptos" w:cs="Arial"/>
          <w:sz w:val="22"/>
          <w:szCs w:val="22"/>
        </w:rPr>
        <w:t>27</w:t>
      </w:r>
      <w:r w:rsidRPr="008C52BE">
        <w:rPr>
          <w:rFonts w:ascii="Aptos" w:hAnsi="Aptos" w:cs="Arial"/>
          <w:sz w:val="22"/>
          <w:szCs w:val="22"/>
        </w:rPr>
        <w:t>;</w:t>
      </w:r>
    </w:p>
    <w:p w14:paraId="62986256" w14:textId="6500649D" w:rsidR="00776C20" w:rsidRPr="008C52BE" w:rsidRDefault="00776C20" w:rsidP="00C703FC">
      <w:pPr>
        <w:pStyle w:val="Akapitzlist"/>
        <w:numPr>
          <w:ilvl w:val="0"/>
          <w:numId w:val="49"/>
        </w:numPr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„Wytyczne dotyczące monitorowania” 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Wytyczne</w:t>
      </w:r>
      <w:r w:rsidR="00F02ADE" w:rsidRPr="008C52BE">
        <w:rPr>
          <w:rFonts w:ascii="Aptos" w:hAnsi="Aptos" w:cs="Arial"/>
          <w:sz w:val="22"/>
          <w:szCs w:val="22"/>
        </w:rPr>
        <w:t xml:space="preserve"> dotyczące monitorowania postępu</w:t>
      </w:r>
      <w:r w:rsidR="0074413E">
        <w:rPr>
          <w:rFonts w:ascii="Aptos" w:hAnsi="Aptos" w:cs="Arial"/>
          <w:sz w:val="22"/>
          <w:szCs w:val="22"/>
        </w:rPr>
        <w:t xml:space="preserve"> </w:t>
      </w:r>
      <w:r w:rsidR="00F02ADE" w:rsidRPr="008C52BE">
        <w:rPr>
          <w:rFonts w:ascii="Aptos" w:hAnsi="Aptos" w:cs="Arial"/>
          <w:sz w:val="22"/>
          <w:szCs w:val="22"/>
        </w:rPr>
        <w:t>rzeczowego realizacji programów na lata 2021-2027;</w:t>
      </w:r>
    </w:p>
    <w:p w14:paraId="0B016279" w14:textId="77777777" w:rsidR="00385E77" w:rsidRPr="008C52BE" w:rsidRDefault="00385E77" w:rsidP="00C703FC">
      <w:pPr>
        <w:pStyle w:val="Akapitzlist"/>
        <w:numPr>
          <w:ilvl w:val="0"/>
          <w:numId w:val="49"/>
        </w:numPr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„Wytyczne dotyczące zasad równościowych” 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Wytyczne dotyczące realizacji zasad równościowych w ramach funduszy unijnych na lata</w:t>
      </w:r>
      <w:r w:rsidR="001E367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2021-2027;</w:t>
      </w:r>
    </w:p>
    <w:p w14:paraId="4F2B7EA5" w14:textId="77777777" w:rsidR="00564D8C" w:rsidRDefault="00564D8C" w:rsidP="00C703FC">
      <w:pPr>
        <w:pStyle w:val="Akapitzlist"/>
        <w:numPr>
          <w:ilvl w:val="0"/>
          <w:numId w:val="49"/>
        </w:numPr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A3614F" w:rsidRPr="008C52BE">
        <w:rPr>
          <w:rFonts w:ascii="Aptos" w:hAnsi="Aptos" w:cs="Arial"/>
          <w:sz w:val="22"/>
          <w:szCs w:val="22"/>
        </w:rPr>
        <w:t>z</w:t>
      </w:r>
      <w:r w:rsidRPr="008C52BE">
        <w:rPr>
          <w:rFonts w:ascii="Aptos" w:hAnsi="Aptos" w:cs="Arial"/>
          <w:sz w:val="22"/>
          <w:szCs w:val="22"/>
        </w:rPr>
        <w:t>amówieni</w:t>
      </w:r>
      <w:r w:rsidR="00BD4A84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 publiczn</w:t>
      </w:r>
      <w:r w:rsidR="00BD4A84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” </w:t>
      </w:r>
      <w:r w:rsidR="00894FC0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pisemn</w:t>
      </w:r>
      <w:r w:rsidR="00C45B86" w:rsidRPr="008C52BE">
        <w:rPr>
          <w:rFonts w:ascii="Aptos" w:hAnsi="Aptos" w:cs="Arial"/>
          <w:sz w:val="22"/>
          <w:szCs w:val="22"/>
        </w:rPr>
        <w:t>ą</w:t>
      </w:r>
      <w:r w:rsidRPr="008C52BE">
        <w:rPr>
          <w:rFonts w:ascii="Aptos" w:hAnsi="Aptos" w:cs="Arial"/>
          <w:sz w:val="22"/>
          <w:szCs w:val="22"/>
        </w:rPr>
        <w:t xml:space="preserve"> umow</w:t>
      </w:r>
      <w:r w:rsidR="00E330AA" w:rsidRPr="008C52BE">
        <w:rPr>
          <w:rFonts w:ascii="Aptos" w:hAnsi="Aptos" w:cs="Arial"/>
          <w:sz w:val="22"/>
          <w:szCs w:val="22"/>
        </w:rPr>
        <w:t>ę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odpłatn</w:t>
      </w:r>
      <w:r w:rsidR="00E330AA" w:rsidRPr="008C52BE">
        <w:rPr>
          <w:rFonts w:ascii="Aptos" w:hAnsi="Aptos" w:cs="Arial"/>
          <w:sz w:val="22"/>
          <w:szCs w:val="22"/>
        </w:rPr>
        <w:t>ą</w:t>
      </w:r>
      <w:r w:rsidRPr="008C52BE">
        <w:rPr>
          <w:rFonts w:ascii="Aptos" w:hAnsi="Aptos" w:cs="Arial"/>
          <w:sz w:val="22"/>
          <w:szCs w:val="22"/>
        </w:rPr>
        <w:t>, zawart</w:t>
      </w:r>
      <w:r w:rsidR="008C1843" w:rsidRPr="008C52BE">
        <w:rPr>
          <w:rFonts w:ascii="Aptos" w:hAnsi="Aptos" w:cs="Arial"/>
          <w:sz w:val="22"/>
          <w:szCs w:val="22"/>
        </w:rPr>
        <w:t>ą</w:t>
      </w:r>
      <w:r w:rsidRPr="008C52BE">
        <w:rPr>
          <w:rFonts w:ascii="Aptos" w:hAnsi="Aptos" w:cs="Arial"/>
          <w:sz w:val="22"/>
          <w:szCs w:val="22"/>
        </w:rPr>
        <w:t xml:space="preserve"> pomiędzy zamawiającym a</w:t>
      </w:r>
      <w:r w:rsidR="00A443BA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wykonawcą, której przedmiotem są usługi, dostawy lub roboty budowlane przewidziane w</w:t>
      </w:r>
      <w:r w:rsidR="00A443BA">
        <w:rPr>
          <w:rFonts w:ascii="Aptos" w:hAnsi="Aptos" w:cs="Arial"/>
          <w:sz w:val="22"/>
          <w:szCs w:val="22"/>
        </w:rPr>
        <w:t> </w:t>
      </w:r>
      <w:r w:rsidR="008C1843" w:rsidRPr="008C52BE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>rojekcie realizo</w:t>
      </w:r>
      <w:r w:rsidR="008203D8" w:rsidRPr="008C52BE">
        <w:rPr>
          <w:rFonts w:ascii="Aptos" w:hAnsi="Aptos" w:cs="Arial"/>
          <w:sz w:val="22"/>
          <w:szCs w:val="22"/>
        </w:rPr>
        <w:t xml:space="preserve">wanym w ramach </w:t>
      </w:r>
      <w:r w:rsidR="00BD4A84" w:rsidRPr="008C52BE">
        <w:rPr>
          <w:rFonts w:ascii="Aptos" w:hAnsi="Aptos" w:cs="Arial"/>
          <w:sz w:val="22"/>
          <w:szCs w:val="22"/>
        </w:rPr>
        <w:t>FEM 2021-2027;</w:t>
      </w:r>
    </w:p>
    <w:p w14:paraId="01645800" w14:textId="4A400E3F" w:rsidR="000353B8" w:rsidRPr="00F55428" w:rsidRDefault="000353B8" w:rsidP="00C703FC">
      <w:pPr>
        <w:pStyle w:val="Akapitzlist"/>
        <w:numPr>
          <w:ilvl w:val="0"/>
          <w:numId w:val="49"/>
        </w:numPr>
        <w:ind w:left="567" w:hanging="425"/>
        <w:jc w:val="left"/>
        <w:rPr>
          <w:rFonts w:ascii="Aptos" w:hAnsi="Aptos"/>
          <w:sz w:val="22"/>
          <w:szCs w:val="22"/>
          <w:lang w:eastAsia="en-US"/>
        </w:rPr>
      </w:pPr>
      <w:r w:rsidRPr="009B5820">
        <w:rPr>
          <w:rFonts w:ascii="Aptos" w:hAnsi="Aptos"/>
          <w:sz w:val="22"/>
          <w:szCs w:val="22"/>
        </w:rPr>
        <w:t xml:space="preserve">„Zasada DNSH” – </w:t>
      </w:r>
      <w:r w:rsidR="00AF6A90" w:rsidRPr="00AF6A90">
        <w:rPr>
          <w:rFonts w:ascii="Aptos" w:hAnsi="Aptos"/>
          <w:sz w:val="22"/>
          <w:szCs w:val="22"/>
        </w:rPr>
        <w:t xml:space="preserve">zasada nieczynienia znaczącej szkody środowisku (Do No </w:t>
      </w:r>
      <w:proofErr w:type="spellStart"/>
      <w:r w:rsidR="00AF6A90" w:rsidRPr="00AF6A90">
        <w:rPr>
          <w:rFonts w:ascii="Aptos" w:hAnsi="Aptos"/>
          <w:sz w:val="22"/>
          <w:szCs w:val="22"/>
        </w:rPr>
        <w:t>Significant</w:t>
      </w:r>
      <w:proofErr w:type="spellEnd"/>
      <w:r w:rsidR="00AF6A90" w:rsidRPr="00AF6A90">
        <w:rPr>
          <w:rFonts w:ascii="Aptos" w:hAnsi="Aptos"/>
          <w:sz w:val="22"/>
          <w:szCs w:val="22"/>
        </w:rPr>
        <w:t xml:space="preserve"> </w:t>
      </w:r>
      <w:proofErr w:type="spellStart"/>
      <w:r w:rsidR="00AF6A90" w:rsidRPr="00AF6A90">
        <w:rPr>
          <w:rFonts w:ascii="Aptos" w:hAnsi="Aptos"/>
          <w:sz w:val="22"/>
          <w:szCs w:val="22"/>
        </w:rPr>
        <w:t>Harm</w:t>
      </w:r>
      <w:proofErr w:type="spellEnd"/>
      <w:r w:rsidR="00AF6A90" w:rsidRPr="00AF6A90">
        <w:rPr>
          <w:rFonts w:ascii="Aptos" w:hAnsi="Aptos"/>
          <w:sz w:val="22"/>
          <w:szCs w:val="22"/>
        </w:rPr>
        <w:t xml:space="preserve">), </w:t>
      </w:r>
      <w:r w:rsidR="00656238">
        <w:rPr>
          <w:rFonts w:ascii="Aptos" w:hAnsi="Aptos"/>
          <w:sz w:val="22"/>
          <w:szCs w:val="22"/>
        </w:rPr>
        <w:br/>
      </w:r>
      <w:r w:rsidR="00AF6A90" w:rsidRPr="00AF6A90">
        <w:rPr>
          <w:rFonts w:ascii="Aptos" w:hAnsi="Aptos"/>
          <w:sz w:val="22"/>
          <w:szCs w:val="22"/>
        </w:rPr>
        <w:t>o której mowa w art. 9 rozporządzenia Parlamentu Europejskiego i Rady (UE) 2021/1060;</w:t>
      </w:r>
    </w:p>
    <w:p w14:paraId="52A64CBE" w14:textId="4C432CEF" w:rsidR="00BD4A84" w:rsidRPr="008C52BE" w:rsidRDefault="00BD4A84" w:rsidP="00C703FC">
      <w:pPr>
        <w:pStyle w:val="Tekstpodstawowy"/>
        <w:numPr>
          <w:ilvl w:val="0"/>
          <w:numId w:val="49"/>
        </w:numPr>
        <w:tabs>
          <w:tab w:val="clear" w:pos="900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„</w:t>
      </w:r>
      <w:r w:rsidR="00A3614F" w:rsidRPr="008C52BE">
        <w:rPr>
          <w:rFonts w:ascii="Aptos" w:hAnsi="Aptos" w:cs="Arial"/>
          <w:sz w:val="22"/>
          <w:szCs w:val="22"/>
        </w:rPr>
        <w:t>z</w:t>
      </w:r>
      <w:r w:rsidRPr="008C52BE">
        <w:rPr>
          <w:rFonts w:ascii="Aptos" w:hAnsi="Aptos" w:cs="Arial"/>
          <w:sz w:val="22"/>
          <w:szCs w:val="22"/>
        </w:rPr>
        <w:t xml:space="preserve">asada konkurencyjności” </w:t>
      </w:r>
      <w:r w:rsidR="0073024C" w:rsidRPr="008C52BE">
        <w:rPr>
          <w:rFonts w:ascii="Aptos" w:hAnsi="Aptos" w:cs="Arial"/>
          <w:sz w:val="22"/>
          <w:szCs w:val="22"/>
        </w:rPr>
        <w:t>–</w:t>
      </w:r>
      <w:r w:rsidR="0004018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działania, jakie muszą zostać podjęte przez Beneficjenta w</w:t>
      </w:r>
      <w:r w:rsidR="00E309D4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celu wybrania najkorzystniejszej oferty z zachowaniem uczciwej konkurencji i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równego traktowania wykonawców.</w:t>
      </w:r>
    </w:p>
    <w:p w14:paraId="50DAF5D5" w14:textId="77777777" w:rsidR="009D490C" w:rsidRPr="008C52BE" w:rsidRDefault="00B45CE9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 xml:space="preserve">Zakres realizacji </w:t>
      </w:r>
      <w:r w:rsidR="00F44DAE" w:rsidRPr="008C52BE">
        <w:rPr>
          <w:rFonts w:ascii="Aptos" w:hAnsi="Aptos" w:cs="Arial"/>
          <w:b/>
          <w:sz w:val="22"/>
        </w:rPr>
        <w:t>umowy</w:t>
      </w:r>
    </w:p>
    <w:p w14:paraId="7B15B9ED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bCs w:val="0"/>
          <w:sz w:val="22"/>
        </w:rPr>
      </w:pPr>
      <w:r w:rsidRPr="008C52BE">
        <w:rPr>
          <w:rFonts w:ascii="Aptos" w:hAnsi="Aptos" w:cs="Arial"/>
          <w:bCs w:val="0"/>
          <w:sz w:val="22"/>
        </w:rPr>
        <w:t>§ 2.</w:t>
      </w:r>
    </w:p>
    <w:p w14:paraId="0B8AB93B" w14:textId="35BB82D9" w:rsidR="00862B63" w:rsidRPr="008C52BE" w:rsidRDefault="00E02F40" w:rsidP="009A75C2">
      <w:pPr>
        <w:pStyle w:val="Tekstpodstawowy"/>
        <w:numPr>
          <w:ilvl w:val="0"/>
          <w:numId w:val="30"/>
        </w:numPr>
        <w:tabs>
          <w:tab w:val="clear" w:pos="360"/>
          <w:tab w:val="clear" w:pos="900"/>
        </w:tabs>
        <w:autoSpaceDE w:val="0"/>
        <w:autoSpaceDN w:val="0"/>
        <w:spacing w:line="276" w:lineRule="auto"/>
        <w:ind w:left="567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Przedmiotem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126B0A" w:rsidRPr="008C52BE">
        <w:rPr>
          <w:rFonts w:ascii="Aptos" w:hAnsi="Aptos" w:cs="Arial"/>
          <w:sz w:val="22"/>
          <w:szCs w:val="22"/>
        </w:rPr>
        <w:t xml:space="preserve">mowy jest udzielenie Beneficjentowi przez Instytucję Pośredniczącą dofinansowania na realizację Projektu </w:t>
      </w:r>
      <w:r w:rsidR="00D123B4" w:rsidRPr="008C52BE">
        <w:rPr>
          <w:rFonts w:ascii="Aptos" w:hAnsi="Aptos" w:cs="Arial"/>
          <w:sz w:val="22"/>
          <w:szCs w:val="22"/>
        </w:rPr>
        <w:t>EFS</w:t>
      </w:r>
      <w:r w:rsidR="00300AFA" w:rsidRPr="008C52BE">
        <w:rPr>
          <w:rFonts w:ascii="Aptos" w:hAnsi="Aptos" w:cs="Arial"/>
          <w:sz w:val="22"/>
          <w:szCs w:val="22"/>
        </w:rPr>
        <w:t>+</w:t>
      </w:r>
      <w:r w:rsidR="00D123B4" w:rsidRPr="008C52BE">
        <w:rPr>
          <w:rFonts w:ascii="Aptos" w:hAnsi="Aptos" w:cs="Arial"/>
          <w:sz w:val="22"/>
          <w:szCs w:val="22"/>
        </w:rPr>
        <w:t xml:space="preserve"> </w:t>
      </w:r>
      <w:r w:rsidR="00126B0A" w:rsidRPr="008C52BE">
        <w:rPr>
          <w:rFonts w:ascii="Aptos" w:hAnsi="Aptos" w:cs="Arial"/>
          <w:sz w:val="22"/>
          <w:szCs w:val="22"/>
        </w:rPr>
        <w:t xml:space="preserve">w ramach </w:t>
      </w:r>
      <w:r w:rsidR="00D50008" w:rsidRPr="008C52BE">
        <w:rPr>
          <w:rFonts w:ascii="Aptos" w:hAnsi="Aptos" w:cs="Arial"/>
          <w:sz w:val="22"/>
          <w:szCs w:val="22"/>
        </w:rPr>
        <w:t>FEM 2021-2027</w:t>
      </w:r>
      <w:r w:rsidR="00126B0A" w:rsidRPr="008C52BE">
        <w:rPr>
          <w:rFonts w:ascii="Aptos" w:hAnsi="Aptos" w:cs="Arial"/>
          <w:sz w:val="22"/>
          <w:szCs w:val="22"/>
        </w:rPr>
        <w:t xml:space="preserve"> oraz okre</w:t>
      </w:r>
      <w:r w:rsidRPr="008C52BE">
        <w:rPr>
          <w:rFonts w:ascii="Aptos" w:hAnsi="Aptos" w:cs="Arial"/>
          <w:sz w:val="22"/>
          <w:szCs w:val="22"/>
        </w:rPr>
        <w:t xml:space="preserve">ślenie praw </w:t>
      </w:r>
      <w:r w:rsidR="009A75C2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 xml:space="preserve">i obowiązków Stron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126B0A" w:rsidRPr="008C52BE">
        <w:rPr>
          <w:rFonts w:ascii="Aptos" w:hAnsi="Aptos" w:cs="Arial"/>
          <w:sz w:val="22"/>
          <w:szCs w:val="22"/>
        </w:rPr>
        <w:t>mowy związanych z realizacją Projektu w zakresie rozliczenia, monitorowania,</w:t>
      </w:r>
      <w:r w:rsidR="00D027B9" w:rsidRPr="008C52BE">
        <w:rPr>
          <w:rFonts w:ascii="Aptos" w:hAnsi="Aptos" w:cs="Arial"/>
          <w:sz w:val="22"/>
          <w:szCs w:val="22"/>
        </w:rPr>
        <w:t xml:space="preserve"> </w:t>
      </w:r>
      <w:r w:rsidR="00CC47A4" w:rsidRPr="008C52BE">
        <w:rPr>
          <w:rFonts w:ascii="Aptos" w:hAnsi="Aptos" w:cs="Arial"/>
          <w:sz w:val="22"/>
          <w:szCs w:val="22"/>
        </w:rPr>
        <w:t>ewaluacji</w:t>
      </w:r>
      <w:r w:rsidR="00D027B9" w:rsidRPr="008C52BE">
        <w:rPr>
          <w:rFonts w:ascii="Aptos" w:hAnsi="Aptos" w:cs="Arial"/>
          <w:sz w:val="22"/>
          <w:szCs w:val="22"/>
        </w:rPr>
        <w:t xml:space="preserve"> </w:t>
      </w:r>
      <w:r w:rsidR="00126B0A" w:rsidRPr="008C52BE">
        <w:rPr>
          <w:rFonts w:ascii="Aptos" w:hAnsi="Aptos" w:cs="Arial"/>
          <w:sz w:val="22"/>
          <w:szCs w:val="22"/>
        </w:rPr>
        <w:t>i kontroli, a</w:t>
      </w:r>
      <w:r w:rsidR="00A443BA">
        <w:rPr>
          <w:rFonts w:ascii="Aptos" w:hAnsi="Aptos" w:cs="Arial"/>
          <w:sz w:val="22"/>
          <w:szCs w:val="22"/>
        </w:rPr>
        <w:t> </w:t>
      </w:r>
      <w:r w:rsidR="00126B0A" w:rsidRPr="008C52BE">
        <w:rPr>
          <w:rFonts w:ascii="Aptos" w:hAnsi="Aptos" w:cs="Arial"/>
          <w:sz w:val="22"/>
          <w:szCs w:val="22"/>
        </w:rPr>
        <w:t>także promocji i informacji oraz ochrony danych osobowych</w:t>
      </w:r>
      <w:r w:rsidR="00933A7D" w:rsidRPr="008C52BE">
        <w:rPr>
          <w:rFonts w:ascii="Aptos" w:hAnsi="Aptos" w:cs="Arial"/>
          <w:sz w:val="22"/>
          <w:szCs w:val="22"/>
        </w:rPr>
        <w:t>.</w:t>
      </w:r>
    </w:p>
    <w:p w14:paraId="63F0B0EC" w14:textId="1BA45CCF" w:rsidR="00862B63" w:rsidRPr="008C52BE" w:rsidRDefault="00126B0A" w:rsidP="009A75C2">
      <w:pPr>
        <w:pStyle w:val="Tekstpodstawowy"/>
        <w:numPr>
          <w:ilvl w:val="0"/>
          <w:numId w:val="30"/>
        </w:numPr>
        <w:tabs>
          <w:tab w:val="clear" w:pos="360"/>
          <w:tab w:val="clear" w:pos="900"/>
        </w:tabs>
        <w:autoSpaceDE w:val="0"/>
        <w:autoSpaceDN w:val="0"/>
        <w:spacing w:line="276" w:lineRule="auto"/>
        <w:ind w:left="567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Realizacja Projektu </w:t>
      </w:r>
      <w:r w:rsidR="004570F8" w:rsidRPr="008C52BE">
        <w:rPr>
          <w:rFonts w:ascii="Aptos" w:hAnsi="Aptos" w:cs="Arial"/>
          <w:sz w:val="22"/>
          <w:szCs w:val="22"/>
        </w:rPr>
        <w:t>EFS</w:t>
      </w:r>
      <w:r w:rsidR="00300AFA" w:rsidRPr="008C52BE">
        <w:rPr>
          <w:rFonts w:ascii="Aptos" w:hAnsi="Aptos" w:cs="Arial"/>
          <w:sz w:val="22"/>
          <w:szCs w:val="22"/>
        </w:rPr>
        <w:t>+</w:t>
      </w:r>
      <w:r w:rsidR="004570F8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rozpoczyna się </w:t>
      </w:r>
      <w:r w:rsidR="00300AFA" w:rsidRPr="008C52BE">
        <w:rPr>
          <w:rFonts w:ascii="Aptos" w:hAnsi="Aptos" w:cs="Arial"/>
          <w:sz w:val="22"/>
          <w:szCs w:val="22"/>
        </w:rPr>
        <w:t>………….</w:t>
      </w:r>
      <w:r w:rsidR="00A47F16" w:rsidRPr="008C52BE">
        <w:rPr>
          <w:rFonts w:ascii="Aptos" w:hAnsi="Aptos" w:cs="Arial"/>
          <w:sz w:val="22"/>
          <w:szCs w:val="22"/>
        </w:rPr>
        <w:t xml:space="preserve"> 20</w:t>
      </w:r>
      <w:r w:rsidR="004D6BF0" w:rsidRPr="008C52BE">
        <w:rPr>
          <w:rFonts w:ascii="Aptos" w:hAnsi="Aptos" w:cs="Arial"/>
          <w:sz w:val="22"/>
          <w:szCs w:val="22"/>
        </w:rPr>
        <w:t>…</w:t>
      </w:r>
      <w:r w:rsidR="00A47F16" w:rsidRPr="008C52BE">
        <w:rPr>
          <w:rFonts w:ascii="Aptos" w:hAnsi="Aptos" w:cs="Arial"/>
          <w:sz w:val="22"/>
          <w:szCs w:val="22"/>
        </w:rPr>
        <w:t xml:space="preserve"> </w:t>
      </w:r>
      <w:r w:rsidR="006F7C8F" w:rsidRPr="008C52BE">
        <w:rPr>
          <w:rFonts w:ascii="Aptos" w:hAnsi="Aptos" w:cs="Arial"/>
          <w:sz w:val="22"/>
          <w:szCs w:val="22"/>
        </w:rPr>
        <w:t>r.</w:t>
      </w:r>
      <w:r w:rsidR="00A47F16" w:rsidRPr="008C52BE">
        <w:rPr>
          <w:rFonts w:ascii="Aptos" w:hAnsi="Aptos" w:cs="Arial"/>
          <w:sz w:val="22"/>
          <w:szCs w:val="22"/>
        </w:rPr>
        <w:t xml:space="preserve">, a kończy się </w:t>
      </w:r>
      <w:r w:rsidR="00EC391E" w:rsidRPr="008C52BE">
        <w:rPr>
          <w:rFonts w:ascii="Aptos" w:hAnsi="Aptos" w:cs="Arial"/>
          <w:sz w:val="22"/>
          <w:szCs w:val="22"/>
        </w:rPr>
        <w:t>…</w:t>
      </w:r>
      <w:proofErr w:type="gramStart"/>
      <w:r w:rsidR="00EC391E" w:rsidRPr="008C52BE">
        <w:rPr>
          <w:rFonts w:ascii="Aptos" w:hAnsi="Aptos" w:cs="Arial"/>
          <w:sz w:val="22"/>
          <w:szCs w:val="22"/>
        </w:rPr>
        <w:t>…….</w:t>
      </w:r>
      <w:proofErr w:type="gramEnd"/>
      <w:r w:rsidR="00EC391E" w:rsidRPr="008C52BE">
        <w:rPr>
          <w:rFonts w:ascii="Aptos" w:hAnsi="Aptos" w:cs="Arial"/>
          <w:sz w:val="22"/>
          <w:szCs w:val="22"/>
        </w:rPr>
        <w:t>.</w:t>
      </w:r>
      <w:r w:rsidR="00E97641" w:rsidRPr="008C52BE">
        <w:rPr>
          <w:rFonts w:ascii="Aptos" w:hAnsi="Aptos" w:cs="Arial"/>
          <w:sz w:val="22"/>
          <w:szCs w:val="22"/>
        </w:rPr>
        <w:t xml:space="preserve"> </w:t>
      </w:r>
      <w:r w:rsidR="00CC47A4" w:rsidRPr="008C52BE">
        <w:rPr>
          <w:rFonts w:ascii="Aptos" w:hAnsi="Aptos" w:cs="Arial"/>
          <w:sz w:val="22"/>
          <w:szCs w:val="22"/>
        </w:rPr>
        <w:t>20</w:t>
      </w:r>
      <w:r w:rsidR="00693D6D" w:rsidRPr="008C52BE">
        <w:rPr>
          <w:rFonts w:ascii="Aptos" w:hAnsi="Aptos" w:cs="Arial"/>
          <w:sz w:val="22"/>
          <w:szCs w:val="22"/>
        </w:rPr>
        <w:t>…</w:t>
      </w:r>
      <w:r w:rsidR="00CC47A4" w:rsidRPr="008C52BE">
        <w:rPr>
          <w:rFonts w:ascii="Aptos" w:hAnsi="Aptos" w:cs="Arial"/>
          <w:sz w:val="22"/>
          <w:szCs w:val="22"/>
        </w:rPr>
        <w:t xml:space="preserve"> r.,</w:t>
      </w:r>
      <w:r w:rsidRPr="008C52BE">
        <w:rPr>
          <w:rFonts w:ascii="Aptos" w:hAnsi="Aptos" w:cs="Arial"/>
          <w:sz w:val="22"/>
          <w:szCs w:val="22"/>
        </w:rPr>
        <w:t xml:space="preserve"> zg</w:t>
      </w:r>
      <w:r w:rsidR="00D33DC0" w:rsidRPr="008C52BE">
        <w:rPr>
          <w:rFonts w:ascii="Aptos" w:hAnsi="Aptos" w:cs="Arial"/>
          <w:sz w:val="22"/>
          <w:szCs w:val="22"/>
        </w:rPr>
        <w:t>odnie</w:t>
      </w:r>
      <w:r w:rsidR="0074413E">
        <w:rPr>
          <w:rFonts w:ascii="Aptos" w:hAnsi="Aptos" w:cs="Arial"/>
          <w:sz w:val="22"/>
          <w:szCs w:val="22"/>
        </w:rPr>
        <w:t xml:space="preserve"> </w:t>
      </w:r>
      <w:r w:rsidR="009A75C2">
        <w:rPr>
          <w:rFonts w:ascii="Aptos" w:hAnsi="Aptos" w:cs="Arial"/>
          <w:sz w:val="22"/>
          <w:szCs w:val="22"/>
        </w:rPr>
        <w:br/>
      </w:r>
      <w:r w:rsidR="00D1037E">
        <w:rPr>
          <w:rFonts w:ascii="Aptos" w:hAnsi="Aptos" w:cs="Arial"/>
          <w:sz w:val="22"/>
          <w:szCs w:val="22"/>
        </w:rPr>
        <w:t xml:space="preserve">z </w:t>
      </w:r>
      <w:r w:rsidR="00F55428">
        <w:rPr>
          <w:rFonts w:ascii="Aptos" w:hAnsi="Aptos" w:cs="Arial"/>
          <w:sz w:val="22"/>
          <w:szCs w:val="22"/>
        </w:rPr>
        <w:t>postanowieniami</w:t>
      </w:r>
      <w:r w:rsidR="00D1037E">
        <w:rPr>
          <w:rFonts w:ascii="Aptos" w:hAnsi="Aptos" w:cs="Arial"/>
          <w:sz w:val="22"/>
          <w:szCs w:val="22"/>
        </w:rPr>
        <w:t xml:space="preserve"> Umowy oraz </w:t>
      </w:r>
      <w:r w:rsidR="00D33DC0" w:rsidRPr="008C52BE">
        <w:rPr>
          <w:rFonts w:ascii="Aptos" w:hAnsi="Aptos" w:cs="Arial"/>
          <w:sz w:val="22"/>
          <w:szCs w:val="22"/>
        </w:rPr>
        <w:t>z</w:t>
      </w:r>
      <w:r w:rsidR="00A443BA">
        <w:rPr>
          <w:rFonts w:ascii="Aptos" w:hAnsi="Aptos" w:cs="Arial"/>
          <w:sz w:val="22"/>
          <w:szCs w:val="22"/>
        </w:rPr>
        <w:t> </w:t>
      </w:r>
      <w:r w:rsidR="00D33DC0" w:rsidRPr="008C52BE">
        <w:rPr>
          <w:rFonts w:ascii="Aptos" w:hAnsi="Aptos" w:cs="Arial"/>
          <w:sz w:val="22"/>
          <w:szCs w:val="22"/>
        </w:rPr>
        <w:t xml:space="preserve">zatwierdzonym </w:t>
      </w:r>
      <w:r w:rsidR="00B427DB" w:rsidRPr="008C52BE">
        <w:rPr>
          <w:rFonts w:ascii="Aptos" w:hAnsi="Aptos" w:cs="Arial"/>
          <w:sz w:val="22"/>
          <w:szCs w:val="22"/>
        </w:rPr>
        <w:t>W</w:t>
      </w:r>
      <w:r w:rsidR="00D33DC0" w:rsidRPr="008C52BE">
        <w:rPr>
          <w:rFonts w:ascii="Aptos" w:hAnsi="Aptos" w:cs="Arial"/>
          <w:sz w:val="22"/>
          <w:szCs w:val="22"/>
        </w:rPr>
        <w:t>nioskiem</w:t>
      </w:r>
      <w:r w:rsidR="00676785" w:rsidRPr="008C52BE">
        <w:rPr>
          <w:rFonts w:ascii="Aptos" w:hAnsi="Aptos" w:cs="Arial"/>
          <w:sz w:val="22"/>
          <w:szCs w:val="22"/>
        </w:rPr>
        <w:t xml:space="preserve"> </w:t>
      </w:r>
      <w:r w:rsidR="00D027B9" w:rsidRPr="008C52BE">
        <w:rPr>
          <w:rFonts w:ascii="Aptos" w:hAnsi="Aptos" w:cs="Arial"/>
          <w:sz w:val="22"/>
          <w:szCs w:val="22"/>
        </w:rPr>
        <w:t xml:space="preserve">stanowiącym załącznik </w:t>
      </w:r>
      <w:r w:rsidR="00D10D33">
        <w:rPr>
          <w:rFonts w:ascii="Aptos" w:hAnsi="Aptos" w:cs="Arial"/>
          <w:sz w:val="22"/>
          <w:szCs w:val="22"/>
        </w:rPr>
        <w:br/>
      </w:r>
      <w:r w:rsidR="00D027B9" w:rsidRPr="008C52BE">
        <w:rPr>
          <w:rFonts w:ascii="Aptos" w:hAnsi="Aptos" w:cs="Arial"/>
          <w:sz w:val="22"/>
          <w:szCs w:val="22"/>
        </w:rPr>
        <w:t xml:space="preserve">nr 3 do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D027B9" w:rsidRPr="008C52BE">
        <w:rPr>
          <w:rFonts w:ascii="Aptos" w:hAnsi="Aptos" w:cs="Arial"/>
          <w:sz w:val="22"/>
          <w:szCs w:val="22"/>
        </w:rPr>
        <w:t>mowy</w:t>
      </w:r>
      <w:r w:rsidRPr="008C52BE">
        <w:rPr>
          <w:rFonts w:ascii="Aptos" w:hAnsi="Aptos" w:cs="Arial"/>
          <w:sz w:val="22"/>
          <w:szCs w:val="22"/>
        </w:rPr>
        <w:t xml:space="preserve">. </w:t>
      </w:r>
      <w:r w:rsidR="00215E58" w:rsidRPr="008C52BE">
        <w:rPr>
          <w:rFonts w:ascii="Aptos" w:hAnsi="Aptos" w:cs="Arial"/>
          <w:sz w:val="22"/>
          <w:szCs w:val="22"/>
        </w:rPr>
        <w:t>W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="00215E58" w:rsidRPr="008C52BE">
        <w:rPr>
          <w:rFonts w:ascii="Aptos" w:hAnsi="Aptos" w:cs="Arial"/>
          <w:sz w:val="22"/>
          <w:szCs w:val="22"/>
        </w:rPr>
        <w:t>przypadku dokonania zmian w</w:t>
      </w:r>
      <w:r w:rsidR="00A443BA">
        <w:rPr>
          <w:rFonts w:ascii="Aptos" w:hAnsi="Aptos" w:cs="Arial"/>
          <w:sz w:val="22"/>
          <w:szCs w:val="22"/>
        </w:rPr>
        <w:t> </w:t>
      </w:r>
      <w:r w:rsidR="00215E58" w:rsidRPr="008C52BE">
        <w:rPr>
          <w:rFonts w:ascii="Aptos" w:hAnsi="Aptos" w:cs="Arial"/>
          <w:sz w:val="22"/>
          <w:szCs w:val="22"/>
        </w:rPr>
        <w:t>Projekcie</w:t>
      </w:r>
      <w:r w:rsidR="00D123B4" w:rsidRPr="008C52BE">
        <w:rPr>
          <w:rFonts w:ascii="Aptos" w:hAnsi="Aptos" w:cs="Arial"/>
          <w:sz w:val="22"/>
          <w:szCs w:val="22"/>
        </w:rPr>
        <w:t xml:space="preserve"> EFS</w:t>
      </w:r>
      <w:r w:rsidR="00300AFA" w:rsidRPr="008C52BE">
        <w:rPr>
          <w:rFonts w:ascii="Aptos" w:hAnsi="Aptos" w:cs="Arial"/>
          <w:sz w:val="22"/>
          <w:szCs w:val="22"/>
        </w:rPr>
        <w:t>+</w:t>
      </w:r>
      <w:r w:rsidR="00215E58" w:rsidRPr="008C52BE">
        <w:rPr>
          <w:rFonts w:ascii="Aptos" w:hAnsi="Aptos" w:cs="Arial"/>
          <w:sz w:val="22"/>
          <w:szCs w:val="22"/>
        </w:rPr>
        <w:t xml:space="preserve">, o których mowa </w:t>
      </w:r>
      <w:r w:rsidR="00D10D33">
        <w:rPr>
          <w:rFonts w:ascii="Aptos" w:hAnsi="Aptos" w:cs="Arial"/>
          <w:sz w:val="22"/>
          <w:szCs w:val="22"/>
        </w:rPr>
        <w:br/>
      </w:r>
      <w:r w:rsidR="00215E58" w:rsidRPr="008C52BE">
        <w:rPr>
          <w:rFonts w:ascii="Aptos" w:hAnsi="Aptos" w:cs="Arial"/>
          <w:sz w:val="22"/>
          <w:szCs w:val="22"/>
        </w:rPr>
        <w:lastRenderedPageBreak/>
        <w:t>w § 2</w:t>
      </w:r>
      <w:r w:rsidR="00336584">
        <w:rPr>
          <w:rFonts w:ascii="Aptos" w:hAnsi="Aptos" w:cs="Arial"/>
          <w:sz w:val="22"/>
          <w:szCs w:val="22"/>
        </w:rPr>
        <w:t>2</w:t>
      </w:r>
      <w:r w:rsidR="00215E58" w:rsidRPr="008C52BE">
        <w:rPr>
          <w:rFonts w:ascii="Aptos" w:hAnsi="Aptos" w:cs="Arial"/>
          <w:sz w:val="22"/>
          <w:szCs w:val="22"/>
        </w:rPr>
        <w:t xml:space="preserve">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215E58" w:rsidRPr="008C52BE">
        <w:rPr>
          <w:rFonts w:ascii="Aptos" w:hAnsi="Aptos" w:cs="Arial"/>
          <w:sz w:val="22"/>
          <w:szCs w:val="22"/>
        </w:rPr>
        <w:t>mowy, Beneficjent zobowiązuje</w:t>
      </w:r>
      <w:r w:rsidR="00003B8A" w:rsidRPr="008C52BE">
        <w:rPr>
          <w:rFonts w:ascii="Aptos" w:hAnsi="Aptos" w:cs="Arial"/>
          <w:sz w:val="22"/>
          <w:szCs w:val="22"/>
        </w:rPr>
        <w:t xml:space="preserve"> </w:t>
      </w:r>
      <w:r w:rsidR="00215E58" w:rsidRPr="008C52BE">
        <w:rPr>
          <w:rFonts w:ascii="Aptos" w:hAnsi="Aptos" w:cs="Arial"/>
          <w:sz w:val="22"/>
          <w:szCs w:val="22"/>
        </w:rPr>
        <w:t>się do realizacji Projektu</w:t>
      </w:r>
      <w:r w:rsidR="00D123B4" w:rsidRPr="008C52BE">
        <w:rPr>
          <w:rFonts w:ascii="Aptos" w:hAnsi="Aptos" w:cs="Arial"/>
          <w:sz w:val="22"/>
          <w:szCs w:val="22"/>
        </w:rPr>
        <w:t xml:space="preserve"> </w:t>
      </w:r>
      <w:r w:rsidR="00C107CB" w:rsidRPr="008C52BE">
        <w:rPr>
          <w:rFonts w:ascii="Aptos" w:hAnsi="Aptos" w:cs="Arial"/>
          <w:sz w:val="22"/>
          <w:szCs w:val="22"/>
        </w:rPr>
        <w:t xml:space="preserve">EFS+ </w:t>
      </w:r>
      <w:r w:rsidR="00215E58" w:rsidRPr="008C52BE">
        <w:rPr>
          <w:rFonts w:ascii="Aptos" w:hAnsi="Aptos" w:cs="Arial"/>
          <w:sz w:val="22"/>
          <w:szCs w:val="22"/>
        </w:rPr>
        <w:t xml:space="preserve">zgodnie z </w:t>
      </w:r>
      <w:r w:rsidR="00A6149E" w:rsidRPr="008C52BE">
        <w:rPr>
          <w:rFonts w:ascii="Aptos" w:hAnsi="Aptos" w:cs="Arial"/>
          <w:sz w:val="22"/>
          <w:szCs w:val="22"/>
        </w:rPr>
        <w:t>zatwierdzonym Wnioskiem</w:t>
      </w:r>
      <w:r w:rsidR="00D4625D" w:rsidRPr="008C52BE">
        <w:rPr>
          <w:rFonts w:ascii="Aptos" w:hAnsi="Aptos" w:cs="Arial"/>
          <w:sz w:val="22"/>
          <w:szCs w:val="22"/>
        </w:rPr>
        <w:t>,</w:t>
      </w:r>
      <w:r w:rsidR="00A6149E" w:rsidRPr="008C52BE">
        <w:rPr>
          <w:rFonts w:ascii="Aptos" w:hAnsi="Aptos" w:cs="Arial"/>
          <w:sz w:val="22"/>
          <w:szCs w:val="22"/>
        </w:rPr>
        <w:t xml:space="preserve"> o którym mowa w § 2</w:t>
      </w:r>
      <w:r w:rsidR="00336584">
        <w:rPr>
          <w:rFonts w:ascii="Aptos" w:hAnsi="Aptos" w:cs="Arial"/>
          <w:sz w:val="22"/>
          <w:szCs w:val="22"/>
        </w:rPr>
        <w:t>2</w:t>
      </w:r>
      <w:r w:rsidR="00A6149E" w:rsidRPr="008C52BE">
        <w:rPr>
          <w:rFonts w:ascii="Aptos" w:hAnsi="Aptos" w:cs="Arial"/>
          <w:sz w:val="22"/>
          <w:szCs w:val="22"/>
        </w:rPr>
        <w:t xml:space="preserve">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="00A6149E" w:rsidRPr="008C52BE">
        <w:rPr>
          <w:rFonts w:ascii="Aptos" w:hAnsi="Aptos" w:cs="Arial"/>
          <w:sz w:val="22"/>
          <w:szCs w:val="22"/>
        </w:rPr>
        <w:t>mowy</w:t>
      </w:r>
      <w:r w:rsidRPr="008C52BE">
        <w:rPr>
          <w:rFonts w:ascii="Aptos" w:hAnsi="Aptos" w:cs="Arial"/>
          <w:sz w:val="22"/>
          <w:szCs w:val="22"/>
        </w:rPr>
        <w:t>.</w:t>
      </w:r>
    </w:p>
    <w:p w14:paraId="23C0392F" w14:textId="4A4B2DB7" w:rsidR="00D7416C" w:rsidRPr="008C52BE" w:rsidRDefault="008C54C7" w:rsidP="009A75C2">
      <w:pPr>
        <w:pStyle w:val="Tekstpodstawowy"/>
        <w:numPr>
          <w:ilvl w:val="0"/>
          <w:numId w:val="30"/>
        </w:numPr>
        <w:tabs>
          <w:tab w:val="clear" w:pos="360"/>
          <w:tab w:val="clear" w:pos="900"/>
        </w:tabs>
        <w:autoSpaceDE w:val="0"/>
        <w:autoSpaceDN w:val="0"/>
        <w:spacing w:line="276" w:lineRule="auto"/>
        <w:ind w:left="567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 przypadku braku środków na realizację projektu w danym roku budżetowym, </w:t>
      </w:r>
      <w:r w:rsidR="00A35555" w:rsidRPr="008C52BE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 xml:space="preserve">rojekt </w:t>
      </w:r>
      <w:r w:rsidR="00A35555" w:rsidRPr="008C52BE">
        <w:rPr>
          <w:rFonts w:ascii="Aptos" w:hAnsi="Aptos" w:cs="Arial"/>
          <w:sz w:val="22"/>
          <w:szCs w:val="22"/>
        </w:rPr>
        <w:t xml:space="preserve">EFS+ </w:t>
      </w:r>
      <w:r w:rsidR="009A75C2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 xml:space="preserve">ulega zawieszeniu, zgodnie z postanowieniami § </w:t>
      </w:r>
      <w:r w:rsidR="00E71FDB" w:rsidRPr="008C52BE">
        <w:rPr>
          <w:rFonts w:ascii="Aptos" w:hAnsi="Aptos" w:cs="Arial"/>
          <w:sz w:val="22"/>
          <w:szCs w:val="22"/>
        </w:rPr>
        <w:t>2</w:t>
      </w:r>
      <w:r w:rsidR="00336584">
        <w:rPr>
          <w:rFonts w:ascii="Aptos" w:hAnsi="Aptos" w:cs="Arial"/>
          <w:sz w:val="22"/>
          <w:szCs w:val="22"/>
        </w:rPr>
        <w:t>7</w:t>
      </w:r>
      <w:r w:rsidR="00490D3C" w:rsidRPr="008C52BE">
        <w:rPr>
          <w:rFonts w:ascii="Aptos" w:hAnsi="Aptos" w:cs="Arial"/>
          <w:sz w:val="22"/>
          <w:szCs w:val="22"/>
        </w:rPr>
        <w:t>.</w:t>
      </w:r>
    </w:p>
    <w:p w14:paraId="205E85AF" w14:textId="77777777" w:rsidR="004E28E0" w:rsidRPr="008C52BE" w:rsidRDefault="004E28E0" w:rsidP="000B10CD">
      <w:pPr>
        <w:pStyle w:val="Nagwek2"/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</w:t>
      </w:r>
      <w:r w:rsidR="00DF6FE3" w:rsidRPr="008C52BE">
        <w:rPr>
          <w:rFonts w:ascii="Aptos" w:hAnsi="Aptos" w:cs="Arial"/>
          <w:sz w:val="22"/>
        </w:rPr>
        <w:t>3</w:t>
      </w:r>
      <w:r w:rsidRPr="008C52BE">
        <w:rPr>
          <w:rFonts w:ascii="Aptos" w:hAnsi="Aptos" w:cs="Arial"/>
          <w:sz w:val="22"/>
        </w:rPr>
        <w:t>.</w:t>
      </w:r>
    </w:p>
    <w:p w14:paraId="653B5A98" w14:textId="77777777" w:rsidR="004479FC" w:rsidRPr="008C52BE" w:rsidRDefault="004E28E0" w:rsidP="009A75C2">
      <w:pPr>
        <w:pStyle w:val="Tekstpodstawowy"/>
        <w:numPr>
          <w:ilvl w:val="0"/>
          <w:numId w:val="31"/>
        </w:numPr>
        <w:tabs>
          <w:tab w:val="clear" w:pos="360"/>
          <w:tab w:val="clear" w:pos="900"/>
          <w:tab w:val="num" w:pos="567"/>
        </w:tabs>
        <w:autoSpaceDE w:val="0"/>
        <w:autoSpaceDN w:val="0"/>
        <w:spacing w:line="276" w:lineRule="auto"/>
        <w:ind w:left="567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Okres realizacji Projektu </w:t>
      </w:r>
      <w:r w:rsidR="00D123B4" w:rsidRPr="008C52BE">
        <w:rPr>
          <w:rFonts w:ascii="Aptos" w:hAnsi="Aptos" w:cs="Arial"/>
          <w:sz w:val="22"/>
          <w:szCs w:val="22"/>
        </w:rPr>
        <w:t>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="00D123B4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jest zgodny z okresem wskazanym w</w:t>
      </w:r>
      <w:r w:rsidR="00DD45F0" w:rsidRPr="008C52BE">
        <w:rPr>
          <w:rFonts w:ascii="Aptos" w:hAnsi="Aptos" w:cs="Arial"/>
          <w:sz w:val="22"/>
          <w:szCs w:val="22"/>
        </w:rPr>
        <w:t xml:space="preserve"> </w:t>
      </w:r>
      <w:r w:rsidR="00D11B57" w:rsidRPr="008C52BE">
        <w:rPr>
          <w:rFonts w:ascii="Aptos" w:hAnsi="Aptos" w:cs="Arial"/>
          <w:sz w:val="22"/>
          <w:szCs w:val="22"/>
        </w:rPr>
        <w:t xml:space="preserve">aktualnym </w:t>
      </w:r>
      <w:r w:rsidR="00DD45F0" w:rsidRPr="008C52BE">
        <w:rPr>
          <w:rFonts w:ascii="Aptos" w:hAnsi="Aptos" w:cs="Arial"/>
          <w:sz w:val="22"/>
          <w:szCs w:val="22"/>
        </w:rPr>
        <w:t>zatwierdzonym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0F2275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>niosku.</w:t>
      </w:r>
    </w:p>
    <w:p w14:paraId="310F791F" w14:textId="77777777" w:rsidR="004479FC" w:rsidRPr="008C52BE" w:rsidRDefault="004E28E0" w:rsidP="009A75C2">
      <w:pPr>
        <w:pStyle w:val="Tekstpodstawowy"/>
        <w:numPr>
          <w:ilvl w:val="0"/>
          <w:numId w:val="31"/>
        </w:numPr>
        <w:tabs>
          <w:tab w:val="clear" w:pos="360"/>
          <w:tab w:val="clear" w:pos="900"/>
          <w:tab w:val="num" w:pos="567"/>
        </w:tabs>
        <w:autoSpaceDE w:val="0"/>
        <w:autoSpaceDN w:val="0"/>
        <w:spacing w:line="276" w:lineRule="auto"/>
        <w:ind w:left="567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Okres, o którym mowa w ust. 1, dotyczy realizacji zadań w ramach Projektu</w:t>
      </w:r>
      <w:r w:rsidR="00D123B4" w:rsidRPr="008C52BE">
        <w:rPr>
          <w:rFonts w:ascii="Aptos" w:hAnsi="Aptos" w:cs="Arial"/>
          <w:sz w:val="22"/>
          <w:szCs w:val="22"/>
        </w:rPr>
        <w:t xml:space="preserve"> 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="006635E2" w:rsidRPr="008C52BE">
        <w:rPr>
          <w:rFonts w:ascii="Aptos" w:hAnsi="Aptos" w:cs="Arial"/>
          <w:sz w:val="22"/>
          <w:szCs w:val="22"/>
        </w:rPr>
        <w:t>.</w:t>
      </w:r>
      <w:r w:rsidR="00B718B1" w:rsidRPr="008C52BE">
        <w:rPr>
          <w:rFonts w:ascii="Aptos" w:hAnsi="Aptos" w:cs="Arial"/>
          <w:sz w:val="22"/>
          <w:szCs w:val="22"/>
        </w:rPr>
        <w:t xml:space="preserve"> </w:t>
      </w:r>
    </w:p>
    <w:p w14:paraId="39A6766D" w14:textId="357BCD33" w:rsidR="00AE4427" w:rsidRPr="008C52BE" w:rsidRDefault="00BE58C2" w:rsidP="009A75C2">
      <w:pPr>
        <w:pStyle w:val="Tekstpodstawowy"/>
        <w:numPr>
          <w:ilvl w:val="0"/>
          <w:numId w:val="31"/>
        </w:numPr>
        <w:tabs>
          <w:tab w:val="clear" w:pos="360"/>
          <w:tab w:val="clear" w:pos="900"/>
          <w:tab w:val="num" w:pos="567"/>
        </w:tabs>
        <w:autoSpaceDE w:val="0"/>
        <w:autoSpaceDN w:val="0"/>
        <w:spacing w:line="276" w:lineRule="auto"/>
        <w:ind w:left="567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Projekt </w:t>
      </w:r>
      <w:r w:rsidR="00D123B4" w:rsidRPr="008C52BE">
        <w:rPr>
          <w:rFonts w:ascii="Aptos" w:hAnsi="Aptos" w:cs="Arial"/>
          <w:sz w:val="22"/>
          <w:szCs w:val="22"/>
        </w:rPr>
        <w:t>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="00D123B4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jest realizowany zgodnie z </w:t>
      </w:r>
      <w:r w:rsidR="00A8168F" w:rsidRPr="00C96AD7">
        <w:rPr>
          <w:rFonts w:ascii="Aptos" w:hAnsi="Aptos" w:cs="Arial"/>
          <w:bCs/>
          <w:sz w:val="22"/>
          <w:szCs w:val="22"/>
        </w:rPr>
        <w:t xml:space="preserve">ustawą o </w:t>
      </w:r>
      <w:r w:rsidR="001C5605" w:rsidRPr="00C96AD7">
        <w:rPr>
          <w:rFonts w:ascii="Aptos" w:hAnsi="Aptos" w:cs="Arial"/>
          <w:bCs/>
          <w:sz w:val="22"/>
          <w:szCs w:val="22"/>
        </w:rPr>
        <w:t>rynku pracy i służbach zatrudnienia</w:t>
      </w:r>
      <w:r w:rsidR="001C5605" w:rsidRPr="00C96AD7">
        <w:rPr>
          <w:rFonts w:ascii="Aptos" w:hAnsi="Aptos" w:cs="Arial"/>
          <w:sz w:val="22"/>
          <w:szCs w:val="22"/>
        </w:rPr>
        <w:t xml:space="preserve"> </w:t>
      </w:r>
      <w:r w:rsidR="009A75C2">
        <w:rPr>
          <w:rFonts w:ascii="Aptos" w:hAnsi="Aptos" w:cs="Arial"/>
          <w:sz w:val="22"/>
          <w:szCs w:val="22"/>
        </w:rPr>
        <w:br/>
      </w:r>
      <w:r w:rsidR="000410C3" w:rsidRPr="008C52BE">
        <w:rPr>
          <w:rFonts w:ascii="Aptos" w:hAnsi="Aptos" w:cs="Arial"/>
          <w:sz w:val="22"/>
          <w:szCs w:val="22"/>
        </w:rPr>
        <w:t xml:space="preserve">oraz </w:t>
      </w:r>
      <w:r w:rsidR="006B65DD" w:rsidRPr="008C52BE">
        <w:rPr>
          <w:rFonts w:ascii="Aptos" w:hAnsi="Aptos" w:cs="Arial"/>
          <w:sz w:val="22"/>
          <w:szCs w:val="22"/>
        </w:rPr>
        <w:t>W</w:t>
      </w:r>
      <w:r w:rsidR="00D027B9" w:rsidRPr="008C52BE">
        <w:rPr>
          <w:rFonts w:ascii="Aptos" w:hAnsi="Aptos" w:cs="Arial"/>
          <w:sz w:val="22"/>
          <w:szCs w:val="22"/>
        </w:rPr>
        <w:t xml:space="preserve">ytycznymi </w:t>
      </w:r>
      <w:r w:rsidR="000A1FDE" w:rsidRPr="008C52BE">
        <w:rPr>
          <w:rFonts w:ascii="Aptos" w:hAnsi="Aptos" w:cs="Arial"/>
          <w:sz w:val="22"/>
          <w:szCs w:val="22"/>
        </w:rPr>
        <w:t>dotyczącymi realizacji projektów z udziałem środków Europejskiego Funduszu Społecznego Plus w</w:t>
      </w:r>
      <w:r w:rsidR="00C96AD7">
        <w:rPr>
          <w:rFonts w:ascii="Aptos" w:hAnsi="Aptos" w:cs="Arial"/>
          <w:sz w:val="22"/>
          <w:szCs w:val="22"/>
        </w:rPr>
        <w:t> </w:t>
      </w:r>
      <w:r w:rsidR="000A1FDE" w:rsidRPr="008C52BE">
        <w:rPr>
          <w:rFonts w:ascii="Aptos" w:hAnsi="Aptos" w:cs="Arial"/>
          <w:sz w:val="22"/>
          <w:szCs w:val="22"/>
        </w:rPr>
        <w:t>regionalnych programach na lata 2021-2027.</w:t>
      </w:r>
    </w:p>
    <w:p w14:paraId="4219F71C" w14:textId="77777777" w:rsidR="009D490C" w:rsidRPr="008C52BE" w:rsidRDefault="009D490C" w:rsidP="000B10CD">
      <w:pPr>
        <w:pStyle w:val="Nagwek2"/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</w:t>
      </w:r>
      <w:r w:rsidR="00DF6FE3" w:rsidRPr="008C52BE">
        <w:rPr>
          <w:rFonts w:ascii="Aptos" w:hAnsi="Aptos" w:cs="Arial"/>
          <w:sz w:val="22"/>
        </w:rPr>
        <w:t>4</w:t>
      </w:r>
      <w:r w:rsidRPr="008C52BE">
        <w:rPr>
          <w:rFonts w:ascii="Aptos" w:hAnsi="Aptos" w:cs="Arial"/>
          <w:sz w:val="22"/>
        </w:rPr>
        <w:t>.</w:t>
      </w:r>
    </w:p>
    <w:p w14:paraId="7929B9E5" w14:textId="77777777" w:rsidR="005147BA" w:rsidRPr="008C52BE" w:rsidRDefault="009D490C" w:rsidP="009A75C2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Beneficjent </w:t>
      </w:r>
      <w:r w:rsidR="00833677" w:rsidRPr="008C52BE">
        <w:rPr>
          <w:rFonts w:ascii="Aptos" w:hAnsi="Aptos" w:cs="Arial"/>
          <w:sz w:val="22"/>
          <w:szCs w:val="22"/>
        </w:rPr>
        <w:t xml:space="preserve">odpowiada za </w:t>
      </w:r>
      <w:r w:rsidRPr="008C52BE">
        <w:rPr>
          <w:rFonts w:ascii="Aptos" w:hAnsi="Aptos" w:cs="Arial"/>
          <w:sz w:val="22"/>
          <w:szCs w:val="22"/>
        </w:rPr>
        <w:t>realizacj</w:t>
      </w:r>
      <w:r w:rsidR="00673A43" w:rsidRPr="008C52BE">
        <w:rPr>
          <w:rFonts w:ascii="Aptos" w:hAnsi="Aptos" w:cs="Arial"/>
          <w:sz w:val="22"/>
          <w:szCs w:val="22"/>
        </w:rPr>
        <w:t>ę</w:t>
      </w:r>
      <w:r w:rsidRPr="008C52BE">
        <w:rPr>
          <w:rFonts w:ascii="Aptos" w:hAnsi="Aptos" w:cs="Arial"/>
          <w:sz w:val="22"/>
          <w:szCs w:val="22"/>
        </w:rPr>
        <w:t xml:space="preserve"> Projektu </w:t>
      </w:r>
      <w:r w:rsidR="00D123B4" w:rsidRPr="008C52BE">
        <w:rPr>
          <w:rFonts w:ascii="Aptos" w:hAnsi="Aptos" w:cs="Arial"/>
          <w:sz w:val="22"/>
          <w:szCs w:val="22"/>
        </w:rPr>
        <w:t>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="00D123B4" w:rsidRPr="008C52BE">
        <w:rPr>
          <w:rFonts w:ascii="Aptos" w:hAnsi="Aptos" w:cs="Arial"/>
          <w:sz w:val="22"/>
          <w:szCs w:val="22"/>
        </w:rPr>
        <w:t xml:space="preserve"> </w:t>
      </w:r>
      <w:r w:rsidR="0000105E" w:rsidRPr="008C52BE">
        <w:rPr>
          <w:rFonts w:ascii="Aptos" w:hAnsi="Aptos" w:cs="Arial"/>
          <w:sz w:val="22"/>
          <w:szCs w:val="22"/>
        </w:rPr>
        <w:t>zgodnie z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0F2275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>niosk</w:t>
      </w:r>
      <w:r w:rsidR="0000105E" w:rsidRPr="008C52BE">
        <w:rPr>
          <w:rFonts w:ascii="Aptos" w:hAnsi="Aptos" w:cs="Arial"/>
          <w:sz w:val="22"/>
          <w:szCs w:val="22"/>
        </w:rPr>
        <w:t>iem</w:t>
      </w:r>
      <w:r w:rsidR="00604F1D" w:rsidRPr="008C52BE">
        <w:rPr>
          <w:rFonts w:ascii="Aptos" w:hAnsi="Aptos" w:cs="Arial"/>
          <w:sz w:val="22"/>
          <w:szCs w:val="22"/>
        </w:rPr>
        <w:t xml:space="preserve">, w tym </w:t>
      </w:r>
      <w:r w:rsidR="00673A43" w:rsidRPr="008C52BE">
        <w:rPr>
          <w:rFonts w:ascii="Aptos" w:hAnsi="Aptos" w:cs="Arial"/>
          <w:sz w:val="22"/>
          <w:szCs w:val="22"/>
        </w:rPr>
        <w:t>za</w:t>
      </w:r>
      <w:r w:rsidR="005147BA" w:rsidRPr="008C52BE">
        <w:rPr>
          <w:rFonts w:ascii="Aptos" w:hAnsi="Aptos" w:cs="Arial"/>
          <w:sz w:val="22"/>
          <w:szCs w:val="22"/>
        </w:rPr>
        <w:t>:</w:t>
      </w:r>
      <w:r w:rsidR="006813F4" w:rsidRPr="008C52BE">
        <w:rPr>
          <w:rFonts w:ascii="Aptos" w:hAnsi="Aptos" w:cs="Arial"/>
          <w:sz w:val="22"/>
          <w:szCs w:val="22"/>
        </w:rPr>
        <w:tab/>
      </w:r>
    </w:p>
    <w:p w14:paraId="50CD8665" w14:textId="77777777" w:rsidR="00F34F6D" w:rsidRPr="008C52BE" w:rsidRDefault="00604F1D" w:rsidP="009A75C2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ind w:left="851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osiągni</w:t>
      </w:r>
      <w:r w:rsidR="006813F4" w:rsidRPr="008C52BE">
        <w:rPr>
          <w:rFonts w:ascii="Aptos" w:hAnsi="Aptos" w:cs="Arial"/>
          <w:sz w:val="22"/>
          <w:szCs w:val="22"/>
        </w:rPr>
        <w:t>ęci</w:t>
      </w:r>
      <w:r w:rsidR="00673A43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2447BF" w:rsidRPr="008C52BE">
        <w:rPr>
          <w:rFonts w:ascii="Aptos" w:hAnsi="Aptos" w:cs="Arial"/>
          <w:sz w:val="22"/>
          <w:szCs w:val="22"/>
        </w:rPr>
        <w:t xml:space="preserve">zadeklarowanych </w:t>
      </w:r>
      <w:r w:rsidRPr="008C52BE">
        <w:rPr>
          <w:rFonts w:ascii="Aptos" w:hAnsi="Aptos" w:cs="Arial"/>
          <w:sz w:val="22"/>
          <w:szCs w:val="22"/>
        </w:rPr>
        <w:t>wskaźników produktu</w:t>
      </w:r>
      <w:r w:rsidR="00691BAE" w:rsidRPr="008C52BE">
        <w:rPr>
          <w:rFonts w:ascii="Aptos" w:hAnsi="Aptos" w:cs="Arial"/>
          <w:sz w:val="22"/>
          <w:szCs w:val="22"/>
        </w:rPr>
        <w:t xml:space="preserve"> </w:t>
      </w:r>
      <w:r w:rsidR="00513DA5" w:rsidRPr="008C52BE">
        <w:rPr>
          <w:rFonts w:ascii="Aptos" w:hAnsi="Aptos" w:cs="Arial"/>
          <w:sz w:val="22"/>
          <w:szCs w:val="22"/>
        </w:rPr>
        <w:t xml:space="preserve">oraz </w:t>
      </w:r>
      <w:r w:rsidRPr="008C52BE">
        <w:rPr>
          <w:rFonts w:ascii="Aptos" w:hAnsi="Aptos" w:cs="Arial"/>
          <w:sz w:val="22"/>
          <w:szCs w:val="22"/>
        </w:rPr>
        <w:t xml:space="preserve">rezultatu </w:t>
      </w:r>
      <w:r w:rsidR="0067638F" w:rsidRPr="008C52BE">
        <w:rPr>
          <w:rFonts w:ascii="Aptos" w:hAnsi="Aptos" w:cs="Arial"/>
          <w:sz w:val="22"/>
          <w:szCs w:val="22"/>
        </w:rPr>
        <w:t xml:space="preserve">określonych we </w:t>
      </w:r>
      <w:r w:rsidR="000F2275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>niosk</w:t>
      </w:r>
      <w:r w:rsidR="0067638F" w:rsidRPr="008C52BE">
        <w:rPr>
          <w:rFonts w:ascii="Aptos" w:hAnsi="Aptos" w:cs="Arial"/>
          <w:sz w:val="22"/>
          <w:szCs w:val="22"/>
        </w:rPr>
        <w:t>u</w:t>
      </w:r>
      <w:r w:rsidR="00F44DAE" w:rsidRPr="008C52BE">
        <w:rPr>
          <w:rFonts w:ascii="Aptos" w:hAnsi="Aptos" w:cs="Arial"/>
          <w:sz w:val="22"/>
          <w:szCs w:val="22"/>
        </w:rPr>
        <w:t>;</w:t>
      </w:r>
    </w:p>
    <w:p w14:paraId="77A9A26F" w14:textId="77777777" w:rsidR="00F34F6D" w:rsidRPr="008C52BE" w:rsidRDefault="004450E0" w:rsidP="009A75C2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ind w:left="851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zbierani</w:t>
      </w:r>
      <w:r w:rsidR="00673A43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 xml:space="preserve"> danych </w:t>
      </w:r>
      <w:r w:rsidR="006E49B6" w:rsidRPr="008C52BE">
        <w:rPr>
          <w:rFonts w:ascii="Aptos" w:hAnsi="Aptos" w:cs="Arial"/>
          <w:sz w:val="22"/>
          <w:szCs w:val="22"/>
        </w:rPr>
        <w:t xml:space="preserve">osobowych </w:t>
      </w:r>
      <w:r w:rsidRPr="008C52BE">
        <w:rPr>
          <w:rFonts w:ascii="Aptos" w:hAnsi="Aptos" w:cs="Arial"/>
          <w:sz w:val="22"/>
          <w:szCs w:val="22"/>
        </w:rPr>
        <w:t xml:space="preserve">uczestników </w:t>
      </w:r>
      <w:r w:rsidR="006E49B6" w:rsidRPr="008C52BE">
        <w:rPr>
          <w:rFonts w:ascii="Aptos" w:hAnsi="Aptos" w:cs="Arial"/>
          <w:sz w:val="22"/>
          <w:szCs w:val="22"/>
        </w:rPr>
        <w:t xml:space="preserve">Projektu </w:t>
      </w:r>
      <w:r w:rsidR="00D123B4" w:rsidRPr="008C52BE">
        <w:rPr>
          <w:rFonts w:ascii="Aptos" w:hAnsi="Aptos" w:cs="Arial"/>
          <w:sz w:val="22"/>
          <w:szCs w:val="22"/>
        </w:rPr>
        <w:t>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="00D123B4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zgodnie z </w:t>
      </w:r>
      <w:r w:rsidR="00B16985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>ytyczny</w:t>
      </w:r>
      <w:r w:rsidR="006E49B6" w:rsidRPr="008C52BE">
        <w:rPr>
          <w:rFonts w:ascii="Aptos" w:hAnsi="Aptos" w:cs="Arial"/>
          <w:sz w:val="22"/>
          <w:szCs w:val="22"/>
        </w:rPr>
        <w:t>mi</w:t>
      </w:r>
      <w:r w:rsidR="00B16985" w:rsidRPr="008C52BE">
        <w:rPr>
          <w:rFonts w:ascii="Aptos" w:hAnsi="Aptos" w:cs="Arial"/>
          <w:sz w:val="22"/>
          <w:szCs w:val="22"/>
        </w:rPr>
        <w:t xml:space="preserve"> </w:t>
      </w:r>
      <w:r w:rsidR="00071CCB" w:rsidRPr="008C52BE">
        <w:rPr>
          <w:rFonts w:ascii="Aptos" w:hAnsi="Aptos" w:cs="Arial"/>
          <w:sz w:val="22"/>
          <w:szCs w:val="22"/>
        </w:rPr>
        <w:t>dotyczącymi</w:t>
      </w:r>
      <w:r w:rsidR="00B16985" w:rsidRPr="008C52BE">
        <w:rPr>
          <w:rFonts w:ascii="Aptos" w:hAnsi="Aptos" w:cs="Arial"/>
          <w:sz w:val="22"/>
          <w:szCs w:val="22"/>
        </w:rPr>
        <w:t xml:space="preserve"> monitorowania</w:t>
      </w:r>
      <w:r w:rsidR="00813596" w:rsidRPr="008C52BE">
        <w:rPr>
          <w:rFonts w:ascii="Aptos" w:hAnsi="Aptos" w:cs="Arial"/>
          <w:sz w:val="22"/>
          <w:szCs w:val="22"/>
        </w:rPr>
        <w:t>;</w:t>
      </w:r>
    </w:p>
    <w:p w14:paraId="41C9830C" w14:textId="77777777" w:rsidR="00F34F6D" w:rsidRPr="008C52BE" w:rsidRDefault="00AC660D" w:rsidP="009A75C2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ind w:left="851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realizację Projektu </w:t>
      </w:r>
      <w:r w:rsidR="00C107CB" w:rsidRPr="008C52BE">
        <w:rPr>
          <w:rFonts w:ascii="Aptos" w:hAnsi="Aptos" w:cs="Arial"/>
          <w:sz w:val="22"/>
          <w:szCs w:val="22"/>
        </w:rPr>
        <w:t>EFS+</w:t>
      </w:r>
      <w:r w:rsidR="00D123B4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 oparciu o jego zakres rzeczowy określony we Wniosku;</w:t>
      </w:r>
    </w:p>
    <w:p w14:paraId="6AB52D9C" w14:textId="238B3BCC" w:rsidR="00F34F6D" w:rsidRPr="008C52BE" w:rsidRDefault="008757D2" w:rsidP="009A75C2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ind w:left="851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przetwarzanie danych </w:t>
      </w:r>
      <w:r w:rsidR="006E49B6" w:rsidRPr="008C52BE">
        <w:rPr>
          <w:rFonts w:ascii="Aptos" w:hAnsi="Aptos" w:cs="Arial"/>
          <w:sz w:val="22"/>
          <w:szCs w:val="22"/>
        </w:rPr>
        <w:t xml:space="preserve">osobowych </w:t>
      </w:r>
      <w:r w:rsidRPr="008C52BE">
        <w:rPr>
          <w:rFonts w:ascii="Aptos" w:hAnsi="Aptos" w:cs="Arial"/>
          <w:sz w:val="22"/>
          <w:szCs w:val="22"/>
        </w:rPr>
        <w:t xml:space="preserve">zgodnie z </w:t>
      </w:r>
      <w:r w:rsidR="006F3CFF" w:rsidRPr="008C52BE">
        <w:rPr>
          <w:rFonts w:ascii="Aptos" w:hAnsi="Aptos" w:cs="Arial"/>
          <w:sz w:val="22"/>
          <w:szCs w:val="22"/>
        </w:rPr>
        <w:t>RODO</w:t>
      </w:r>
      <w:r w:rsidR="00E04657" w:rsidRPr="008C52BE">
        <w:rPr>
          <w:rFonts w:ascii="Aptos" w:hAnsi="Aptos" w:cs="Arial"/>
          <w:sz w:val="22"/>
          <w:szCs w:val="22"/>
        </w:rPr>
        <w:t xml:space="preserve"> oraz innymi przepisami Unii Europejskiej </w:t>
      </w:r>
      <w:r w:rsidR="009D508A">
        <w:rPr>
          <w:rFonts w:ascii="Aptos" w:hAnsi="Aptos" w:cs="Arial"/>
          <w:sz w:val="22"/>
          <w:szCs w:val="22"/>
        </w:rPr>
        <w:br/>
      </w:r>
      <w:r w:rsidR="00E04657" w:rsidRPr="008C52BE">
        <w:rPr>
          <w:rFonts w:ascii="Aptos" w:hAnsi="Aptos" w:cs="Arial"/>
          <w:sz w:val="22"/>
          <w:szCs w:val="22"/>
        </w:rPr>
        <w:t>lub prawa krajowego dotyczącymi ochrony danych osobowych, z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="00E04657" w:rsidRPr="008C52BE">
        <w:rPr>
          <w:rFonts w:ascii="Aptos" w:hAnsi="Aptos" w:cs="Arial"/>
          <w:sz w:val="22"/>
          <w:szCs w:val="22"/>
        </w:rPr>
        <w:t>zachowaniem należytej</w:t>
      </w:r>
      <w:r w:rsidR="0074413E">
        <w:rPr>
          <w:rFonts w:ascii="Aptos" w:hAnsi="Aptos" w:cs="Arial"/>
          <w:sz w:val="22"/>
          <w:szCs w:val="22"/>
        </w:rPr>
        <w:t xml:space="preserve"> </w:t>
      </w:r>
      <w:r w:rsidR="00E04657" w:rsidRPr="008C52BE">
        <w:rPr>
          <w:rFonts w:ascii="Aptos" w:hAnsi="Aptos" w:cs="Arial"/>
          <w:sz w:val="22"/>
          <w:szCs w:val="22"/>
        </w:rPr>
        <w:t>staranności</w:t>
      </w:r>
      <w:r w:rsidRPr="008C52BE">
        <w:rPr>
          <w:rFonts w:ascii="Aptos" w:hAnsi="Aptos" w:cs="Arial"/>
          <w:sz w:val="22"/>
          <w:szCs w:val="22"/>
        </w:rPr>
        <w:t>;</w:t>
      </w:r>
    </w:p>
    <w:p w14:paraId="43A3BA19" w14:textId="543C62B5" w:rsidR="009D3B86" w:rsidRPr="008C52BE" w:rsidRDefault="009D3B86" w:rsidP="009A75C2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ind w:left="851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zbierania danych osobowych uczestników Projektu zgodnie z § </w:t>
      </w:r>
      <w:r w:rsidR="00336584">
        <w:rPr>
          <w:rFonts w:ascii="Aptos" w:hAnsi="Aptos" w:cs="Arial"/>
          <w:sz w:val="22"/>
          <w:szCs w:val="22"/>
        </w:rPr>
        <w:t>20</w:t>
      </w:r>
      <w:r w:rsidR="00DA4CD1" w:rsidRPr="008C52BE">
        <w:rPr>
          <w:rFonts w:ascii="Aptos" w:hAnsi="Aptos" w:cs="Arial"/>
          <w:sz w:val="22"/>
          <w:szCs w:val="22"/>
        </w:rPr>
        <w:t>;</w:t>
      </w:r>
    </w:p>
    <w:p w14:paraId="7B2737A8" w14:textId="6B765BC8" w:rsidR="00F44DAE" w:rsidRPr="008C52BE" w:rsidRDefault="00813596" w:rsidP="009A75C2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ind w:left="851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zapewnienie </w:t>
      </w:r>
      <w:r w:rsidR="000871C2" w:rsidRPr="008C52BE">
        <w:rPr>
          <w:rFonts w:ascii="Aptos" w:hAnsi="Aptos" w:cs="Arial"/>
          <w:sz w:val="22"/>
          <w:szCs w:val="22"/>
        </w:rPr>
        <w:t xml:space="preserve">stosowania </w:t>
      </w:r>
      <w:r w:rsidRPr="008C52BE">
        <w:rPr>
          <w:rFonts w:ascii="Aptos" w:hAnsi="Aptos" w:cs="Arial"/>
          <w:sz w:val="22"/>
          <w:szCs w:val="22"/>
        </w:rPr>
        <w:t xml:space="preserve">zasady równości szans </w:t>
      </w:r>
      <w:r w:rsidR="000871C2" w:rsidRPr="008C52BE">
        <w:rPr>
          <w:rFonts w:ascii="Aptos" w:hAnsi="Aptos" w:cs="Arial"/>
          <w:sz w:val="22"/>
          <w:szCs w:val="22"/>
        </w:rPr>
        <w:t>i niedyskryminacji</w:t>
      </w:r>
      <w:r w:rsidR="00385E77" w:rsidRPr="008C52BE">
        <w:rPr>
          <w:rFonts w:ascii="Aptos" w:hAnsi="Aptos" w:cs="Arial"/>
          <w:sz w:val="22"/>
          <w:szCs w:val="22"/>
        </w:rPr>
        <w:t xml:space="preserve">, w tym dostępności </w:t>
      </w:r>
      <w:r w:rsidR="009A75C2">
        <w:rPr>
          <w:rFonts w:ascii="Aptos" w:hAnsi="Aptos" w:cs="Arial"/>
          <w:sz w:val="22"/>
          <w:szCs w:val="22"/>
        </w:rPr>
        <w:br/>
      </w:r>
      <w:r w:rsidR="00385E77" w:rsidRPr="008C52BE">
        <w:rPr>
          <w:rFonts w:ascii="Aptos" w:hAnsi="Aptos" w:cs="Arial"/>
          <w:sz w:val="22"/>
          <w:szCs w:val="22"/>
        </w:rPr>
        <w:t>dla osób z</w:t>
      </w:r>
      <w:r w:rsidR="005A1240">
        <w:rPr>
          <w:rFonts w:ascii="Aptos" w:hAnsi="Aptos" w:cs="Arial"/>
          <w:sz w:val="22"/>
          <w:szCs w:val="22"/>
        </w:rPr>
        <w:t> </w:t>
      </w:r>
      <w:r w:rsidR="00385E77" w:rsidRPr="008C52BE">
        <w:rPr>
          <w:rFonts w:ascii="Aptos" w:hAnsi="Aptos" w:cs="Arial"/>
          <w:sz w:val="22"/>
          <w:szCs w:val="22"/>
        </w:rPr>
        <w:t>niepełnosprawnościami</w:t>
      </w:r>
      <w:r w:rsidR="001D2939" w:rsidRPr="008C52BE">
        <w:rPr>
          <w:rFonts w:ascii="Aptos" w:hAnsi="Aptos" w:cs="Arial"/>
          <w:sz w:val="22"/>
          <w:szCs w:val="22"/>
        </w:rPr>
        <w:t xml:space="preserve"> </w:t>
      </w:r>
      <w:r w:rsidR="000871C2" w:rsidRPr="008C52BE">
        <w:rPr>
          <w:rFonts w:ascii="Aptos" w:hAnsi="Aptos" w:cs="Arial"/>
          <w:sz w:val="22"/>
          <w:szCs w:val="22"/>
        </w:rPr>
        <w:t>a także równości kobiet i mężczyzn</w:t>
      </w:r>
      <w:r w:rsidRPr="008C52BE">
        <w:rPr>
          <w:rFonts w:ascii="Aptos" w:hAnsi="Aptos" w:cs="Arial"/>
          <w:sz w:val="22"/>
          <w:szCs w:val="22"/>
        </w:rPr>
        <w:t>, zgodnie z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Wytycznymi </w:t>
      </w:r>
      <w:r w:rsidR="00DF72E7" w:rsidRPr="008C52BE">
        <w:rPr>
          <w:rFonts w:ascii="Aptos" w:hAnsi="Aptos" w:cs="Arial"/>
          <w:sz w:val="22"/>
          <w:szCs w:val="22"/>
        </w:rPr>
        <w:t>dotyczącymi zasad równościowych</w:t>
      </w:r>
      <w:r w:rsidR="00D54548" w:rsidRPr="008C52BE">
        <w:rPr>
          <w:rFonts w:ascii="Aptos" w:hAnsi="Aptos" w:cs="Arial"/>
          <w:sz w:val="22"/>
          <w:szCs w:val="22"/>
        </w:rPr>
        <w:t>,</w:t>
      </w:r>
      <w:r w:rsidRPr="008C52BE">
        <w:rPr>
          <w:rFonts w:ascii="Aptos" w:hAnsi="Aptos" w:cs="Arial"/>
          <w:sz w:val="22"/>
          <w:szCs w:val="22"/>
        </w:rPr>
        <w:t xml:space="preserve"> zamieszczon</w:t>
      </w:r>
      <w:r w:rsidR="0015457A" w:rsidRPr="008C52BE">
        <w:rPr>
          <w:rFonts w:ascii="Aptos" w:hAnsi="Aptos" w:cs="Arial"/>
          <w:sz w:val="22"/>
          <w:szCs w:val="22"/>
        </w:rPr>
        <w:t>ymi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66653A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66653A" w:rsidRPr="008C52BE">
        <w:rPr>
          <w:rFonts w:ascii="Aptos" w:hAnsi="Aptos" w:cs="Arial"/>
          <w:sz w:val="22"/>
          <w:szCs w:val="22"/>
        </w:rPr>
        <w:t>S</w:t>
      </w:r>
      <w:r w:rsidR="005A2E04" w:rsidRPr="008C52BE">
        <w:rPr>
          <w:rFonts w:ascii="Aptos" w:hAnsi="Aptos" w:cs="Arial"/>
          <w:sz w:val="22"/>
          <w:szCs w:val="22"/>
        </w:rPr>
        <w:t xml:space="preserve">erwisie </w:t>
      </w:r>
      <w:r w:rsidR="00DF72E7" w:rsidRPr="008C52BE">
        <w:rPr>
          <w:rFonts w:ascii="Aptos" w:hAnsi="Aptos" w:cs="Arial"/>
          <w:sz w:val="22"/>
          <w:szCs w:val="22"/>
        </w:rPr>
        <w:t>FEM 2021-2027</w:t>
      </w:r>
      <w:r w:rsidR="00B728D1" w:rsidRPr="008C52BE">
        <w:rPr>
          <w:rFonts w:ascii="Aptos" w:hAnsi="Aptos" w:cs="Arial"/>
          <w:sz w:val="22"/>
          <w:szCs w:val="22"/>
        </w:rPr>
        <w:t>;</w:t>
      </w:r>
    </w:p>
    <w:p w14:paraId="2A8F1B6C" w14:textId="7409E4CF" w:rsidR="009A793E" w:rsidRPr="008C52BE" w:rsidRDefault="00B728D1" w:rsidP="009A75C2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ind w:left="851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udzielenie pomocy publicznej lub pomocy de </w:t>
      </w:r>
      <w:proofErr w:type="spellStart"/>
      <w:r w:rsidRPr="008C52BE">
        <w:rPr>
          <w:rFonts w:ascii="Aptos" w:hAnsi="Aptos" w:cs="Arial"/>
          <w:sz w:val="22"/>
          <w:szCs w:val="22"/>
        </w:rPr>
        <w:t>minimis</w:t>
      </w:r>
      <w:proofErr w:type="spellEnd"/>
      <w:r w:rsidRPr="008C52BE">
        <w:rPr>
          <w:rFonts w:ascii="Aptos" w:hAnsi="Aptos" w:cs="Arial"/>
          <w:sz w:val="22"/>
          <w:szCs w:val="22"/>
        </w:rPr>
        <w:t xml:space="preserve"> w ramach Projektu 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 xml:space="preserve"> i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wykonanie obowiązków z tym związanych wynikających z przepisów powszechnie obowiązujących,</w:t>
      </w:r>
      <w:r w:rsidR="00003B8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</w:t>
      </w:r>
      <w:r w:rsidR="005A1240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szczególności ustawy z dnia 30 kwietnia 2004 r. o postępowaniu w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sprawach dotyczących pomocy publicznej (</w:t>
      </w:r>
      <w:r w:rsidRPr="00C96AD7">
        <w:rPr>
          <w:rFonts w:ascii="Aptos" w:hAnsi="Aptos" w:cs="Arial"/>
          <w:sz w:val="22"/>
          <w:szCs w:val="22"/>
        </w:rPr>
        <w:t xml:space="preserve">Dz. U. z </w:t>
      </w:r>
      <w:r w:rsidR="00C46E69" w:rsidRPr="00C96AD7">
        <w:rPr>
          <w:rFonts w:ascii="Aptos" w:hAnsi="Aptos" w:cs="Arial"/>
          <w:sz w:val="22"/>
          <w:szCs w:val="22"/>
        </w:rPr>
        <w:t>202</w:t>
      </w:r>
      <w:r w:rsidR="0039791F" w:rsidRPr="00C96AD7">
        <w:rPr>
          <w:rFonts w:ascii="Aptos" w:hAnsi="Aptos" w:cs="Arial"/>
          <w:sz w:val="22"/>
          <w:szCs w:val="22"/>
        </w:rPr>
        <w:t>5</w:t>
      </w:r>
      <w:r w:rsidR="00C46E69" w:rsidRPr="00C96AD7">
        <w:rPr>
          <w:rFonts w:ascii="Aptos" w:hAnsi="Aptos" w:cs="Arial"/>
          <w:sz w:val="22"/>
          <w:szCs w:val="22"/>
        </w:rPr>
        <w:t xml:space="preserve"> </w:t>
      </w:r>
      <w:r w:rsidRPr="00C96AD7">
        <w:rPr>
          <w:rFonts w:ascii="Aptos" w:hAnsi="Aptos" w:cs="Arial"/>
          <w:sz w:val="22"/>
          <w:szCs w:val="22"/>
        </w:rPr>
        <w:t xml:space="preserve">r. poz. </w:t>
      </w:r>
      <w:r w:rsidR="0039791F" w:rsidRPr="00C96AD7">
        <w:rPr>
          <w:rFonts w:ascii="Aptos" w:hAnsi="Aptos" w:cs="Arial"/>
          <w:sz w:val="22"/>
          <w:szCs w:val="22"/>
        </w:rPr>
        <w:t>468</w:t>
      </w:r>
      <w:r w:rsidR="002625DF">
        <w:rPr>
          <w:rFonts w:ascii="Aptos" w:hAnsi="Aptos" w:cs="Arial"/>
          <w:sz w:val="22"/>
          <w:szCs w:val="22"/>
        </w:rPr>
        <w:t xml:space="preserve">, z </w:t>
      </w:r>
      <w:proofErr w:type="spellStart"/>
      <w:r w:rsidR="002625DF">
        <w:rPr>
          <w:rFonts w:ascii="Aptos" w:hAnsi="Aptos" w:cs="Arial"/>
          <w:sz w:val="22"/>
          <w:szCs w:val="22"/>
        </w:rPr>
        <w:t>późn</w:t>
      </w:r>
      <w:proofErr w:type="spellEnd"/>
      <w:r w:rsidR="002625DF">
        <w:rPr>
          <w:rFonts w:ascii="Aptos" w:hAnsi="Aptos" w:cs="Arial"/>
          <w:sz w:val="22"/>
          <w:szCs w:val="22"/>
        </w:rPr>
        <w:t>. zm.</w:t>
      </w:r>
      <w:r w:rsidRPr="00C96AD7">
        <w:rPr>
          <w:rFonts w:ascii="Aptos" w:hAnsi="Aptos" w:cs="Arial"/>
          <w:sz w:val="22"/>
          <w:szCs w:val="22"/>
        </w:rPr>
        <w:t xml:space="preserve">) </w:t>
      </w:r>
      <w:r w:rsidR="00DA56C2" w:rsidRPr="00DA56C2">
        <w:rPr>
          <w:rFonts w:ascii="Aptos" w:hAnsi="Aptos" w:cs="Arial"/>
          <w:sz w:val="22"/>
          <w:szCs w:val="22"/>
        </w:rPr>
        <w:t xml:space="preserve">oraz </w:t>
      </w:r>
      <w:r w:rsidR="00DA56C2" w:rsidRPr="00F55428">
        <w:rPr>
          <w:rFonts w:ascii="Aptos" w:hAnsi="Aptos" w:cs="Arial"/>
          <w:sz w:val="22"/>
          <w:szCs w:val="22"/>
        </w:rPr>
        <w:t>przepisów wykonawczych wydanych na podstawie ustawy z dnia 20 marca 2025 r. o rynku pracy i służbach zatrudnienia, obowiązujących w dniu udzielania pomocy</w:t>
      </w:r>
      <w:r w:rsidR="00DA56C2" w:rsidRPr="00DA56C2">
        <w:rPr>
          <w:rFonts w:ascii="Aptos" w:hAnsi="Aptos" w:cs="Arial"/>
          <w:sz w:val="22"/>
          <w:szCs w:val="22"/>
        </w:rPr>
        <w:t xml:space="preserve">, </w:t>
      </w:r>
      <w:r w:rsidR="00DA56C2">
        <w:rPr>
          <w:rFonts w:ascii="Aptos" w:hAnsi="Aptos" w:cs="Arial"/>
          <w:sz w:val="22"/>
          <w:szCs w:val="22"/>
        </w:rPr>
        <w:t xml:space="preserve">a także </w:t>
      </w:r>
      <w:r w:rsidR="00DA56C2" w:rsidRPr="008C52BE">
        <w:rPr>
          <w:rFonts w:ascii="Aptos" w:hAnsi="Aptos" w:cs="Arial"/>
          <w:sz w:val="22"/>
          <w:szCs w:val="22"/>
        </w:rPr>
        <w:t xml:space="preserve"> </w:t>
      </w:r>
      <w:r w:rsidR="00D923AA" w:rsidRPr="008C52BE">
        <w:rPr>
          <w:rFonts w:ascii="Aptos" w:hAnsi="Aptos" w:cs="Arial"/>
          <w:sz w:val="22"/>
          <w:szCs w:val="22"/>
        </w:rPr>
        <w:t>weryfikację</w:t>
      </w:r>
      <w:r w:rsidRPr="008C52BE">
        <w:rPr>
          <w:rFonts w:ascii="Aptos" w:hAnsi="Aptos" w:cs="Arial"/>
          <w:sz w:val="22"/>
          <w:szCs w:val="22"/>
        </w:rPr>
        <w:t xml:space="preserve"> poziomu otrzymanej pomocy</w:t>
      </w:r>
      <w:r w:rsidR="00054C1E" w:rsidRPr="008C52BE">
        <w:rPr>
          <w:rFonts w:ascii="Aptos" w:hAnsi="Aptos" w:cs="Arial"/>
          <w:sz w:val="22"/>
          <w:szCs w:val="22"/>
        </w:rPr>
        <w:t xml:space="preserve"> </w:t>
      </w:r>
      <w:r w:rsidR="00F55428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w Systemie Udostępniania Danych o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Pomocy Publicznej przed udzieleniem pomocy de </w:t>
      </w:r>
      <w:proofErr w:type="spellStart"/>
      <w:r w:rsidRPr="008C52BE">
        <w:rPr>
          <w:rFonts w:ascii="Aptos" w:hAnsi="Aptos" w:cs="Arial"/>
          <w:sz w:val="22"/>
          <w:szCs w:val="22"/>
        </w:rPr>
        <w:t>minimis</w:t>
      </w:r>
      <w:proofErr w:type="spellEnd"/>
      <w:r w:rsidR="00BE1524" w:rsidRPr="008C52BE">
        <w:rPr>
          <w:rFonts w:ascii="Aptos" w:hAnsi="Aptos" w:cs="Arial"/>
          <w:sz w:val="22"/>
          <w:szCs w:val="22"/>
        </w:rPr>
        <w:t>.</w:t>
      </w:r>
      <w:r w:rsidR="007257CD" w:rsidRPr="008C52BE">
        <w:rPr>
          <w:rFonts w:ascii="Aptos" w:hAnsi="Aptos" w:cs="Arial"/>
          <w:sz w:val="22"/>
          <w:szCs w:val="22"/>
        </w:rPr>
        <w:t xml:space="preserve"> </w:t>
      </w:r>
    </w:p>
    <w:p w14:paraId="4F1BCD95" w14:textId="77777777" w:rsidR="009A793E" w:rsidRPr="008C52BE" w:rsidRDefault="009A793E" w:rsidP="009A75C2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Projekt EFS+ będzie realizowany przez</w:t>
      </w:r>
      <w:r w:rsidRPr="008C52BE">
        <w:rPr>
          <w:rFonts w:ascii="Aptos" w:hAnsi="Aptos" w:cs="Arial"/>
          <w:sz w:val="22"/>
          <w:szCs w:val="22"/>
          <w:vertAlign w:val="superscript"/>
        </w:rPr>
        <w:footnoteReference w:id="7"/>
      </w:r>
      <w:r w:rsidRPr="008C52BE">
        <w:rPr>
          <w:rFonts w:ascii="Aptos" w:hAnsi="Aptos" w:cs="Arial"/>
          <w:sz w:val="22"/>
          <w:szCs w:val="22"/>
          <w:vertAlign w:val="superscript"/>
        </w:rPr>
        <w:t>)</w:t>
      </w:r>
      <w:r w:rsidRPr="008C52BE">
        <w:rPr>
          <w:rFonts w:ascii="Aptos" w:hAnsi="Aptos" w:cs="Arial"/>
          <w:sz w:val="22"/>
          <w:szCs w:val="22"/>
        </w:rPr>
        <w:t>: ………………………………</w:t>
      </w:r>
      <w:r w:rsidR="005A1240">
        <w:rPr>
          <w:rFonts w:ascii="Aptos" w:hAnsi="Aptos" w:cs="Arial"/>
          <w:sz w:val="22"/>
          <w:szCs w:val="22"/>
        </w:rPr>
        <w:t>………………………………</w:t>
      </w:r>
      <w:proofErr w:type="gramStart"/>
      <w:r w:rsidR="005A1240">
        <w:rPr>
          <w:rFonts w:ascii="Aptos" w:hAnsi="Aptos" w:cs="Arial"/>
          <w:sz w:val="22"/>
          <w:szCs w:val="22"/>
        </w:rPr>
        <w:t>…….</w:t>
      </w:r>
      <w:proofErr w:type="gramEnd"/>
      <w:r w:rsidR="005A1240">
        <w:rPr>
          <w:rFonts w:ascii="Aptos" w:hAnsi="Aptos" w:cs="Arial"/>
          <w:sz w:val="22"/>
          <w:szCs w:val="22"/>
        </w:rPr>
        <w:t>.</w:t>
      </w:r>
      <w:r w:rsidRPr="008C52BE">
        <w:rPr>
          <w:rFonts w:ascii="Aptos" w:hAnsi="Aptos" w:cs="Arial"/>
          <w:sz w:val="22"/>
          <w:szCs w:val="22"/>
        </w:rPr>
        <w:t>…………</w:t>
      </w:r>
    </w:p>
    <w:p w14:paraId="78AAB4AD" w14:textId="35A48964" w:rsidR="004755F9" w:rsidRPr="008C52BE" w:rsidRDefault="00CD20AF" w:rsidP="009A75C2">
      <w:pPr>
        <w:pStyle w:val="Tekstpodstawowy"/>
        <w:numPr>
          <w:ilvl w:val="0"/>
          <w:numId w:val="32"/>
        </w:numPr>
        <w:tabs>
          <w:tab w:val="clear" w:pos="900"/>
          <w:tab w:val="left" w:pos="-2160"/>
        </w:tabs>
        <w:suppressAutoHyphens/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Beneficjent oświadcza, że zapoznał się z treścią i zobowiązuje się do stosowania wytycznych obowiązujących na dzień ogłoszenia naboru projektów niekonkurencyjnych tj.: Wytycznych </w:t>
      </w:r>
      <w:r w:rsidR="009777DE" w:rsidRPr="008C52BE">
        <w:rPr>
          <w:rFonts w:ascii="Aptos" w:hAnsi="Aptos" w:cs="Arial"/>
          <w:sz w:val="22"/>
          <w:szCs w:val="22"/>
        </w:rPr>
        <w:t>dotyczących</w:t>
      </w:r>
      <w:r w:rsidRPr="008C52BE">
        <w:rPr>
          <w:rFonts w:ascii="Aptos" w:hAnsi="Aptos" w:cs="Arial"/>
          <w:sz w:val="22"/>
          <w:szCs w:val="22"/>
        </w:rPr>
        <w:t xml:space="preserve"> monitorowania, Wytycznych dotyczących zasad równościowych, Wytycznych dotyczących kwalifikowalności, Wytycznych dotyczących realizacji projektów z</w:t>
      </w:r>
      <w:r w:rsidR="00985E6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udziałem środków Europejskiego Funduszu Społecznego Plus w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regionalnych programach na lata 2021-2027, Wytycznych dotyczących warunków gromadzenia i przekazywania danych w postaci elektronicznej na lata 2021-2027, Wytycznych dotyczących kontroli realizacji programów polityki spójności na lata 2021-2027, Wytycznych dotyczących sposobu korygowania </w:t>
      </w:r>
      <w:r w:rsidR="005A1240">
        <w:rPr>
          <w:rFonts w:ascii="Aptos" w:hAnsi="Aptos" w:cs="Arial"/>
          <w:sz w:val="22"/>
          <w:szCs w:val="22"/>
        </w:rPr>
        <w:t>nieprawidłowości</w:t>
      </w:r>
      <w:r w:rsidRPr="008C52BE">
        <w:rPr>
          <w:rFonts w:ascii="Aptos" w:hAnsi="Aptos" w:cs="Arial"/>
          <w:sz w:val="22"/>
          <w:szCs w:val="22"/>
        </w:rPr>
        <w:t xml:space="preserve"> na lata 2021-2027, Wytycznych dotyczących informacji i promocji Funduszy Europejskich na lata 2021-2027 </w:t>
      </w:r>
      <w:r w:rsidR="009C2956" w:rsidRPr="008C52BE">
        <w:rPr>
          <w:rFonts w:ascii="Aptos" w:hAnsi="Aptos" w:cs="Arial"/>
          <w:sz w:val="22"/>
          <w:szCs w:val="22"/>
        </w:rPr>
        <w:t>oraz zobowiązuje się do ich stosowania podczas realizacji Projektu</w:t>
      </w:r>
      <w:r w:rsidR="00D123B4" w:rsidRPr="008C52BE">
        <w:rPr>
          <w:rFonts w:ascii="Aptos" w:hAnsi="Aptos" w:cs="Arial"/>
          <w:sz w:val="22"/>
          <w:szCs w:val="22"/>
        </w:rPr>
        <w:t xml:space="preserve"> 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="00D027B9" w:rsidRPr="008C52BE">
        <w:rPr>
          <w:rFonts w:ascii="Aptos" w:hAnsi="Aptos" w:cs="Arial"/>
          <w:sz w:val="22"/>
          <w:szCs w:val="22"/>
        </w:rPr>
        <w:t>,</w:t>
      </w:r>
      <w:r w:rsidR="009C2956" w:rsidRPr="008C52BE">
        <w:rPr>
          <w:rFonts w:ascii="Aptos" w:hAnsi="Aptos" w:cs="Arial"/>
          <w:sz w:val="22"/>
          <w:szCs w:val="22"/>
        </w:rPr>
        <w:t xml:space="preserve"> z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="009C2956" w:rsidRPr="008C52BE">
        <w:rPr>
          <w:rFonts w:ascii="Aptos" w:hAnsi="Aptos" w:cs="Arial"/>
          <w:sz w:val="22"/>
          <w:szCs w:val="22"/>
        </w:rPr>
        <w:t>uwzględnieniem</w:t>
      </w:r>
      <w:r w:rsidR="00501AE3" w:rsidRPr="008C52BE">
        <w:rPr>
          <w:rFonts w:ascii="Aptos" w:hAnsi="Aptos" w:cs="Arial"/>
          <w:sz w:val="22"/>
          <w:szCs w:val="22"/>
        </w:rPr>
        <w:t xml:space="preserve"> ust. </w:t>
      </w:r>
      <w:r w:rsidR="00280C3C" w:rsidRPr="008C52BE">
        <w:rPr>
          <w:rFonts w:ascii="Aptos" w:hAnsi="Aptos" w:cs="Arial"/>
          <w:sz w:val="22"/>
          <w:szCs w:val="22"/>
        </w:rPr>
        <w:t>7</w:t>
      </w:r>
      <w:r w:rsidR="004A2891" w:rsidRPr="008C52BE">
        <w:rPr>
          <w:rFonts w:ascii="Aptos" w:hAnsi="Aptos" w:cs="Arial"/>
          <w:sz w:val="22"/>
          <w:szCs w:val="22"/>
        </w:rPr>
        <w:t xml:space="preserve">, </w:t>
      </w:r>
      <w:r w:rsidRPr="008C52BE">
        <w:rPr>
          <w:rFonts w:ascii="Aptos" w:hAnsi="Aptos" w:cs="Arial"/>
          <w:sz w:val="22"/>
          <w:szCs w:val="22"/>
        </w:rPr>
        <w:t>8</w:t>
      </w:r>
      <w:r w:rsidR="00E85904" w:rsidRPr="008C52BE">
        <w:rPr>
          <w:rFonts w:ascii="Aptos" w:hAnsi="Aptos" w:cs="Arial"/>
          <w:sz w:val="22"/>
          <w:szCs w:val="22"/>
        </w:rPr>
        <w:t>.</w:t>
      </w:r>
    </w:p>
    <w:p w14:paraId="47E25219" w14:textId="004639A4" w:rsidR="009D490C" w:rsidRPr="008C52BE" w:rsidRDefault="00AC660D" w:rsidP="009A75C2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Beneficjent zobowiązuje się niezwłocznie poinformować Instytucję Pośredniczącą </w:t>
      </w:r>
      <w:r w:rsidR="009A75C2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 xml:space="preserve">za pośrednictwem </w:t>
      </w:r>
      <w:r w:rsidR="008360AE" w:rsidRPr="008C52BE">
        <w:rPr>
          <w:rFonts w:ascii="Aptos" w:hAnsi="Aptos" w:cs="Arial"/>
          <w:sz w:val="22"/>
          <w:szCs w:val="22"/>
        </w:rPr>
        <w:t>CST</w:t>
      </w:r>
      <w:r w:rsidR="00FA01E1" w:rsidRPr="008C52BE">
        <w:rPr>
          <w:rFonts w:ascii="Aptos" w:hAnsi="Aptos" w:cs="Arial"/>
          <w:sz w:val="22"/>
          <w:szCs w:val="22"/>
        </w:rPr>
        <w:t xml:space="preserve">2021 </w:t>
      </w:r>
      <w:r w:rsidRPr="008C52BE">
        <w:rPr>
          <w:rFonts w:ascii="Aptos" w:hAnsi="Aptos" w:cs="Arial"/>
          <w:sz w:val="22"/>
          <w:szCs w:val="22"/>
        </w:rPr>
        <w:t>wraz ze składanym wnioskiem o płatność lub pisemnie</w:t>
      </w:r>
      <w:r w:rsidR="007D5BEB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o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problemach</w:t>
      </w:r>
      <w:r w:rsidR="00C96AD7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lastRenderedPageBreak/>
        <w:t>w</w:t>
      </w:r>
      <w:r w:rsidR="005A1240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realizacji Projektu</w:t>
      </w:r>
      <w:r w:rsidR="00D123B4" w:rsidRPr="008C52BE">
        <w:rPr>
          <w:rFonts w:ascii="Aptos" w:hAnsi="Aptos" w:cs="Arial"/>
          <w:sz w:val="22"/>
          <w:szCs w:val="22"/>
        </w:rPr>
        <w:t xml:space="preserve"> 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>, w szczególności o zamiarze zaprzestania jego realizacji lub</w:t>
      </w:r>
      <w:r w:rsidR="00003B8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o zagrożeniu nieosiągnięcia zaplanowanych wskaźników Projektu</w:t>
      </w:r>
      <w:r w:rsidR="00D123B4" w:rsidRPr="008C52BE">
        <w:rPr>
          <w:rFonts w:ascii="Aptos" w:hAnsi="Aptos" w:cs="Arial"/>
          <w:sz w:val="22"/>
          <w:szCs w:val="22"/>
        </w:rPr>
        <w:t xml:space="preserve"> 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>.</w:t>
      </w:r>
    </w:p>
    <w:p w14:paraId="50746FA8" w14:textId="13FE8463" w:rsidR="009D490C" w:rsidRPr="008C52BE" w:rsidRDefault="009D490C" w:rsidP="009A75C2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Instytucja Pośrednicząca zobowiązuje się powiadomić Beneficjenta</w:t>
      </w:r>
      <w:r w:rsidR="00C612D5" w:rsidRPr="008C52BE">
        <w:rPr>
          <w:rFonts w:ascii="Aptos" w:hAnsi="Aptos" w:cs="Arial"/>
          <w:sz w:val="22"/>
          <w:szCs w:val="22"/>
        </w:rPr>
        <w:t xml:space="preserve">, na adres e-mail </w:t>
      </w:r>
      <w:r w:rsidR="00976BAD" w:rsidRPr="008C52BE">
        <w:rPr>
          <w:rFonts w:ascii="Aptos" w:hAnsi="Aptos" w:cs="Arial"/>
          <w:sz w:val="22"/>
          <w:szCs w:val="22"/>
        </w:rPr>
        <w:t xml:space="preserve">podany </w:t>
      </w:r>
      <w:r w:rsidR="006F1422">
        <w:rPr>
          <w:rFonts w:ascii="Aptos" w:hAnsi="Aptos" w:cs="Arial"/>
          <w:sz w:val="22"/>
          <w:szCs w:val="22"/>
        </w:rPr>
        <w:br/>
      </w:r>
      <w:r w:rsidR="00976BAD" w:rsidRPr="008C52BE">
        <w:rPr>
          <w:rFonts w:ascii="Aptos" w:hAnsi="Aptos" w:cs="Arial"/>
          <w:sz w:val="22"/>
          <w:szCs w:val="22"/>
        </w:rPr>
        <w:t>przez Beneficjenta</w:t>
      </w:r>
      <w:r w:rsidR="007C4187" w:rsidRPr="008C52BE">
        <w:rPr>
          <w:rFonts w:ascii="Aptos" w:hAnsi="Aptos" w:cs="Arial"/>
          <w:sz w:val="22"/>
          <w:szCs w:val="22"/>
        </w:rPr>
        <w:t xml:space="preserve"> lub za pomocą modułu K</w:t>
      </w:r>
      <w:r w:rsidR="00844CD7" w:rsidRPr="008C52BE">
        <w:rPr>
          <w:rFonts w:ascii="Aptos" w:hAnsi="Aptos" w:cs="Arial"/>
          <w:sz w:val="22"/>
          <w:szCs w:val="22"/>
        </w:rPr>
        <w:t>orespondencja</w:t>
      </w:r>
      <w:r w:rsidR="007C4187" w:rsidRPr="008C52BE">
        <w:rPr>
          <w:rFonts w:ascii="Aptos" w:hAnsi="Aptos" w:cs="Arial"/>
          <w:sz w:val="22"/>
          <w:szCs w:val="22"/>
        </w:rPr>
        <w:t xml:space="preserve"> w systemie </w:t>
      </w:r>
      <w:r w:rsidR="008360AE" w:rsidRPr="008C52BE">
        <w:rPr>
          <w:rFonts w:ascii="Aptos" w:hAnsi="Aptos" w:cs="Arial"/>
          <w:sz w:val="22"/>
          <w:szCs w:val="22"/>
        </w:rPr>
        <w:t>CST</w:t>
      </w:r>
      <w:r w:rsidR="00FA01E1" w:rsidRPr="008C52BE">
        <w:rPr>
          <w:rFonts w:ascii="Aptos" w:hAnsi="Aptos" w:cs="Arial"/>
          <w:sz w:val="22"/>
          <w:szCs w:val="22"/>
        </w:rPr>
        <w:t>2021</w:t>
      </w:r>
      <w:r w:rsidR="007C4187" w:rsidRPr="008C52BE">
        <w:rPr>
          <w:rFonts w:ascii="Aptos" w:hAnsi="Aptos" w:cs="Arial"/>
          <w:sz w:val="22"/>
          <w:szCs w:val="22"/>
        </w:rPr>
        <w:t xml:space="preserve">, </w:t>
      </w:r>
      <w:r w:rsidR="00D10D33">
        <w:rPr>
          <w:rFonts w:ascii="Aptos" w:hAnsi="Aptos" w:cs="Arial"/>
          <w:sz w:val="22"/>
          <w:szCs w:val="22"/>
        </w:rPr>
        <w:br/>
      </w:r>
      <w:r w:rsidR="007C4187" w:rsidRPr="008C52BE">
        <w:rPr>
          <w:rFonts w:ascii="Aptos" w:hAnsi="Aptos" w:cs="Arial"/>
          <w:sz w:val="22"/>
          <w:szCs w:val="22"/>
        </w:rPr>
        <w:t>lub poprzez umieszczenie informacji na dedykowanej stronie internetowej</w:t>
      </w:r>
      <w:r w:rsidR="00C612D5" w:rsidRPr="008C52BE">
        <w:rPr>
          <w:rFonts w:ascii="Aptos" w:hAnsi="Aptos" w:cs="Arial"/>
          <w:sz w:val="22"/>
          <w:szCs w:val="22"/>
        </w:rPr>
        <w:t>,</w:t>
      </w:r>
      <w:r w:rsidRPr="008C52BE">
        <w:rPr>
          <w:rFonts w:ascii="Aptos" w:hAnsi="Aptos" w:cs="Arial"/>
          <w:sz w:val="22"/>
          <w:szCs w:val="22"/>
        </w:rPr>
        <w:t xml:space="preserve"> o wszelkich zmianach wytycznych,</w:t>
      </w:r>
      <w:r w:rsidR="00003B8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o</w:t>
      </w:r>
      <w:r w:rsidR="005A1240" w:rsidRPr="005A1240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których mowa w ust. </w:t>
      </w:r>
      <w:r w:rsidR="00F91623" w:rsidRPr="008C52BE">
        <w:rPr>
          <w:rFonts w:ascii="Aptos" w:hAnsi="Aptos" w:cs="Arial"/>
          <w:sz w:val="22"/>
          <w:szCs w:val="22"/>
        </w:rPr>
        <w:t>3</w:t>
      </w:r>
      <w:r w:rsidR="00D54548" w:rsidRPr="008C52BE">
        <w:rPr>
          <w:rFonts w:ascii="Aptos" w:hAnsi="Aptos" w:cs="Arial"/>
          <w:sz w:val="22"/>
          <w:szCs w:val="22"/>
        </w:rPr>
        <w:t>,</w:t>
      </w:r>
      <w:r w:rsidR="00501AE3" w:rsidRPr="008C52BE">
        <w:rPr>
          <w:rFonts w:ascii="Aptos" w:hAnsi="Aptos" w:cs="Arial"/>
          <w:sz w:val="22"/>
          <w:szCs w:val="22"/>
        </w:rPr>
        <w:t xml:space="preserve"> a Beneficjent do stosowania zmienionych wytycznych</w:t>
      </w:r>
      <w:r w:rsidR="00AC660D" w:rsidRPr="008C52BE">
        <w:rPr>
          <w:rFonts w:ascii="Aptos" w:hAnsi="Aptos" w:cs="Arial"/>
          <w:sz w:val="22"/>
          <w:szCs w:val="22"/>
        </w:rPr>
        <w:t xml:space="preserve">, </w:t>
      </w:r>
      <w:r w:rsidR="00D10D33">
        <w:rPr>
          <w:rFonts w:ascii="Aptos" w:hAnsi="Aptos" w:cs="Arial"/>
          <w:sz w:val="22"/>
          <w:szCs w:val="22"/>
        </w:rPr>
        <w:br/>
      </w:r>
      <w:r w:rsidR="00AC660D" w:rsidRPr="008C52BE">
        <w:rPr>
          <w:rFonts w:ascii="Aptos" w:hAnsi="Aptos" w:cs="Arial"/>
          <w:sz w:val="22"/>
          <w:szCs w:val="22"/>
        </w:rPr>
        <w:t>na dzień dokonywania odpowiedniej czynności lub operacji związanej z</w:t>
      </w:r>
      <w:r w:rsidR="001A310C" w:rsidRPr="008C52BE">
        <w:rPr>
          <w:rFonts w:ascii="Aptos" w:hAnsi="Aptos" w:cs="Arial"/>
          <w:sz w:val="22"/>
          <w:szCs w:val="22"/>
        </w:rPr>
        <w:t> </w:t>
      </w:r>
      <w:r w:rsidR="00AC660D" w:rsidRPr="008C52BE">
        <w:rPr>
          <w:rFonts w:ascii="Aptos" w:hAnsi="Aptos" w:cs="Arial"/>
          <w:sz w:val="22"/>
          <w:szCs w:val="22"/>
        </w:rPr>
        <w:t>realizacją Projektu</w:t>
      </w:r>
      <w:r w:rsidR="00762C10" w:rsidRPr="008C52BE">
        <w:rPr>
          <w:rFonts w:ascii="Aptos" w:hAnsi="Aptos" w:cs="Arial"/>
          <w:sz w:val="22"/>
          <w:szCs w:val="22"/>
        </w:rPr>
        <w:t xml:space="preserve"> 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>.</w:t>
      </w:r>
    </w:p>
    <w:p w14:paraId="1DEC736C" w14:textId="77777777" w:rsidR="008D5BCB" w:rsidRPr="008C52BE" w:rsidRDefault="00250844" w:rsidP="009A75C2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Beneficjent może wystąpić do </w:t>
      </w:r>
      <w:r w:rsidR="007D5E73" w:rsidRPr="008C52BE">
        <w:rPr>
          <w:rFonts w:ascii="Aptos" w:hAnsi="Aptos" w:cs="Arial"/>
          <w:sz w:val="22"/>
          <w:szCs w:val="22"/>
        </w:rPr>
        <w:t xml:space="preserve">Instytucji Pośredniczącej </w:t>
      </w:r>
      <w:r w:rsidRPr="008C52BE">
        <w:rPr>
          <w:rFonts w:ascii="Aptos" w:hAnsi="Aptos" w:cs="Arial"/>
          <w:sz w:val="22"/>
          <w:szCs w:val="22"/>
        </w:rPr>
        <w:t xml:space="preserve">o interpretację postanowień Wytycznych </w:t>
      </w:r>
      <w:r w:rsidR="00AC4024" w:rsidRPr="008C52BE">
        <w:rPr>
          <w:rFonts w:ascii="Aptos" w:hAnsi="Aptos" w:cs="Arial"/>
          <w:sz w:val="22"/>
          <w:szCs w:val="22"/>
        </w:rPr>
        <w:t>dotycz</w:t>
      </w:r>
      <w:r w:rsidR="00ED7E05" w:rsidRPr="008C52BE">
        <w:rPr>
          <w:rFonts w:ascii="Aptos" w:hAnsi="Aptos" w:cs="Arial"/>
          <w:sz w:val="22"/>
          <w:szCs w:val="22"/>
        </w:rPr>
        <w:t>ą</w:t>
      </w:r>
      <w:r w:rsidR="00AC4024" w:rsidRPr="008C52BE">
        <w:rPr>
          <w:rFonts w:ascii="Aptos" w:hAnsi="Aptos" w:cs="Arial"/>
          <w:sz w:val="22"/>
          <w:szCs w:val="22"/>
        </w:rPr>
        <w:t>cych</w:t>
      </w:r>
      <w:r w:rsidRPr="008C52BE">
        <w:rPr>
          <w:rFonts w:ascii="Aptos" w:hAnsi="Aptos" w:cs="Arial"/>
          <w:sz w:val="22"/>
          <w:szCs w:val="22"/>
        </w:rPr>
        <w:t xml:space="preserve"> kwalifikowalności</w:t>
      </w:r>
      <w:r w:rsidR="0086493B" w:rsidRPr="008C52BE">
        <w:rPr>
          <w:rFonts w:ascii="Aptos" w:hAnsi="Aptos" w:cs="Arial"/>
          <w:sz w:val="22"/>
          <w:szCs w:val="22"/>
        </w:rPr>
        <w:t xml:space="preserve"> dla konkretnego stanu faktycznego</w:t>
      </w:r>
      <w:r w:rsidRPr="008C52BE">
        <w:rPr>
          <w:rFonts w:ascii="Aptos" w:hAnsi="Aptos" w:cs="Arial"/>
          <w:sz w:val="22"/>
          <w:szCs w:val="22"/>
        </w:rPr>
        <w:t>.</w:t>
      </w:r>
    </w:p>
    <w:p w14:paraId="1314C596" w14:textId="22347E49" w:rsidR="00AA3FE4" w:rsidRPr="008C52BE" w:rsidRDefault="008D5BCB" w:rsidP="009A75C2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 przypadku, gdy ogłoszona w trakcie realizacji projektu (po podpisaniu </w:t>
      </w:r>
      <w:r w:rsidR="000A1863" w:rsidRPr="008C52BE">
        <w:rPr>
          <w:rFonts w:ascii="Aptos" w:hAnsi="Aptos" w:cs="Arial"/>
          <w:sz w:val="22"/>
          <w:szCs w:val="22"/>
        </w:rPr>
        <w:t>U</w:t>
      </w:r>
      <w:r w:rsidRPr="008C52BE">
        <w:rPr>
          <w:rFonts w:ascii="Aptos" w:hAnsi="Aptos" w:cs="Arial"/>
          <w:sz w:val="22"/>
          <w:szCs w:val="22"/>
        </w:rPr>
        <w:t>mowy</w:t>
      </w:r>
      <w:r w:rsidR="000A1863" w:rsidRPr="008C52BE">
        <w:rPr>
          <w:rFonts w:ascii="Aptos" w:hAnsi="Aptos" w:cs="Arial"/>
          <w:sz w:val="22"/>
          <w:szCs w:val="22"/>
        </w:rPr>
        <w:t>)</w:t>
      </w:r>
      <w:r w:rsidRPr="008C52BE">
        <w:rPr>
          <w:rFonts w:ascii="Aptos" w:hAnsi="Aptos" w:cs="Arial"/>
          <w:sz w:val="22"/>
          <w:szCs w:val="22"/>
        </w:rPr>
        <w:t xml:space="preserve"> wersja Wytycznych </w:t>
      </w:r>
      <w:r w:rsidR="00D553F3" w:rsidRPr="008C52BE">
        <w:rPr>
          <w:rFonts w:ascii="Aptos" w:hAnsi="Aptos" w:cs="Arial"/>
          <w:sz w:val="22"/>
          <w:szCs w:val="22"/>
        </w:rPr>
        <w:t>dotyczących</w:t>
      </w:r>
      <w:r w:rsidRPr="008C52BE">
        <w:rPr>
          <w:rFonts w:ascii="Aptos" w:hAnsi="Aptos" w:cs="Arial"/>
          <w:sz w:val="22"/>
          <w:szCs w:val="22"/>
        </w:rPr>
        <w:t xml:space="preserve"> kwalifikowalności wprowadza rozwiązania korzystniejsze </w:t>
      </w:r>
      <w:r w:rsidR="00D10D33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dla Beneficjenta, warunkiem ewentualnego ich stosowania w odniesieniu do wydatków poniesionych przed tym dniem oraz umów zawartych w wyniku postępowań przeprowadzonych zgodnie z wymogami określonymi w</w:t>
      </w:r>
      <w:r w:rsidR="005A1240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podrozdziale </w:t>
      </w:r>
      <w:r w:rsidR="00615A3C" w:rsidRPr="008C52BE">
        <w:rPr>
          <w:rFonts w:ascii="Aptos" w:hAnsi="Aptos" w:cs="Arial"/>
          <w:sz w:val="22"/>
          <w:szCs w:val="22"/>
        </w:rPr>
        <w:t>3.2</w:t>
      </w:r>
      <w:r w:rsidRPr="008C52BE">
        <w:rPr>
          <w:rFonts w:ascii="Aptos" w:hAnsi="Aptos" w:cs="Arial"/>
          <w:sz w:val="22"/>
          <w:szCs w:val="22"/>
        </w:rPr>
        <w:t xml:space="preserve"> Wytycznych </w:t>
      </w:r>
      <w:r w:rsidR="00D227B4" w:rsidRPr="00D227B4">
        <w:rPr>
          <w:rFonts w:ascii="Aptos" w:hAnsi="Aptos" w:cs="Arial"/>
          <w:sz w:val="22"/>
          <w:szCs w:val="22"/>
        </w:rPr>
        <w:t xml:space="preserve"> </w:t>
      </w:r>
      <w:r w:rsidR="00D227B4" w:rsidRPr="008C52BE">
        <w:rPr>
          <w:rFonts w:ascii="Aptos" w:hAnsi="Aptos" w:cs="Arial"/>
          <w:sz w:val="22"/>
          <w:szCs w:val="22"/>
        </w:rPr>
        <w:t xml:space="preserve">dotyczących kwalifikowalności </w:t>
      </w:r>
      <w:r w:rsidR="009A75C2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 xml:space="preserve">przed dniem stosowania nowej wersji Wytycznych, jest przekazanie </w:t>
      </w:r>
      <w:r w:rsidR="00F86C21" w:rsidRPr="008C52BE">
        <w:rPr>
          <w:rFonts w:ascii="Aptos" w:hAnsi="Aptos" w:cs="Arial"/>
          <w:sz w:val="22"/>
          <w:szCs w:val="22"/>
        </w:rPr>
        <w:t>Instytucji Pośredniczącej</w:t>
      </w:r>
      <w:r w:rsidRPr="008C52BE">
        <w:rPr>
          <w:rFonts w:ascii="Aptos" w:hAnsi="Aptos" w:cs="Arial"/>
          <w:sz w:val="22"/>
          <w:szCs w:val="22"/>
        </w:rPr>
        <w:t xml:space="preserve"> informacji o tym fakcie, najpóźniej w dniu przedłożenia przedmiotowych wydatków we wniosku</w:t>
      </w:r>
      <w:r w:rsidR="00AF4454" w:rsidRPr="008C52BE">
        <w:rPr>
          <w:rFonts w:ascii="Aptos" w:hAnsi="Aptos" w:cs="Arial"/>
          <w:sz w:val="22"/>
          <w:szCs w:val="22"/>
        </w:rPr>
        <w:t xml:space="preserve"> </w:t>
      </w:r>
      <w:r w:rsidR="009A75C2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o płatność.</w:t>
      </w:r>
    </w:p>
    <w:p w14:paraId="1EECCCAF" w14:textId="2EB251D2" w:rsidR="0095661B" w:rsidRPr="008C52BE" w:rsidRDefault="0095661B" w:rsidP="009A75C2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 przypadku zmian treści wytycznych i zawarcia w nich bezpośrednio przepisów przejściowych </w:t>
      </w:r>
      <w:r w:rsidR="000075F3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 xml:space="preserve">lub określenia przez </w:t>
      </w:r>
      <w:r w:rsidR="004D45FC" w:rsidRPr="008C52BE">
        <w:rPr>
          <w:rFonts w:ascii="Aptos" w:hAnsi="Aptos" w:cs="Arial"/>
          <w:sz w:val="22"/>
          <w:szCs w:val="22"/>
        </w:rPr>
        <w:t>m</w:t>
      </w:r>
      <w:r w:rsidRPr="008C52BE">
        <w:rPr>
          <w:rFonts w:ascii="Aptos" w:hAnsi="Aptos" w:cs="Arial"/>
          <w:sz w:val="22"/>
          <w:szCs w:val="22"/>
        </w:rPr>
        <w:t xml:space="preserve">inistra </w:t>
      </w:r>
      <w:r w:rsidR="004D45FC" w:rsidRPr="008C52BE">
        <w:rPr>
          <w:rFonts w:ascii="Aptos" w:hAnsi="Aptos" w:cs="Arial"/>
          <w:sz w:val="22"/>
          <w:szCs w:val="22"/>
        </w:rPr>
        <w:t>w</w:t>
      </w:r>
      <w:r w:rsidRPr="008C52BE">
        <w:rPr>
          <w:rFonts w:ascii="Aptos" w:hAnsi="Aptos" w:cs="Arial"/>
          <w:sz w:val="22"/>
          <w:szCs w:val="22"/>
        </w:rPr>
        <w:t xml:space="preserve">łaściwego do spraw rozwoju regionalnego zasad </w:t>
      </w:r>
      <w:proofErr w:type="gramStart"/>
      <w:r w:rsidRPr="008C52BE">
        <w:rPr>
          <w:rFonts w:ascii="Aptos" w:hAnsi="Aptos" w:cs="Arial"/>
          <w:sz w:val="22"/>
          <w:szCs w:val="22"/>
        </w:rPr>
        <w:t>odnośnie</w:t>
      </w:r>
      <w:proofErr w:type="gramEnd"/>
      <w:r w:rsidRPr="008C52BE">
        <w:rPr>
          <w:rFonts w:ascii="Aptos" w:hAnsi="Aptos" w:cs="Arial"/>
          <w:sz w:val="22"/>
          <w:szCs w:val="22"/>
        </w:rPr>
        <w:t xml:space="preserve"> stosowania nowych </w:t>
      </w:r>
      <w:r w:rsidR="00891D39">
        <w:rPr>
          <w:rFonts w:ascii="Aptos" w:hAnsi="Aptos" w:cs="Arial"/>
          <w:sz w:val="22"/>
          <w:szCs w:val="22"/>
        </w:rPr>
        <w:t>w</w:t>
      </w:r>
      <w:r w:rsidR="00891D39" w:rsidRPr="008C52BE">
        <w:rPr>
          <w:rFonts w:ascii="Aptos" w:hAnsi="Aptos" w:cs="Arial"/>
          <w:sz w:val="22"/>
          <w:szCs w:val="22"/>
        </w:rPr>
        <w:t>ytycznych</w:t>
      </w:r>
      <w:r w:rsidRPr="008C52BE">
        <w:rPr>
          <w:rFonts w:ascii="Aptos" w:hAnsi="Aptos" w:cs="Arial"/>
          <w:sz w:val="22"/>
          <w:szCs w:val="22"/>
        </w:rPr>
        <w:t>, zastosowanie mają te przepisy przejściowe lub zasady.</w:t>
      </w:r>
    </w:p>
    <w:p w14:paraId="47210985" w14:textId="6BE86191" w:rsidR="008E4589" w:rsidRPr="00F55428" w:rsidRDefault="008E4589" w:rsidP="009A75C2">
      <w:pPr>
        <w:pStyle w:val="Akapitzlist"/>
        <w:numPr>
          <w:ilvl w:val="0"/>
          <w:numId w:val="32"/>
        </w:numPr>
        <w:ind w:left="567" w:hanging="283"/>
        <w:jc w:val="left"/>
        <w:rPr>
          <w:rFonts w:ascii="Aptos" w:hAnsi="Aptos"/>
          <w:sz w:val="22"/>
        </w:rPr>
      </w:pPr>
      <w:bookmarkStart w:id="4" w:name="_Hlk221874159"/>
      <w:r w:rsidRPr="00F55428">
        <w:rPr>
          <w:rFonts w:ascii="Aptos" w:hAnsi="Aptos"/>
          <w:sz w:val="22"/>
        </w:rPr>
        <w:t xml:space="preserve">Beneficjent zapewni, że wsparcie udzielane w ramach Projektu EFS+ będzie rozliczane </w:t>
      </w:r>
      <w:r w:rsidR="009A75C2">
        <w:rPr>
          <w:rFonts w:ascii="Aptos" w:hAnsi="Aptos"/>
          <w:sz w:val="22"/>
        </w:rPr>
        <w:br/>
      </w:r>
      <w:r w:rsidRPr="00F55428">
        <w:rPr>
          <w:rFonts w:ascii="Aptos" w:hAnsi="Aptos"/>
          <w:sz w:val="22"/>
        </w:rPr>
        <w:t xml:space="preserve">na podstawie zestawienia dokumentów księgowych obejmującego faktury, w tym </w:t>
      </w:r>
      <w:r w:rsidR="00E649BB" w:rsidRPr="00F55428">
        <w:rPr>
          <w:rFonts w:ascii="Aptos" w:hAnsi="Aptos"/>
          <w:sz w:val="22"/>
        </w:rPr>
        <w:t xml:space="preserve">m.in. </w:t>
      </w:r>
      <w:r w:rsidRPr="00F55428">
        <w:rPr>
          <w:rFonts w:ascii="Aptos" w:hAnsi="Aptos"/>
          <w:sz w:val="22"/>
        </w:rPr>
        <w:t>faktury ustrukturyzowane wystawione lub przesłane przy użyciu Krajowego Systemu e</w:t>
      </w:r>
      <w:r w:rsidRPr="00F55428">
        <w:rPr>
          <w:rFonts w:ascii="Aptos" w:hAnsi="Aptos"/>
          <w:sz w:val="22"/>
        </w:rPr>
        <w:noBreakHyphen/>
        <w:t>Faktur (</w:t>
      </w:r>
      <w:proofErr w:type="spellStart"/>
      <w:r w:rsidRPr="00F55428">
        <w:rPr>
          <w:rFonts w:ascii="Aptos" w:hAnsi="Aptos"/>
          <w:sz w:val="22"/>
        </w:rPr>
        <w:t>KSeF</w:t>
      </w:r>
      <w:proofErr w:type="spellEnd"/>
      <w:r w:rsidR="00E649BB" w:rsidRPr="00F55428">
        <w:rPr>
          <w:rFonts w:ascii="Aptos" w:hAnsi="Aptos"/>
          <w:sz w:val="22"/>
        </w:rPr>
        <w:t xml:space="preserve">) </w:t>
      </w:r>
      <w:r w:rsidR="009A75C2">
        <w:rPr>
          <w:rFonts w:ascii="Aptos" w:hAnsi="Aptos"/>
          <w:sz w:val="22"/>
        </w:rPr>
        <w:br/>
      </w:r>
      <w:r w:rsidR="00205B99" w:rsidRPr="00F55428">
        <w:rPr>
          <w:rFonts w:ascii="Aptos" w:hAnsi="Aptos"/>
          <w:sz w:val="22"/>
        </w:rPr>
        <w:t>jeżeli obowiązek wystawienia i przesłania w ten sposób wynika z obowiązujących przepisów prawa</w:t>
      </w:r>
      <w:r w:rsidRPr="00F55428">
        <w:rPr>
          <w:rFonts w:ascii="Aptos" w:hAnsi="Aptos"/>
          <w:sz w:val="22"/>
        </w:rPr>
        <w:t>, oraz inne dowody księgowe potwierdzające poniesienie wydatku.</w:t>
      </w:r>
    </w:p>
    <w:p w14:paraId="49F73E69" w14:textId="76EC3124" w:rsidR="006344C5" w:rsidRPr="00716DDA" w:rsidRDefault="006344C5" w:rsidP="009A75C2">
      <w:pPr>
        <w:pStyle w:val="Akapitzlist"/>
        <w:numPr>
          <w:ilvl w:val="0"/>
          <w:numId w:val="32"/>
        </w:numPr>
        <w:ind w:left="567"/>
        <w:jc w:val="left"/>
        <w:rPr>
          <w:rFonts w:ascii="Aptos" w:hAnsi="Aptos"/>
          <w:sz w:val="22"/>
        </w:rPr>
      </w:pPr>
      <w:r w:rsidRPr="00F55428">
        <w:rPr>
          <w:rFonts w:ascii="Aptos" w:hAnsi="Aptos"/>
          <w:sz w:val="22"/>
        </w:rPr>
        <w:t>W celu rozliczenia wnios</w:t>
      </w:r>
      <w:r w:rsidRPr="009A75C2">
        <w:rPr>
          <w:rFonts w:ascii="Aptos" w:hAnsi="Aptos"/>
          <w:sz w:val="22"/>
        </w:rPr>
        <w:t>ku o płatność Beneficjent udostępnia wizualizację faktury ustrukturyzowanej (PDF lub HTML) wygenerowaną z Krajowego Systemu e</w:t>
      </w:r>
      <w:r w:rsidRPr="009A75C2">
        <w:rPr>
          <w:rFonts w:ascii="Aptos" w:hAnsi="Aptos"/>
          <w:sz w:val="22"/>
        </w:rPr>
        <w:noBreakHyphen/>
        <w:t>Faktur, zawierającą numer identyfikujący</w:t>
      </w:r>
      <w:r w:rsidRPr="00F55428">
        <w:rPr>
          <w:rFonts w:ascii="Aptos" w:hAnsi="Aptos"/>
          <w:sz w:val="22"/>
        </w:rPr>
        <w:t xml:space="preserve"> fakturę w </w:t>
      </w:r>
      <w:proofErr w:type="spellStart"/>
      <w:r w:rsidRPr="00F55428">
        <w:rPr>
          <w:rFonts w:ascii="Aptos" w:hAnsi="Aptos"/>
          <w:sz w:val="22"/>
        </w:rPr>
        <w:t>KSeF</w:t>
      </w:r>
      <w:proofErr w:type="spellEnd"/>
      <w:r w:rsidRPr="00F55428">
        <w:rPr>
          <w:rFonts w:ascii="Aptos" w:hAnsi="Aptos"/>
          <w:sz w:val="22"/>
        </w:rPr>
        <w:t>, o ile faktura</w:t>
      </w:r>
      <w:r w:rsidRPr="00716DDA">
        <w:rPr>
          <w:rFonts w:ascii="Aptos" w:hAnsi="Aptos"/>
          <w:sz w:val="22"/>
        </w:rPr>
        <w:t xml:space="preserve"> została wystawiona w </w:t>
      </w:r>
      <w:proofErr w:type="spellStart"/>
      <w:r w:rsidRPr="00716DDA">
        <w:rPr>
          <w:rFonts w:ascii="Aptos" w:hAnsi="Aptos"/>
          <w:sz w:val="22"/>
        </w:rPr>
        <w:t>KSeF</w:t>
      </w:r>
      <w:proofErr w:type="spellEnd"/>
      <w:r w:rsidRPr="00716DDA">
        <w:rPr>
          <w:rFonts w:ascii="Aptos" w:hAnsi="Aptos"/>
          <w:sz w:val="22"/>
        </w:rPr>
        <w:t xml:space="preserve">. </w:t>
      </w:r>
      <w:r>
        <w:rPr>
          <w:rFonts w:ascii="Aptos" w:hAnsi="Aptos"/>
          <w:sz w:val="22"/>
        </w:rPr>
        <w:br/>
      </w:r>
      <w:r w:rsidRPr="00716DDA">
        <w:rPr>
          <w:rFonts w:ascii="Aptos" w:hAnsi="Aptos"/>
          <w:sz w:val="22"/>
        </w:rPr>
        <w:t>Wizualizacja stanowi załącznik do wniosku o płatność w zakresie dokumentów wymaganych zgodnie z zasadami weryfikacji wydatków.</w:t>
      </w:r>
    </w:p>
    <w:p w14:paraId="0E114796" w14:textId="2CEBA2F2" w:rsidR="00F10AEA" w:rsidRPr="00A24CD8" w:rsidRDefault="00A514CA" w:rsidP="009A75C2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567" w:hanging="360"/>
        <w:jc w:val="left"/>
        <w:rPr>
          <w:rFonts w:ascii="Aptos" w:hAnsi="Aptos" w:cs="Arial"/>
          <w:sz w:val="22"/>
          <w:szCs w:val="22"/>
        </w:rPr>
      </w:pPr>
      <w:bookmarkStart w:id="5" w:name="_Hlk126318194"/>
      <w:bookmarkEnd w:id="4"/>
      <w:r w:rsidRPr="00DD0576">
        <w:rPr>
          <w:rFonts w:ascii="Aptos" w:hAnsi="Aptos" w:cs="Arial"/>
          <w:sz w:val="22"/>
          <w:szCs w:val="22"/>
        </w:rPr>
        <w:t xml:space="preserve">Beneficjent zobowiązuje się wprowadzić i stosować w trakcie realizacji Projektu odpowiednie działania zapobiegające konfliktowi interesów w rozumieniu art. 61 rozporządzenia Parlamentu Europejskiego i Rady (UE, </w:t>
      </w:r>
      <w:proofErr w:type="spellStart"/>
      <w:r w:rsidRPr="00DD0576">
        <w:rPr>
          <w:rFonts w:ascii="Aptos" w:hAnsi="Aptos" w:cs="Arial"/>
          <w:sz w:val="22"/>
          <w:szCs w:val="22"/>
        </w:rPr>
        <w:t>Euratom</w:t>
      </w:r>
      <w:proofErr w:type="spellEnd"/>
      <w:r w:rsidRPr="00DD0576">
        <w:rPr>
          <w:rFonts w:ascii="Aptos" w:hAnsi="Aptos" w:cs="Arial"/>
          <w:sz w:val="22"/>
          <w:szCs w:val="22"/>
        </w:rPr>
        <w:t xml:space="preserve">) </w:t>
      </w:r>
      <w:r w:rsidR="00346BD8" w:rsidRPr="00DD0576">
        <w:rPr>
          <w:rFonts w:ascii="Aptos" w:hAnsi="Aptos" w:cs="Arial"/>
          <w:sz w:val="22"/>
          <w:szCs w:val="22"/>
        </w:rPr>
        <w:t xml:space="preserve">2024/2509 z dnia 23 września 2024 r. w sprawie zasad finansowych mających zastosowanie do budżetu ogólnego Unii. </w:t>
      </w:r>
      <w:r w:rsidRPr="00A24CD8">
        <w:rPr>
          <w:rFonts w:ascii="Aptos" w:hAnsi="Aptos" w:cs="Arial"/>
          <w:sz w:val="22"/>
          <w:szCs w:val="22"/>
        </w:rPr>
        <w:t xml:space="preserve">W przypadku zidentyfikowania okoliczności świadczących o istnieniu konfliktu interesów lub podejrzeniu jego istnienia, Beneficjent pisemnie (za wystarczające uznaje się wysłanie wiadomości e-mail) zawiadamia </w:t>
      </w:r>
      <w:r w:rsidR="009A75C2">
        <w:rPr>
          <w:rFonts w:ascii="Aptos" w:hAnsi="Aptos" w:cs="Arial"/>
          <w:sz w:val="22"/>
          <w:szCs w:val="22"/>
        </w:rPr>
        <w:br/>
      </w:r>
      <w:r w:rsidRPr="00A24CD8">
        <w:rPr>
          <w:rFonts w:ascii="Aptos" w:hAnsi="Aptos" w:cs="Arial"/>
          <w:sz w:val="22"/>
          <w:szCs w:val="22"/>
        </w:rPr>
        <w:t xml:space="preserve">o tym fakcie Instytucję Pośredniczącą w terminie 3 dni </w:t>
      </w:r>
      <w:r w:rsidR="000F5E3E" w:rsidRPr="00A24CD8">
        <w:rPr>
          <w:rFonts w:ascii="Aptos" w:hAnsi="Aptos" w:cs="Arial"/>
          <w:sz w:val="22"/>
          <w:szCs w:val="22"/>
        </w:rPr>
        <w:t xml:space="preserve">roboczych </w:t>
      </w:r>
      <w:r w:rsidRPr="00A24CD8">
        <w:rPr>
          <w:rFonts w:ascii="Aptos" w:hAnsi="Aptos" w:cs="Arial"/>
          <w:sz w:val="22"/>
          <w:szCs w:val="22"/>
        </w:rPr>
        <w:t xml:space="preserve">od dnia zidentyfikowania </w:t>
      </w:r>
      <w:r w:rsidR="009A75C2">
        <w:rPr>
          <w:rFonts w:ascii="Aptos" w:hAnsi="Aptos" w:cs="Arial"/>
          <w:sz w:val="22"/>
          <w:szCs w:val="22"/>
        </w:rPr>
        <w:br/>
      </w:r>
      <w:r w:rsidRPr="00A24CD8">
        <w:rPr>
          <w:rFonts w:ascii="Aptos" w:hAnsi="Aptos" w:cs="Arial"/>
          <w:sz w:val="22"/>
          <w:szCs w:val="22"/>
        </w:rPr>
        <w:t xml:space="preserve">tych okoliczności, opisując je w zawiadomieniu oraz wskazując podjęte środki zaradcze mające </w:t>
      </w:r>
      <w:r w:rsidR="009A75C2">
        <w:rPr>
          <w:rFonts w:ascii="Aptos" w:hAnsi="Aptos" w:cs="Arial"/>
          <w:sz w:val="22"/>
          <w:szCs w:val="22"/>
        </w:rPr>
        <w:br/>
      </w:r>
      <w:r w:rsidRPr="00A24CD8">
        <w:rPr>
          <w:rFonts w:ascii="Aptos" w:hAnsi="Aptos" w:cs="Arial"/>
          <w:sz w:val="22"/>
          <w:szCs w:val="22"/>
        </w:rPr>
        <w:t>na celu ochronę interesów finansowych Unii Europejskiej.</w:t>
      </w:r>
    </w:p>
    <w:p w14:paraId="47F40B8D" w14:textId="0437A343" w:rsidR="00463564" w:rsidRPr="008C52BE" w:rsidRDefault="003C6143" w:rsidP="009A75C2">
      <w:pPr>
        <w:pStyle w:val="Akapitzlist"/>
        <w:numPr>
          <w:ilvl w:val="0"/>
          <w:numId w:val="32"/>
        </w:numPr>
        <w:spacing w:line="276" w:lineRule="auto"/>
        <w:ind w:left="567"/>
        <w:jc w:val="left"/>
        <w:rPr>
          <w:rFonts w:ascii="Aptos" w:hAnsi="Aptos" w:cs="Arial"/>
          <w:sz w:val="22"/>
          <w:szCs w:val="22"/>
          <w:lang w:eastAsia="en-US"/>
        </w:rPr>
      </w:pPr>
      <w:r w:rsidRPr="008C52BE">
        <w:rPr>
          <w:rFonts w:ascii="Aptos" w:hAnsi="Aptos" w:cs="Arial"/>
          <w:sz w:val="22"/>
          <w:szCs w:val="22"/>
        </w:rPr>
        <w:t>Beneficjent został poinformowany</w:t>
      </w:r>
      <w:r w:rsidR="00463564" w:rsidRPr="008C52BE">
        <w:rPr>
          <w:rFonts w:ascii="Aptos" w:hAnsi="Aptos" w:cs="Arial"/>
          <w:sz w:val="22"/>
          <w:szCs w:val="22"/>
        </w:rPr>
        <w:t>, iż w</w:t>
      </w:r>
      <w:r w:rsidR="004D53A5" w:rsidRPr="008C52BE">
        <w:rPr>
          <w:rFonts w:ascii="Aptos" w:hAnsi="Aptos" w:cs="Arial"/>
          <w:sz w:val="22"/>
          <w:szCs w:val="22"/>
        </w:rPr>
        <w:t xml:space="preserve"> </w:t>
      </w:r>
      <w:r w:rsidR="00463564" w:rsidRPr="008C52BE">
        <w:rPr>
          <w:rFonts w:ascii="Aptos" w:hAnsi="Aptos" w:cs="Arial"/>
          <w:sz w:val="22"/>
          <w:szCs w:val="22"/>
        </w:rPr>
        <w:t>z</w:t>
      </w:r>
      <w:r w:rsidRPr="008C52BE">
        <w:rPr>
          <w:rFonts w:ascii="Aptos" w:hAnsi="Aptos" w:cs="Arial"/>
          <w:sz w:val="22"/>
          <w:szCs w:val="22"/>
        </w:rPr>
        <w:t xml:space="preserve">wiązku z </w:t>
      </w:r>
      <w:r w:rsidR="004D53A5" w:rsidRPr="008C52BE">
        <w:rPr>
          <w:rFonts w:ascii="Aptos" w:hAnsi="Aptos" w:cs="Arial"/>
          <w:sz w:val="22"/>
          <w:szCs w:val="22"/>
        </w:rPr>
        <w:t>wejściem w życi</w:t>
      </w:r>
      <w:r w:rsidR="008A3916" w:rsidRPr="008C52BE">
        <w:rPr>
          <w:rFonts w:ascii="Aptos" w:hAnsi="Aptos" w:cs="Arial"/>
          <w:sz w:val="22"/>
          <w:szCs w:val="22"/>
        </w:rPr>
        <w:t xml:space="preserve">e </w:t>
      </w:r>
      <w:r w:rsidR="008A3916" w:rsidRPr="000B1839">
        <w:rPr>
          <w:rFonts w:ascii="Aptos" w:hAnsi="Aptos" w:cs="Arial"/>
          <w:bCs/>
          <w:sz w:val="22"/>
          <w:szCs w:val="22"/>
        </w:rPr>
        <w:t>u</w:t>
      </w:r>
      <w:r w:rsidR="004D53A5" w:rsidRPr="000B1839">
        <w:rPr>
          <w:rFonts w:ascii="Aptos" w:hAnsi="Aptos" w:cs="Arial"/>
          <w:bCs/>
          <w:sz w:val="22"/>
          <w:szCs w:val="22"/>
        </w:rPr>
        <w:t>s</w:t>
      </w:r>
      <w:r w:rsidR="008A3916" w:rsidRPr="000B1839">
        <w:rPr>
          <w:rFonts w:ascii="Aptos" w:hAnsi="Aptos" w:cs="Arial"/>
          <w:bCs/>
          <w:sz w:val="22"/>
          <w:szCs w:val="22"/>
        </w:rPr>
        <w:t>tawy z dnia 14 czerwca 2024 r.</w:t>
      </w:r>
      <w:r w:rsidR="004D53A5" w:rsidRPr="000B1839">
        <w:rPr>
          <w:rFonts w:ascii="Aptos" w:hAnsi="Aptos" w:cs="Arial"/>
          <w:bCs/>
          <w:sz w:val="22"/>
          <w:szCs w:val="22"/>
        </w:rPr>
        <w:t xml:space="preserve"> o ochronie sygnalistów</w:t>
      </w:r>
      <w:r w:rsidR="000838AE" w:rsidRPr="000B1839">
        <w:rPr>
          <w:rFonts w:ascii="Aptos" w:hAnsi="Aptos" w:cs="Arial"/>
          <w:bCs/>
          <w:sz w:val="22"/>
          <w:szCs w:val="22"/>
        </w:rPr>
        <w:t xml:space="preserve"> (Dz.U. poz. 928)</w:t>
      </w:r>
      <w:r w:rsidR="00463564" w:rsidRPr="008C52BE">
        <w:rPr>
          <w:rFonts w:ascii="Aptos" w:hAnsi="Aptos" w:cs="Arial"/>
          <w:color w:val="FF0000"/>
          <w:sz w:val="22"/>
          <w:szCs w:val="22"/>
        </w:rPr>
        <w:t xml:space="preserve"> </w:t>
      </w:r>
      <w:r w:rsidR="00463564" w:rsidRPr="008C52BE">
        <w:rPr>
          <w:rFonts w:ascii="Aptos" w:hAnsi="Aptos" w:cs="Arial"/>
          <w:sz w:val="22"/>
          <w:szCs w:val="22"/>
        </w:rPr>
        <w:t xml:space="preserve">została </w:t>
      </w:r>
      <w:r w:rsidR="004D53A5" w:rsidRPr="008C52BE">
        <w:rPr>
          <w:rFonts w:ascii="Aptos" w:hAnsi="Aptos" w:cs="Arial"/>
          <w:sz w:val="22"/>
          <w:szCs w:val="22"/>
        </w:rPr>
        <w:t>ustanowiona „Procedura dokonywania zgłoszeń naruszeń prawa i podejmowania działań następczych w Wojewódzkim Urzędzie Pracy</w:t>
      </w:r>
      <w:r w:rsidR="00463564" w:rsidRPr="008C52BE">
        <w:rPr>
          <w:rFonts w:ascii="Aptos" w:hAnsi="Aptos" w:cs="Arial"/>
          <w:sz w:val="22"/>
          <w:szCs w:val="22"/>
        </w:rPr>
        <w:t xml:space="preserve"> </w:t>
      </w:r>
      <w:r w:rsidR="004D53A5" w:rsidRPr="008C52BE">
        <w:rPr>
          <w:rFonts w:ascii="Aptos" w:hAnsi="Aptos" w:cs="Arial"/>
          <w:sz w:val="22"/>
          <w:szCs w:val="22"/>
        </w:rPr>
        <w:t>w</w:t>
      </w:r>
      <w:r w:rsidR="005A1240">
        <w:rPr>
          <w:rFonts w:ascii="Aptos" w:hAnsi="Aptos" w:cs="Arial"/>
          <w:sz w:val="22"/>
          <w:szCs w:val="22"/>
        </w:rPr>
        <w:t> </w:t>
      </w:r>
      <w:r w:rsidR="004D53A5" w:rsidRPr="008C52BE">
        <w:rPr>
          <w:rFonts w:ascii="Aptos" w:hAnsi="Aptos" w:cs="Arial"/>
          <w:sz w:val="22"/>
          <w:szCs w:val="22"/>
        </w:rPr>
        <w:t xml:space="preserve">Warszawie”. </w:t>
      </w:r>
    </w:p>
    <w:p w14:paraId="786BF3B1" w14:textId="68DE5268" w:rsidR="004D53A5" w:rsidRPr="008C52BE" w:rsidRDefault="004D53A5" w:rsidP="009A75C2">
      <w:pPr>
        <w:pStyle w:val="Akapitzlist"/>
        <w:spacing w:line="276" w:lineRule="auto"/>
        <w:ind w:left="567" w:firstLine="0"/>
        <w:jc w:val="left"/>
        <w:rPr>
          <w:rFonts w:ascii="Aptos" w:hAnsi="Aptos" w:cs="Arial"/>
          <w:sz w:val="22"/>
          <w:szCs w:val="22"/>
          <w:lang w:eastAsia="en-US"/>
        </w:rPr>
      </w:pPr>
      <w:r w:rsidRPr="008C52BE">
        <w:rPr>
          <w:rFonts w:ascii="Aptos" w:hAnsi="Aptos" w:cs="Arial"/>
          <w:sz w:val="22"/>
          <w:szCs w:val="22"/>
        </w:rPr>
        <w:t xml:space="preserve">Wszelkie informacje dotyczące zgłaszania naruszeń prawa znajdą </w:t>
      </w:r>
      <w:r w:rsidR="003C6143" w:rsidRPr="008C52BE">
        <w:rPr>
          <w:rFonts w:ascii="Aptos" w:hAnsi="Aptos" w:cs="Arial"/>
          <w:sz w:val="22"/>
          <w:szCs w:val="22"/>
        </w:rPr>
        <w:t>się</w:t>
      </w:r>
      <w:r w:rsidRPr="008C52BE">
        <w:rPr>
          <w:rFonts w:ascii="Aptos" w:hAnsi="Aptos" w:cs="Arial"/>
          <w:sz w:val="22"/>
          <w:szCs w:val="22"/>
        </w:rPr>
        <w:t xml:space="preserve"> na stronie internetowej Wojewódzkiego Urzędu Pracy w Warszawie: </w:t>
      </w:r>
      <w:hyperlink r:id="rId14" w:history="1">
        <w:r w:rsidR="009D3B86" w:rsidRPr="008C52BE">
          <w:rPr>
            <w:rStyle w:val="Hipercze"/>
            <w:rFonts w:ascii="Aptos" w:hAnsi="Aptos" w:cs="Arial"/>
            <w:color w:val="auto"/>
            <w:sz w:val="22"/>
            <w:szCs w:val="22"/>
          </w:rPr>
          <w:t>https://wupwarszawa.praca.gov.pl/sygnalisci</w:t>
        </w:r>
      </w:hyperlink>
      <w:r w:rsidRPr="008C52BE">
        <w:rPr>
          <w:rFonts w:ascii="Aptos" w:hAnsi="Aptos" w:cs="Arial"/>
          <w:sz w:val="22"/>
          <w:szCs w:val="22"/>
        </w:rPr>
        <w:t> </w:t>
      </w:r>
      <w:r w:rsidR="009D508A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 xml:space="preserve">oraz na stronie BIP Wojewódzkiego Urzędu Pracy w Warszawie: </w:t>
      </w:r>
      <w:hyperlink r:id="rId15" w:history="1">
        <w:r w:rsidRPr="008C52BE">
          <w:rPr>
            <w:rStyle w:val="Hipercze"/>
            <w:rFonts w:ascii="Aptos" w:hAnsi="Aptos" w:cs="Arial"/>
            <w:color w:val="auto"/>
            <w:sz w:val="22"/>
            <w:szCs w:val="22"/>
          </w:rPr>
          <w:t>https://wup.warszawa.ibip.pl/public/?id=217496</w:t>
        </w:r>
      </w:hyperlink>
      <w:r w:rsidRPr="008C52BE">
        <w:rPr>
          <w:rFonts w:ascii="Aptos" w:hAnsi="Aptos" w:cs="Arial"/>
          <w:sz w:val="22"/>
          <w:szCs w:val="22"/>
        </w:rPr>
        <w:t xml:space="preserve">.  </w:t>
      </w:r>
    </w:p>
    <w:p w14:paraId="6070B47A" w14:textId="657F0453" w:rsidR="00A511D5" w:rsidRPr="00862098" w:rsidRDefault="00A511D5" w:rsidP="009A75C2">
      <w:pPr>
        <w:pStyle w:val="Akapitzlist"/>
        <w:widowControl w:val="0"/>
        <w:numPr>
          <w:ilvl w:val="0"/>
          <w:numId w:val="32"/>
        </w:numPr>
        <w:adjustRightInd w:val="0"/>
        <w:spacing w:line="276" w:lineRule="auto"/>
        <w:ind w:left="567" w:hanging="42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Beneficjent zobowiązuje się do przestrzegania zasad horyzontalnych Unii Europejskiej, zgodnie </w:t>
      </w:r>
      <w:r w:rsidR="009A75C2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lastRenderedPageBreak/>
        <w:t>z art. 2 i 3 Traktatu o Unii Europejskiej, art. 10 i 11 Traktatu o funkcjonowaniu Unii Europejskiej, Kartą Praw Podstawowych Unii Europejskiej, Konwencją ONZ o</w:t>
      </w:r>
      <w:r w:rsidR="003E0497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Prawach Osób Niepełnosprawnych i art. 9 Rozporządzenia 2021/1060, w</w:t>
      </w:r>
      <w:r w:rsidR="003E0497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szczególności do przestrzegania zasady niedyskryminacji, zgodnie z</w:t>
      </w:r>
      <w:r w:rsidR="005A1240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art. 9 ust. 3 Rozporządzenia 2021/1060 na wszystkich etapach realizacji projektu</w:t>
      </w:r>
      <w:r w:rsidRPr="008C52BE">
        <w:rPr>
          <w:rFonts w:ascii="Aptos" w:hAnsi="Aptos"/>
          <w:sz w:val="22"/>
          <w:szCs w:val="22"/>
        </w:rPr>
        <w:t>.</w:t>
      </w:r>
    </w:p>
    <w:p w14:paraId="5EC88ACE" w14:textId="0B892C2C" w:rsidR="00A511D5" w:rsidRPr="00FE4CD2" w:rsidRDefault="00A511D5" w:rsidP="009A75C2">
      <w:pPr>
        <w:pStyle w:val="Akapitzlist"/>
        <w:widowControl w:val="0"/>
        <w:numPr>
          <w:ilvl w:val="0"/>
          <w:numId w:val="32"/>
        </w:numPr>
        <w:adjustRightInd w:val="0"/>
        <w:spacing w:line="276" w:lineRule="auto"/>
        <w:ind w:left="567" w:hanging="426"/>
        <w:jc w:val="left"/>
        <w:rPr>
          <w:rFonts w:ascii="Aptos" w:hAnsi="Aptos" w:cs="Arial"/>
          <w:sz w:val="22"/>
          <w:szCs w:val="22"/>
        </w:rPr>
      </w:pPr>
      <w:r w:rsidRPr="00FE4CD2">
        <w:rPr>
          <w:rFonts w:ascii="Aptos" w:hAnsi="Aptos" w:cs="Arial"/>
          <w:sz w:val="22"/>
          <w:szCs w:val="22"/>
        </w:rPr>
        <w:t xml:space="preserve">W przypadku Beneficjenta będącego jednostką samorządu terytorialnego (lub podmiotem </w:t>
      </w:r>
      <w:r w:rsidR="009A75C2">
        <w:rPr>
          <w:rFonts w:ascii="Aptos" w:hAnsi="Aptos" w:cs="Arial"/>
          <w:sz w:val="22"/>
          <w:szCs w:val="22"/>
        </w:rPr>
        <w:br/>
      </w:r>
      <w:r w:rsidRPr="00FE4CD2">
        <w:rPr>
          <w:rFonts w:ascii="Aptos" w:hAnsi="Aptos" w:cs="Arial"/>
          <w:sz w:val="22"/>
          <w:szCs w:val="22"/>
        </w:rPr>
        <w:t>przez nią kontrolowanym lub od niej zależnym), który podjął dyskryminujące akty prawne, sprzeczne z</w:t>
      </w:r>
      <w:r w:rsidR="005F315B" w:rsidRPr="00FE4CD2">
        <w:rPr>
          <w:rFonts w:ascii="Aptos" w:hAnsi="Aptos" w:cs="Arial"/>
          <w:sz w:val="22"/>
          <w:szCs w:val="22"/>
        </w:rPr>
        <w:t> </w:t>
      </w:r>
      <w:r w:rsidRPr="00FE4CD2">
        <w:rPr>
          <w:rFonts w:ascii="Aptos" w:hAnsi="Aptos" w:cs="Arial"/>
          <w:sz w:val="22"/>
          <w:szCs w:val="22"/>
        </w:rPr>
        <w:t xml:space="preserve">zasadami, o których mowa w art. 9 ust. 3 Rozporządzenia 2021/1060, wsparcie </w:t>
      </w:r>
      <w:r w:rsidR="009A75C2">
        <w:rPr>
          <w:rFonts w:ascii="Aptos" w:hAnsi="Aptos" w:cs="Arial"/>
          <w:sz w:val="22"/>
          <w:szCs w:val="22"/>
        </w:rPr>
        <w:br/>
      </w:r>
      <w:r w:rsidRPr="00FE4CD2">
        <w:rPr>
          <w:rFonts w:ascii="Aptos" w:hAnsi="Aptos" w:cs="Arial"/>
          <w:sz w:val="22"/>
          <w:szCs w:val="22"/>
        </w:rPr>
        <w:t>nie może być kontynuowane, a umowa zostanie rozwiązana w</w:t>
      </w:r>
      <w:r w:rsidR="003E0497" w:rsidRPr="00FE4CD2">
        <w:rPr>
          <w:rFonts w:ascii="Aptos" w:hAnsi="Aptos" w:cs="Arial"/>
          <w:sz w:val="22"/>
          <w:szCs w:val="22"/>
        </w:rPr>
        <w:t> </w:t>
      </w:r>
      <w:r w:rsidRPr="00FE4CD2">
        <w:rPr>
          <w:rFonts w:ascii="Aptos" w:hAnsi="Aptos" w:cs="Arial"/>
          <w:sz w:val="22"/>
          <w:szCs w:val="22"/>
        </w:rPr>
        <w:t xml:space="preserve">trybie natychmiastowym, </w:t>
      </w:r>
      <w:r w:rsidR="00D10D33">
        <w:rPr>
          <w:rFonts w:ascii="Aptos" w:hAnsi="Aptos" w:cs="Arial"/>
          <w:sz w:val="22"/>
          <w:szCs w:val="22"/>
        </w:rPr>
        <w:br/>
      </w:r>
      <w:r w:rsidRPr="00FE4CD2">
        <w:rPr>
          <w:rFonts w:ascii="Aptos" w:hAnsi="Aptos" w:cs="Arial"/>
          <w:sz w:val="22"/>
          <w:szCs w:val="22"/>
        </w:rPr>
        <w:t>o którym mowa w § 2</w:t>
      </w:r>
      <w:r w:rsidR="00336584" w:rsidRPr="00FE4CD2">
        <w:rPr>
          <w:rFonts w:ascii="Aptos" w:hAnsi="Aptos" w:cs="Arial"/>
          <w:sz w:val="22"/>
          <w:szCs w:val="22"/>
        </w:rPr>
        <w:t>3</w:t>
      </w:r>
      <w:r w:rsidRPr="00FE4CD2">
        <w:rPr>
          <w:rFonts w:ascii="Aptos" w:hAnsi="Aptos" w:cs="Arial"/>
          <w:sz w:val="22"/>
          <w:szCs w:val="22"/>
        </w:rPr>
        <w:t>.</w:t>
      </w:r>
    </w:p>
    <w:p w14:paraId="27DE661F" w14:textId="042447B6" w:rsidR="000004A2" w:rsidRPr="006344C5" w:rsidRDefault="000004A2" w:rsidP="009A75C2">
      <w:pPr>
        <w:pStyle w:val="Akapitzlist"/>
        <w:widowControl w:val="0"/>
        <w:numPr>
          <w:ilvl w:val="0"/>
          <w:numId w:val="32"/>
        </w:numPr>
        <w:tabs>
          <w:tab w:val="left" w:pos="142"/>
          <w:tab w:val="left" w:pos="426"/>
        </w:tabs>
        <w:adjustRightInd w:val="0"/>
        <w:spacing w:line="276" w:lineRule="auto"/>
        <w:ind w:left="567" w:hanging="426"/>
        <w:jc w:val="left"/>
        <w:rPr>
          <w:rFonts w:ascii="Aptos" w:hAnsi="Aptos" w:cs="Arial"/>
          <w:sz w:val="22"/>
          <w:szCs w:val="22"/>
        </w:rPr>
      </w:pPr>
      <w:r w:rsidRPr="006344C5">
        <w:rPr>
          <w:rFonts w:ascii="Aptos" w:hAnsi="Aptos" w:cs="Arial"/>
          <w:sz w:val="22"/>
          <w:szCs w:val="22"/>
        </w:rPr>
        <w:t>W przypadkach stwierdzenia naruszenia przez Beneficjenta art. 9 ust. 3 Rozporządzenia 2021/1060, w szczególności zasad równości szans i niedyskryminacji, w tym dostępności dla osób z niepełnosprawnościami, a także równości kobiet i mężczyzn, inn</w:t>
      </w:r>
      <w:r w:rsidR="00055132" w:rsidRPr="00F55428">
        <w:rPr>
          <w:rFonts w:ascii="Aptos" w:hAnsi="Aptos" w:cs="Arial"/>
          <w:sz w:val="22"/>
          <w:szCs w:val="22"/>
        </w:rPr>
        <w:t>ych</w:t>
      </w:r>
      <w:r w:rsidRPr="006344C5">
        <w:rPr>
          <w:rFonts w:ascii="Aptos" w:hAnsi="Aptos" w:cs="Arial"/>
          <w:sz w:val="22"/>
          <w:szCs w:val="22"/>
        </w:rPr>
        <w:t xml:space="preserve"> niż określone w </w:t>
      </w:r>
      <w:r w:rsidRPr="00C9110D">
        <w:rPr>
          <w:rFonts w:ascii="Aptos" w:hAnsi="Aptos" w:cs="Arial"/>
          <w:sz w:val="22"/>
          <w:szCs w:val="22"/>
        </w:rPr>
        <w:t>ust. 14,</w:t>
      </w:r>
      <w:r w:rsidRPr="006344C5">
        <w:rPr>
          <w:rFonts w:ascii="Aptos" w:hAnsi="Aptos" w:cs="Arial"/>
          <w:sz w:val="22"/>
          <w:szCs w:val="22"/>
        </w:rPr>
        <w:t xml:space="preserve"> Instytucja Pośrednicząca dokonuje korekty finansowej. W zależności od okoliczności może </w:t>
      </w:r>
      <w:r w:rsidR="00656238">
        <w:rPr>
          <w:rFonts w:ascii="Aptos" w:hAnsi="Aptos" w:cs="Arial"/>
          <w:sz w:val="22"/>
          <w:szCs w:val="22"/>
        </w:rPr>
        <w:br/>
      </w:r>
      <w:r w:rsidRPr="006344C5">
        <w:rPr>
          <w:rFonts w:ascii="Aptos" w:hAnsi="Aptos" w:cs="Arial"/>
          <w:sz w:val="22"/>
          <w:szCs w:val="22"/>
        </w:rPr>
        <w:t>to oznaczać uznanie za niekwalifikowalne wydatków finansowanych ze środków UE poniesionych nieprawidłowo w całości lub części w ramach Projektu i obciążenie Beneficjenta korektą finansową lub pomniejszeniem wydatków, o których mowa w art. 26 ustawy wdrożeniowej</w:t>
      </w:r>
      <w:r w:rsidR="00290705">
        <w:rPr>
          <w:rFonts w:ascii="Aptos" w:hAnsi="Aptos" w:cs="Arial"/>
          <w:sz w:val="22"/>
          <w:szCs w:val="22"/>
        </w:rPr>
        <w:t>.</w:t>
      </w:r>
    </w:p>
    <w:p w14:paraId="66F6CD49" w14:textId="361E6769" w:rsidR="00A511D5" w:rsidRPr="008C52BE" w:rsidRDefault="00A511D5" w:rsidP="009A75C2">
      <w:pPr>
        <w:pStyle w:val="Akapitzlist"/>
        <w:widowControl w:val="0"/>
        <w:numPr>
          <w:ilvl w:val="0"/>
          <w:numId w:val="32"/>
        </w:numPr>
        <w:tabs>
          <w:tab w:val="left" w:pos="426"/>
        </w:tabs>
        <w:adjustRightInd w:val="0"/>
        <w:spacing w:line="276" w:lineRule="auto"/>
        <w:ind w:left="567" w:hanging="426"/>
        <w:contextualSpacing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 przypadku, gdy Beneficjent lub Partner podjęli działania dyskryminujące, a następnie podjęli skuteczne działania naprawcze uznaje się, że nie doszło do naruszenia zasady niedyskryminacji. </w:t>
      </w:r>
    </w:p>
    <w:p w14:paraId="252E4EF9" w14:textId="6A6602CD" w:rsidR="00A511D5" w:rsidRDefault="00A511D5" w:rsidP="009A75C2">
      <w:pPr>
        <w:pStyle w:val="Akapitzlist"/>
        <w:widowControl w:val="0"/>
        <w:numPr>
          <w:ilvl w:val="0"/>
          <w:numId w:val="32"/>
        </w:numPr>
        <w:adjustRightInd w:val="0"/>
        <w:spacing w:line="276" w:lineRule="auto"/>
        <w:ind w:left="567" w:hanging="426"/>
        <w:jc w:val="left"/>
        <w:rPr>
          <w:rFonts w:ascii="Aptos" w:hAnsi="Aptos" w:cs="Arial"/>
          <w:sz w:val="22"/>
          <w:szCs w:val="22"/>
        </w:rPr>
      </w:pPr>
      <w:bookmarkStart w:id="6" w:name="_Hlk143510831"/>
      <w:r w:rsidRPr="008C52BE">
        <w:rPr>
          <w:rFonts w:ascii="Aptos" w:hAnsi="Aptos" w:cs="Arial"/>
          <w:sz w:val="22"/>
          <w:szCs w:val="22"/>
        </w:rPr>
        <w:t xml:space="preserve">Instytucja Pośrednicząca, w przypadku stwierdzenia rażących lub notorycznych naruszeń standardów dostępności, stanowiących załącznik nr 2 do aktualnych Wytycznych dotyczących realizacji zasad równościowych w ramach funduszy unijnych na lata 2021-2027 lub uchylania </w:t>
      </w:r>
      <w:r w:rsidR="00290705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się Beneficjenta od realizacji działań naprawczych, może uznać całość lub część wydatków Projektu za niekwalifikowalne.</w:t>
      </w:r>
    </w:p>
    <w:p w14:paraId="2246F0FD" w14:textId="06FC513B" w:rsidR="00AE77B7" w:rsidRPr="00F55428" w:rsidRDefault="00AE77B7" w:rsidP="009A75C2">
      <w:pPr>
        <w:pStyle w:val="Akapitzlist"/>
        <w:numPr>
          <w:ilvl w:val="0"/>
          <w:numId w:val="32"/>
        </w:numPr>
        <w:spacing w:line="276" w:lineRule="auto"/>
        <w:ind w:left="567"/>
        <w:jc w:val="left"/>
        <w:rPr>
          <w:rFonts w:ascii="Aptos" w:hAnsi="Aptos" w:cs="Arial"/>
          <w:sz w:val="22"/>
          <w:szCs w:val="22"/>
        </w:rPr>
      </w:pPr>
      <w:bookmarkStart w:id="7" w:name="_Hlk221266316"/>
      <w:bookmarkStart w:id="8" w:name="_Hlk221874953"/>
      <w:r w:rsidRPr="00F55428">
        <w:rPr>
          <w:rFonts w:ascii="Aptos" w:hAnsi="Aptos" w:cs="Arial"/>
          <w:sz w:val="22"/>
          <w:szCs w:val="22"/>
        </w:rPr>
        <w:t>Beneficjent zobowiązany jest do zapewnienia zgodności realizacji wszystkich działań w ramach Projektu EFS+ z zasadą „nie czyń poważnych szkód” (DNSH), o której mowa w art. 9 rozporządzenia Parlamentu Europejskiego i Rady (UE) 2021/1060.</w:t>
      </w:r>
    </w:p>
    <w:bookmarkEnd w:id="7"/>
    <w:bookmarkEnd w:id="8"/>
    <w:p w14:paraId="2412C11D" w14:textId="77777777" w:rsidR="00290705" w:rsidRPr="00290705" w:rsidRDefault="00290705" w:rsidP="00290705">
      <w:pPr>
        <w:spacing w:line="276" w:lineRule="auto"/>
        <w:ind w:left="567" w:firstLine="0"/>
        <w:jc w:val="left"/>
        <w:rPr>
          <w:rFonts w:ascii="Aptos" w:hAnsi="Aptos" w:cs="Arial"/>
          <w:sz w:val="22"/>
        </w:rPr>
      </w:pPr>
      <w:r w:rsidRPr="00290705">
        <w:rPr>
          <w:rFonts w:ascii="Aptos" w:hAnsi="Aptos" w:cs="Arial"/>
          <w:sz w:val="22"/>
        </w:rPr>
        <w:t>W szczególności uczestnik, przedsiębiorca lub inny podmiot korzystający ze wsparcia finansowego zobowiązuje się do wykorzystywania środków w sposób zgodny z przeznaczeniem, tak aby realizacja działań projektu nie powodowała znaczących negatywnych skutków dla środowiska.</w:t>
      </w:r>
    </w:p>
    <w:p w14:paraId="7C987E0B" w14:textId="291FB157" w:rsidR="00A511D5" w:rsidRPr="008C52BE" w:rsidRDefault="00A511D5" w:rsidP="009A75C2">
      <w:pPr>
        <w:pStyle w:val="Akapitzlist"/>
        <w:widowControl w:val="0"/>
        <w:numPr>
          <w:ilvl w:val="0"/>
          <w:numId w:val="32"/>
        </w:numPr>
        <w:adjustRightInd w:val="0"/>
        <w:spacing w:line="276" w:lineRule="auto"/>
        <w:ind w:left="567" w:hanging="426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Jeżeli Projekt realizowany jest w partnerstwie, obowiązki Beneficjenta określone w</w:t>
      </w:r>
      <w:r w:rsidR="003E0497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Umowie mają odpowiednie zastosowanie do wszystkich Partnerów Projektu. Obowiązek przestrzegania postanowień Umowy spoczywa wówczas na Beneficjencie oraz Partnerach Projektu. W przypadku naruszenia przez Partnera postanowień, o</w:t>
      </w:r>
      <w:r w:rsidR="003E0497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których mowa w ust.</w:t>
      </w:r>
      <w:r w:rsidR="00422E7E">
        <w:rPr>
          <w:rFonts w:ascii="Aptos" w:hAnsi="Aptos" w:cs="Arial"/>
          <w:sz w:val="22"/>
          <w:szCs w:val="22"/>
        </w:rPr>
        <w:t xml:space="preserve"> </w:t>
      </w:r>
      <w:r w:rsidR="003E0497" w:rsidRPr="008C52BE">
        <w:rPr>
          <w:rFonts w:ascii="Aptos" w:hAnsi="Aptos" w:cs="Arial"/>
          <w:sz w:val="22"/>
          <w:szCs w:val="22"/>
        </w:rPr>
        <w:t>1</w:t>
      </w:r>
      <w:r w:rsidR="00D227B4">
        <w:rPr>
          <w:rFonts w:ascii="Aptos" w:hAnsi="Aptos" w:cs="Arial"/>
          <w:sz w:val="22"/>
          <w:szCs w:val="22"/>
        </w:rPr>
        <w:t>3</w:t>
      </w:r>
      <w:r w:rsidR="003E0497" w:rsidRPr="008C52BE">
        <w:rPr>
          <w:rFonts w:ascii="Aptos" w:hAnsi="Aptos" w:cs="Arial"/>
          <w:sz w:val="22"/>
          <w:szCs w:val="22"/>
        </w:rPr>
        <w:t xml:space="preserve"> - 1</w:t>
      </w:r>
      <w:r w:rsidR="00E14DDA">
        <w:rPr>
          <w:rFonts w:ascii="Aptos" w:hAnsi="Aptos" w:cs="Arial"/>
          <w:sz w:val="22"/>
          <w:szCs w:val="22"/>
        </w:rPr>
        <w:t>8</w:t>
      </w:r>
      <w:r w:rsidRPr="008C52BE">
        <w:rPr>
          <w:rFonts w:ascii="Aptos" w:hAnsi="Aptos" w:cs="Arial"/>
          <w:sz w:val="22"/>
          <w:szCs w:val="22"/>
        </w:rPr>
        <w:t xml:space="preserve"> przepisy</w:t>
      </w:r>
      <w:bookmarkEnd w:id="6"/>
      <w:r w:rsidRPr="008C52BE">
        <w:rPr>
          <w:rFonts w:ascii="Aptos" w:hAnsi="Aptos" w:cs="Arial"/>
          <w:sz w:val="22"/>
          <w:szCs w:val="22"/>
        </w:rPr>
        <w:t xml:space="preserve"> dotyczące Beneficjenta stosuje się odpowiednio do Partnera.</w:t>
      </w:r>
    </w:p>
    <w:p w14:paraId="0128792A" w14:textId="77777777" w:rsidR="00E42AE4" w:rsidRPr="008C52BE" w:rsidRDefault="00E42AE4" w:rsidP="00EF72E3">
      <w:pPr>
        <w:pStyle w:val="Tekstpodstawowy"/>
        <w:tabs>
          <w:tab w:val="clear" w:pos="900"/>
        </w:tabs>
        <w:autoSpaceDE w:val="0"/>
        <w:autoSpaceDN w:val="0"/>
        <w:spacing w:line="276" w:lineRule="auto"/>
        <w:ind w:left="363" w:firstLine="0"/>
        <w:jc w:val="left"/>
        <w:rPr>
          <w:rFonts w:ascii="Aptos" w:hAnsi="Aptos" w:cs="Arial"/>
          <w:sz w:val="22"/>
          <w:szCs w:val="22"/>
        </w:rPr>
      </w:pPr>
    </w:p>
    <w:bookmarkEnd w:id="5"/>
    <w:p w14:paraId="08BCFBD4" w14:textId="77777777" w:rsidR="008C54C7" w:rsidRPr="008C52BE" w:rsidRDefault="008C54C7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>Finansowanie Projektu</w:t>
      </w:r>
    </w:p>
    <w:p w14:paraId="5515B700" w14:textId="77777777" w:rsidR="009D490C" w:rsidRPr="008C52BE" w:rsidRDefault="003E0F1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</w:t>
      </w:r>
      <w:r w:rsidR="00E5290B" w:rsidRPr="008C52BE">
        <w:rPr>
          <w:rFonts w:ascii="Aptos" w:hAnsi="Aptos" w:cs="Arial"/>
          <w:sz w:val="22"/>
        </w:rPr>
        <w:t>5</w:t>
      </w:r>
      <w:r w:rsidRPr="008C52BE">
        <w:rPr>
          <w:rFonts w:ascii="Aptos" w:hAnsi="Aptos" w:cs="Arial"/>
          <w:sz w:val="22"/>
        </w:rPr>
        <w:t xml:space="preserve">. </w:t>
      </w:r>
    </w:p>
    <w:p w14:paraId="3D1A6F2D" w14:textId="0486FCBB" w:rsidR="006B7653" w:rsidRPr="008C52BE" w:rsidRDefault="00126B0A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Środki na finansowanie Projektu </w:t>
      </w:r>
      <w:r w:rsidR="0019152E" w:rsidRPr="008C52BE">
        <w:rPr>
          <w:rFonts w:ascii="Aptos" w:hAnsi="Aptos" w:cs="Arial"/>
          <w:sz w:val="22"/>
          <w:szCs w:val="22"/>
        </w:rPr>
        <w:t>EFS</w:t>
      </w:r>
      <w:r w:rsidR="00AB2C32" w:rsidRPr="008C52BE">
        <w:rPr>
          <w:rFonts w:ascii="Aptos" w:hAnsi="Aptos" w:cs="Arial"/>
          <w:sz w:val="22"/>
          <w:szCs w:val="22"/>
        </w:rPr>
        <w:t>+</w:t>
      </w:r>
      <w:r w:rsidR="0019152E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w </w:t>
      </w:r>
      <w:r w:rsidR="00A74F44" w:rsidRPr="008C52BE">
        <w:rPr>
          <w:rFonts w:ascii="Aptos" w:hAnsi="Aptos" w:cs="Arial"/>
          <w:sz w:val="22"/>
          <w:szCs w:val="22"/>
        </w:rPr>
        <w:t xml:space="preserve">20…. </w:t>
      </w:r>
      <w:r w:rsidRPr="008C52BE">
        <w:rPr>
          <w:rFonts w:ascii="Aptos" w:hAnsi="Aptos" w:cs="Arial"/>
          <w:sz w:val="22"/>
          <w:szCs w:val="22"/>
        </w:rPr>
        <w:t xml:space="preserve">r. i w </w:t>
      </w:r>
      <w:r w:rsidR="00A74F44" w:rsidRPr="008C52BE">
        <w:rPr>
          <w:rFonts w:ascii="Aptos" w:hAnsi="Aptos" w:cs="Arial"/>
          <w:sz w:val="22"/>
          <w:szCs w:val="22"/>
        </w:rPr>
        <w:t xml:space="preserve">20…. </w:t>
      </w:r>
      <w:r w:rsidRPr="008C52BE">
        <w:rPr>
          <w:rFonts w:ascii="Aptos" w:hAnsi="Aptos" w:cs="Arial"/>
          <w:sz w:val="22"/>
          <w:szCs w:val="22"/>
        </w:rPr>
        <w:t>r. są zgodne z podziałem śr</w:t>
      </w:r>
      <w:r w:rsidR="00E5577A" w:rsidRPr="008C52BE">
        <w:rPr>
          <w:rFonts w:ascii="Aptos" w:hAnsi="Aptos" w:cs="Arial"/>
          <w:sz w:val="22"/>
          <w:szCs w:val="22"/>
        </w:rPr>
        <w:t xml:space="preserve">odków </w:t>
      </w:r>
      <w:r w:rsidR="00292701">
        <w:rPr>
          <w:rFonts w:ascii="Aptos" w:hAnsi="Aptos" w:cs="Arial"/>
          <w:sz w:val="22"/>
          <w:szCs w:val="22"/>
        </w:rPr>
        <w:br/>
      </w:r>
      <w:r w:rsidR="00E5577A" w:rsidRPr="008C52BE">
        <w:rPr>
          <w:rFonts w:ascii="Aptos" w:hAnsi="Aptos" w:cs="Arial"/>
          <w:sz w:val="22"/>
          <w:szCs w:val="22"/>
        </w:rPr>
        <w:t>na realizację projektów w</w:t>
      </w:r>
      <w:r w:rsidRPr="008C52BE">
        <w:rPr>
          <w:rFonts w:ascii="Aptos" w:hAnsi="Aptos" w:cs="Arial"/>
          <w:sz w:val="22"/>
          <w:szCs w:val="22"/>
        </w:rPr>
        <w:t xml:space="preserve"> ramach </w:t>
      </w:r>
      <w:r w:rsidR="00FA01E1" w:rsidRPr="008C52BE">
        <w:rPr>
          <w:rFonts w:ascii="Aptos" w:hAnsi="Aptos" w:cs="Arial"/>
          <w:sz w:val="22"/>
          <w:szCs w:val="22"/>
        </w:rPr>
        <w:t>FEM 2021-2027</w:t>
      </w:r>
      <w:r w:rsidRPr="008C52BE">
        <w:rPr>
          <w:rFonts w:ascii="Aptos" w:hAnsi="Aptos" w:cs="Arial"/>
          <w:sz w:val="22"/>
          <w:szCs w:val="22"/>
        </w:rPr>
        <w:t xml:space="preserve"> dla samorządów powiatowych woj</w:t>
      </w:r>
      <w:r w:rsidR="002F286C" w:rsidRPr="008C52BE">
        <w:rPr>
          <w:rFonts w:ascii="Aptos" w:hAnsi="Aptos" w:cs="Arial"/>
          <w:sz w:val="22"/>
          <w:szCs w:val="22"/>
        </w:rPr>
        <w:t>ewództwa</w:t>
      </w:r>
      <w:r w:rsidRPr="008C52BE">
        <w:rPr>
          <w:rFonts w:ascii="Aptos" w:hAnsi="Aptos" w:cs="Arial"/>
          <w:sz w:val="22"/>
          <w:szCs w:val="22"/>
        </w:rPr>
        <w:t xml:space="preserve"> mazowieckiego, dokonanym wg kryteriów ustalonych przez Sejmik Województwa, zgodnie</w:t>
      </w:r>
      <w:r w:rsidR="00EE5B98" w:rsidRPr="008C52BE">
        <w:rPr>
          <w:rFonts w:ascii="Aptos" w:hAnsi="Aptos" w:cs="Arial"/>
          <w:sz w:val="22"/>
          <w:szCs w:val="22"/>
        </w:rPr>
        <w:t xml:space="preserve"> </w:t>
      </w:r>
      <w:r w:rsidR="00292701">
        <w:rPr>
          <w:rFonts w:ascii="Aptos" w:hAnsi="Aptos" w:cs="Arial"/>
          <w:sz w:val="22"/>
          <w:szCs w:val="22"/>
        </w:rPr>
        <w:br/>
      </w:r>
      <w:r w:rsidRPr="00AC7489">
        <w:rPr>
          <w:rFonts w:ascii="Aptos" w:hAnsi="Aptos" w:cs="Arial"/>
          <w:bCs/>
          <w:sz w:val="22"/>
          <w:szCs w:val="22"/>
        </w:rPr>
        <w:t>z art.</w:t>
      </w:r>
      <w:r w:rsidR="009F6439" w:rsidRPr="00AC7489">
        <w:rPr>
          <w:rFonts w:ascii="Aptos" w:hAnsi="Aptos" w:cs="Arial"/>
          <w:bCs/>
          <w:sz w:val="22"/>
          <w:szCs w:val="22"/>
        </w:rPr>
        <w:t xml:space="preserve"> 267 </w:t>
      </w:r>
      <w:r w:rsidR="0036386D" w:rsidRPr="00AC7489">
        <w:rPr>
          <w:rFonts w:ascii="Aptos" w:hAnsi="Aptos" w:cs="Arial"/>
          <w:bCs/>
          <w:sz w:val="22"/>
          <w:szCs w:val="22"/>
        </w:rPr>
        <w:t xml:space="preserve">ust. 6 </w:t>
      </w:r>
      <w:r w:rsidRPr="00AC7489">
        <w:rPr>
          <w:rFonts w:ascii="Aptos" w:hAnsi="Aptos" w:cs="Arial"/>
          <w:bCs/>
          <w:sz w:val="22"/>
          <w:szCs w:val="22"/>
        </w:rPr>
        <w:t>ustawy o rynku pracy</w:t>
      </w:r>
      <w:r w:rsidR="0036386D" w:rsidRPr="00AC7489">
        <w:rPr>
          <w:rFonts w:ascii="Aptos" w:hAnsi="Aptos" w:cs="Arial"/>
          <w:bCs/>
          <w:sz w:val="22"/>
          <w:szCs w:val="22"/>
        </w:rPr>
        <w:t xml:space="preserve"> i służbach zatrudnienia</w:t>
      </w:r>
      <w:r w:rsidR="00B871DE" w:rsidRPr="00AC7489">
        <w:rPr>
          <w:rFonts w:ascii="Aptos" w:hAnsi="Aptos" w:cs="Arial"/>
          <w:bCs/>
          <w:sz w:val="22"/>
          <w:szCs w:val="22"/>
        </w:rPr>
        <w:t>,</w:t>
      </w:r>
      <w:r w:rsidR="002729AD" w:rsidRPr="00AC7489">
        <w:rPr>
          <w:rFonts w:ascii="Aptos" w:hAnsi="Aptos" w:cs="Arial"/>
          <w:bCs/>
          <w:sz w:val="22"/>
          <w:szCs w:val="22"/>
        </w:rPr>
        <w:t xml:space="preserve"> </w:t>
      </w:r>
      <w:r w:rsidR="002729AD" w:rsidRPr="008C52BE">
        <w:rPr>
          <w:rFonts w:ascii="Aptos" w:hAnsi="Aptos" w:cs="Arial"/>
          <w:sz w:val="22"/>
          <w:szCs w:val="22"/>
        </w:rPr>
        <w:t>z zastrzeżeniem</w:t>
      </w:r>
      <w:r w:rsidR="0058409C" w:rsidRPr="008C52BE">
        <w:rPr>
          <w:rFonts w:ascii="Aptos" w:hAnsi="Aptos" w:cs="Arial"/>
          <w:sz w:val="22"/>
          <w:szCs w:val="22"/>
        </w:rPr>
        <w:t xml:space="preserve"> </w:t>
      </w:r>
      <w:r w:rsidR="0036386D" w:rsidRPr="008C52BE">
        <w:rPr>
          <w:rFonts w:ascii="Aptos" w:hAnsi="Aptos" w:cs="Arial"/>
          <w:sz w:val="22"/>
          <w:szCs w:val="22"/>
        </w:rPr>
        <w:t>art</w:t>
      </w:r>
      <w:r w:rsidR="002729AD" w:rsidRPr="008C52BE">
        <w:rPr>
          <w:rFonts w:ascii="Aptos" w:hAnsi="Aptos" w:cs="Arial"/>
          <w:sz w:val="22"/>
          <w:szCs w:val="22"/>
        </w:rPr>
        <w:t xml:space="preserve">. </w:t>
      </w:r>
      <w:r w:rsidR="0036386D" w:rsidRPr="008C52BE">
        <w:rPr>
          <w:rFonts w:ascii="Aptos" w:hAnsi="Aptos" w:cs="Arial"/>
          <w:sz w:val="22"/>
          <w:szCs w:val="22"/>
        </w:rPr>
        <w:t>2</w:t>
      </w:r>
      <w:r w:rsidR="002729AD" w:rsidRPr="008C52BE">
        <w:rPr>
          <w:rFonts w:ascii="Aptos" w:hAnsi="Aptos" w:cs="Arial"/>
          <w:sz w:val="22"/>
          <w:szCs w:val="22"/>
        </w:rPr>
        <w:t>7</w:t>
      </w:r>
      <w:r w:rsidR="0036386D" w:rsidRPr="008C52BE">
        <w:rPr>
          <w:rFonts w:ascii="Aptos" w:hAnsi="Aptos" w:cs="Arial"/>
          <w:sz w:val="22"/>
          <w:szCs w:val="22"/>
        </w:rPr>
        <w:t xml:space="preserve">0 </w:t>
      </w:r>
      <w:r w:rsidR="00292701">
        <w:rPr>
          <w:rFonts w:ascii="Aptos" w:hAnsi="Aptos" w:cs="Arial"/>
          <w:sz w:val="22"/>
          <w:szCs w:val="22"/>
        </w:rPr>
        <w:br/>
      </w:r>
      <w:r w:rsidR="0036386D" w:rsidRPr="008C52BE">
        <w:rPr>
          <w:rFonts w:ascii="Aptos" w:hAnsi="Aptos" w:cs="Arial"/>
          <w:sz w:val="22"/>
          <w:szCs w:val="22"/>
        </w:rPr>
        <w:t>ust. 1</w:t>
      </w:r>
      <w:r w:rsidR="0001028F" w:rsidRPr="008C52BE">
        <w:rPr>
          <w:rFonts w:ascii="Aptos" w:hAnsi="Aptos" w:cs="Arial"/>
          <w:sz w:val="22"/>
          <w:szCs w:val="22"/>
        </w:rPr>
        <w:t xml:space="preserve"> </w:t>
      </w:r>
      <w:r w:rsidR="00C9653B" w:rsidRPr="008C52BE">
        <w:rPr>
          <w:rFonts w:ascii="Aptos" w:hAnsi="Aptos" w:cs="Arial"/>
          <w:sz w:val="22"/>
          <w:szCs w:val="22"/>
        </w:rPr>
        <w:t xml:space="preserve">i </w:t>
      </w:r>
      <w:r w:rsidR="0036386D" w:rsidRPr="008C52BE">
        <w:rPr>
          <w:rFonts w:ascii="Aptos" w:hAnsi="Aptos" w:cs="Arial"/>
          <w:sz w:val="22"/>
          <w:szCs w:val="22"/>
        </w:rPr>
        <w:t>art.</w:t>
      </w:r>
      <w:r w:rsidR="002729AD" w:rsidRPr="008C52BE">
        <w:rPr>
          <w:rFonts w:ascii="Aptos" w:hAnsi="Aptos" w:cs="Arial"/>
          <w:sz w:val="22"/>
          <w:szCs w:val="22"/>
        </w:rPr>
        <w:t xml:space="preserve"> </w:t>
      </w:r>
      <w:r w:rsidR="0036386D" w:rsidRPr="008C52BE">
        <w:rPr>
          <w:rFonts w:ascii="Aptos" w:hAnsi="Aptos" w:cs="Arial"/>
          <w:sz w:val="22"/>
          <w:szCs w:val="22"/>
        </w:rPr>
        <w:t>277</w:t>
      </w:r>
      <w:r w:rsidR="00991DB6">
        <w:rPr>
          <w:rFonts w:ascii="Aptos" w:hAnsi="Aptos" w:cs="Arial"/>
          <w:sz w:val="22"/>
          <w:szCs w:val="22"/>
        </w:rPr>
        <w:t xml:space="preserve"> tej ustawy.</w:t>
      </w:r>
    </w:p>
    <w:p w14:paraId="3A27F05B" w14:textId="77777777" w:rsidR="006B7653" w:rsidRPr="008C52BE" w:rsidRDefault="00126B0A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 pierwszym roku realizacji Projektu </w:t>
      </w:r>
      <w:r w:rsidR="00C107CB" w:rsidRPr="008C52BE">
        <w:rPr>
          <w:rFonts w:ascii="Aptos" w:hAnsi="Aptos" w:cs="Arial"/>
          <w:sz w:val="22"/>
          <w:szCs w:val="22"/>
        </w:rPr>
        <w:t xml:space="preserve">EFS+ </w:t>
      </w:r>
      <w:r w:rsidRPr="008C52BE">
        <w:rPr>
          <w:rFonts w:ascii="Aptos" w:hAnsi="Aptos" w:cs="Arial"/>
          <w:sz w:val="22"/>
          <w:szCs w:val="22"/>
        </w:rPr>
        <w:t xml:space="preserve">zatwierdzony Wniosek zawiera łączną wartość </w:t>
      </w:r>
      <w:r w:rsidR="00077BA2" w:rsidRPr="008C52BE">
        <w:rPr>
          <w:rFonts w:ascii="Aptos" w:hAnsi="Aptos" w:cs="Arial"/>
          <w:sz w:val="22"/>
          <w:szCs w:val="22"/>
        </w:rPr>
        <w:t>dofinansowania</w:t>
      </w:r>
      <w:r w:rsidRPr="008C52BE">
        <w:rPr>
          <w:rFonts w:ascii="Aptos" w:hAnsi="Aptos" w:cs="Arial"/>
          <w:sz w:val="22"/>
          <w:szCs w:val="22"/>
        </w:rPr>
        <w:t xml:space="preserve"> na rok </w:t>
      </w:r>
      <w:proofErr w:type="gramStart"/>
      <w:r w:rsidR="00A74F44" w:rsidRPr="008C52BE">
        <w:rPr>
          <w:rFonts w:ascii="Aptos" w:hAnsi="Aptos" w:cs="Arial"/>
          <w:sz w:val="22"/>
          <w:szCs w:val="22"/>
        </w:rPr>
        <w:t>20….</w:t>
      </w:r>
      <w:proofErr w:type="gramEnd"/>
      <w:r w:rsidR="00A74F44" w:rsidRPr="008C52BE">
        <w:rPr>
          <w:rFonts w:ascii="Aptos" w:hAnsi="Aptos" w:cs="Arial"/>
          <w:sz w:val="22"/>
          <w:szCs w:val="22"/>
        </w:rPr>
        <w:t xml:space="preserve">. </w:t>
      </w:r>
      <w:r w:rsidRPr="008136F8">
        <w:rPr>
          <w:rFonts w:ascii="Aptos" w:hAnsi="Aptos" w:cs="Arial"/>
          <w:bCs/>
          <w:sz w:val="22"/>
          <w:szCs w:val="22"/>
        </w:rPr>
        <w:t xml:space="preserve">i </w:t>
      </w:r>
      <w:r w:rsidR="00E3625A" w:rsidRPr="008136F8">
        <w:rPr>
          <w:rFonts w:ascii="Aptos" w:hAnsi="Aptos" w:cs="Arial"/>
          <w:bCs/>
          <w:sz w:val="22"/>
          <w:szCs w:val="22"/>
        </w:rPr>
        <w:t xml:space="preserve">20…. </w:t>
      </w:r>
      <w:r w:rsidR="00737249" w:rsidRPr="008136F8">
        <w:rPr>
          <w:rFonts w:ascii="Aptos" w:hAnsi="Aptos" w:cs="Arial"/>
          <w:bCs/>
          <w:sz w:val="22"/>
          <w:szCs w:val="22"/>
        </w:rPr>
        <w:t>i</w:t>
      </w:r>
      <w:r w:rsidR="0073724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wstępną planowaną kwotę </w:t>
      </w:r>
      <w:r w:rsidR="00077BA2" w:rsidRPr="008C52BE">
        <w:rPr>
          <w:rFonts w:ascii="Aptos" w:hAnsi="Aptos" w:cs="Arial"/>
          <w:sz w:val="22"/>
          <w:szCs w:val="22"/>
        </w:rPr>
        <w:t>dofinansowania</w:t>
      </w:r>
      <w:r w:rsidRPr="008C52BE">
        <w:rPr>
          <w:rFonts w:ascii="Aptos" w:hAnsi="Aptos" w:cs="Arial"/>
          <w:sz w:val="22"/>
          <w:szCs w:val="22"/>
        </w:rPr>
        <w:t xml:space="preserve"> na rok </w:t>
      </w:r>
      <w:r w:rsidR="00A74F44" w:rsidRPr="008C52BE">
        <w:rPr>
          <w:rFonts w:ascii="Aptos" w:hAnsi="Aptos" w:cs="Arial"/>
          <w:sz w:val="22"/>
          <w:szCs w:val="22"/>
        </w:rPr>
        <w:t>20…..</w:t>
      </w:r>
      <w:r w:rsidRPr="008C52BE">
        <w:rPr>
          <w:rFonts w:ascii="Aptos" w:hAnsi="Aptos" w:cs="Arial"/>
          <w:sz w:val="22"/>
          <w:szCs w:val="22"/>
        </w:rPr>
        <w:t>.</w:t>
      </w:r>
      <w:r w:rsidR="00E3625A" w:rsidRPr="008C52BE">
        <w:rPr>
          <w:rFonts w:ascii="Aptos" w:hAnsi="Aptos" w:cs="Arial"/>
          <w:sz w:val="22"/>
          <w:szCs w:val="22"/>
        </w:rPr>
        <w:t xml:space="preserve"> </w:t>
      </w:r>
      <w:r w:rsidR="00E3625A" w:rsidRPr="00AC7489">
        <w:rPr>
          <w:rFonts w:ascii="Aptos" w:hAnsi="Aptos" w:cs="Arial"/>
          <w:bCs/>
          <w:sz w:val="22"/>
          <w:szCs w:val="22"/>
        </w:rPr>
        <w:t>i</w:t>
      </w:r>
      <w:r w:rsidR="005F315B" w:rsidRPr="00AC7489">
        <w:rPr>
          <w:rFonts w:ascii="Aptos" w:hAnsi="Aptos" w:cs="Arial"/>
          <w:bCs/>
          <w:sz w:val="22"/>
          <w:szCs w:val="22"/>
        </w:rPr>
        <w:t> </w:t>
      </w:r>
      <w:proofErr w:type="gramStart"/>
      <w:r w:rsidR="00E3625A" w:rsidRPr="00AC7489">
        <w:rPr>
          <w:rFonts w:ascii="Aptos" w:hAnsi="Aptos" w:cs="Arial"/>
          <w:bCs/>
          <w:sz w:val="22"/>
          <w:szCs w:val="22"/>
        </w:rPr>
        <w:t>20….</w:t>
      </w:r>
      <w:proofErr w:type="gramEnd"/>
      <w:r w:rsidR="00E3625A" w:rsidRPr="00AC7489">
        <w:rPr>
          <w:rFonts w:ascii="Aptos" w:hAnsi="Aptos" w:cs="Arial"/>
          <w:bCs/>
          <w:sz w:val="22"/>
          <w:szCs w:val="22"/>
        </w:rPr>
        <w:t>.</w:t>
      </w:r>
      <w:r w:rsidRPr="00AC7489">
        <w:rPr>
          <w:rFonts w:ascii="Aptos" w:hAnsi="Aptos" w:cs="Arial"/>
          <w:bCs/>
          <w:sz w:val="22"/>
          <w:szCs w:val="22"/>
        </w:rPr>
        <w:t>, z</w:t>
      </w:r>
      <w:r w:rsidR="00E75277" w:rsidRPr="00AC7489">
        <w:rPr>
          <w:rFonts w:ascii="Aptos" w:hAnsi="Aptos" w:cs="Arial"/>
          <w:bCs/>
          <w:sz w:val="22"/>
          <w:szCs w:val="22"/>
        </w:rPr>
        <w:t> </w:t>
      </w:r>
      <w:r w:rsidRPr="00AC7489">
        <w:rPr>
          <w:rFonts w:ascii="Aptos" w:hAnsi="Aptos" w:cs="Arial"/>
          <w:bCs/>
          <w:sz w:val="22"/>
          <w:szCs w:val="22"/>
        </w:rPr>
        <w:t>zastr</w:t>
      </w:r>
      <w:r w:rsidR="00D33DC0" w:rsidRPr="00AC7489">
        <w:rPr>
          <w:rFonts w:ascii="Aptos" w:hAnsi="Aptos" w:cs="Arial"/>
          <w:bCs/>
          <w:sz w:val="22"/>
          <w:szCs w:val="22"/>
        </w:rPr>
        <w:t xml:space="preserve">zeżeniem, że kwota na rok </w:t>
      </w:r>
      <w:proofErr w:type="gramStart"/>
      <w:r w:rsidR="00A74F44" w:rsidRPr="00AC7489">
        <w:rPr>
          <w:rFonts w:ascii="Aptos" w:hAnsi="Aptos" w:cs="Arial"/>
          <w:bCs/>
          <w:sz w:val="22"/>
          <w:szCs w:val="22"/>
        </w:rPr>
        <w:t>20….</w:t>
      </w:r>
      <w:proofErr w:type="gramEnd"/>
      <w:r w:rsidR="00A74F44" w:rsidRPr="00AC7489">
        <w:rPr>
          <w:rFonts w:ascii="Aptos" w:hAnsi="Aptos" w:cs="Arial"/>
          <w:bCs/>
          <w:sz w:val="22"/>
          <w:szCs w:val="22"/>
        </w:rPr>
        <w:t xml:space="preserve">. </w:t>
      </w:r>
      <w:r w:rsidR="00E3625A" w:rsidRPr="00AC7489">
        <w:rPr>
          <w:rFonts w:ascii="Aptos" w:hAnsi="Aptos" w:cs="Arial"/>
          <w:bCs/>
          <w:sz w:val="22"/>
          <w:szCs w:val="22"/>
        </w:rPr>
        <w:t xml:space="preserve">i 20…. </w:t>
      </w:r>
      <w:r w:rsidRPr="00AC7489">
        <w:rPr>
          <w:rFonts w:ascii="Aptos" w:hAnsi="Aptos" w:cs="Arial"/>
          <w:bCs/>
          <w:sz w:val="22"/>
          <w:szCs w:val="22"/>
        </w:rPr>
        <w:t xml:space="preserve">zostanie </w:t>
      </w:r>
      <w:r w:rsidR="00731CFC" w:rsidRPr="00AC7489">
        <w:rPr>
          <w:rFonts w:ascii="Aptos" w:hAnsi="Aptos" w:cs="Arial"/>
          <w:bCs/>
          <w:sz w:val="22"/>
          <w:szCs w:val="22"/>
        </w:rPr>
        <w:t>uaktualniona pod warunkiem</w:t>
      </w:r>
      <w:r w:rsidR="00731CFC" w:rsidRPr="008C52BE">
        <w:rPr>
          <w:rFonts w:ascii="Aptos" w:hAnsi="Aptos" w:cs="Arial"/>
          <w:sz w:val="22"/>
          <w:szCs w:val="22"/>
        </w:rPr>
        <w:t xml:space="preserve"> </w:t>
      </w:r>
      <w:r w:rsidR="00731CFC" w:rsidRPr="008C52BE">
        <w:rPr>
          <w:rFonts w:ascii="Aptos" w:hAnsi="Aptos" w:cs="Arial"/>
          <w:sz w:val="22"/>
          <w:szCs w:val="22"/>
        </w:rPr>
        <w:lastRenderedPageBreak/>
        <w:t>potwierdzenia jej wysokości na kolejny rok po dokonaniu podziału środków Funduszu Pracy w</w:t>
      </w:r>
      <w:r w:rsidR="005F315B">
        <w:rPr>
          <w:rFonts w:ascii="Aptos" w:hAnsi="Aptos" w:cs="Arial"/>
          <w:sz w:val="22"/>
          <w:szCs w:val="22"/>
        </w:rPr>
        <w:t> </w:t>
      </w:r>
      <w:r w:rsidR="00731CFC" w:rsidRPr="008C52BE">
        <w:rPr>
          <w:rFonts w:ascii="Aptos" w:hAnsi="Aptos" w:cs="Arial"/>
          <w:sz w:val="22"/>
          <w:szCs w:val="22"/>
        </w:rPr>
        <w:t>ustawie budżetowej opracowanej na kolejne lata budżetowe</w:t>
      </w:r>
      <w:r w:rsidRPr="008C52BE">
        <w:rPr>
          <w:rFonts w:ascii="Aptos" w:hAnsi="Aptos" w:cs="Arial"/>
          <w:sz w:val="22"/>
          <w:szCs w:val="22"/>
        </w:rPr>
        <w:t>.</w:t>
      </w:r>
    </w:p>
    <w:p w14:paraId="293CB930" w14:textId="77777777" w:rsidR="006B7653" w:rsidRPr="008C52BE" w:rsidRDefault="00126B0A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W każdym miesiącu dysponent Funduszu Pracy przekazuje do powiatu środki F</w:t>
      </w:r>
      <w:r w:rsidR="00F75078" w:rsidRPr="008C52BE">
        <w:rPr>
          <w:rFonts w:ascii="Aptos" w:hAnsi="Aptos" w:cs="Arial"/>
          <w:sz w:val="22"/>
          <w:szCs w:val="22"/>
        </w:rPr>
        <w:t xml:space="preserve">unduszu </w:t>
      </w:r>
      <w:r w:rsidRPr="008C52BE">
        <w:rPr>
          <w:rFonts w:ascii="Aptos" w:hAnsi="Aptos" w:cs="Arial"/>
          <w:sz w:val="22"/>
          <w:szCs w:val="22"/>
        </w:rPr>
        <w:t>P</w:t>
      </w:r>
      <w:r w:rsidR="00F75078" w:rsidRPr="008C52BE">
        <w:rPr>
          <w:rFonts w:ascii="Aptos" w:hAnsi="Aptos" w:cs="Arial"/>
          <w:sz w:val="22"/>
          <w:szCs w:val="22"/>
        </w:rPr>
        <w:t>racy</w:t>
      </w:r>
      <w:r w:rsidRPr="008C52BE">
        <w:rPr>
          <w:rFonts w:ascii="Aptos" w:hAnsi="Aptos" w:cs="Arial"/>
          <w:sz w:val="22"/>
          <w:szCs w:val="22"/>
        </w:rPr>
        <w:t xml:space="preserve"> w</w:t>
      </w:r>
      <w:r w:rsidR="005F315B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wysokości 1/12 limitu określonego dla </w:t>
      </w:r>
      <w:r w:rsidR="00014E78" w:rsidRPr="008C52BE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>rojektu na rok budżetowy. Jednocześnie, na pisemny wniosek Beneficjenta dysponent Funduszu Pracy może przekazać środki F</w:t>
      </w:r>
      <w:r w:rsidR="00F75078" w:rsidRPr="008C52BE">
        <w:rPr>
          <w:rFonts w:ascii="Aptos" w:hAnsi="Aptos" w:cs="Arial"/>
          <w:sz w:val="22"/>
          <w:szCs w:val="22"/>
        </w:rPr>
        <w:t xml:space="preserve">unduszu </w:t>
      </w:r>
      <w:r w:rsidRPr="008C52BE">
        <w:rPr>
          <w:rFonts w:ascii="Aptos" w:hAnsi="Aptos" w:cs="Arial"/>
          <w:sz w:val="22"/>
          <w:szCs w:val="22"/>
        </w:rPr>
        <w:t>P</w:t>
      </w:r>
      <w:r w:rsidR="00F75078" w:rsidRPr="008C52BE">
        <w:rPr>
          <w:rFonts w:ascii="Aptos" w:hAnsi="Aptos" w:cs="Arial"/>
          <w:sz w:val="22"/>
          <w:szCs w:val="22"/>
        </w:rPr>
        <w:t>racy</w:t>
      </w:r>
      <w:r w:rsidR="00003B8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 kwocie wyższej niż określona w zdaniu pierwszym</w:t>
      </w:r>
      <w:r w:rsidR="007A4D77" w:rsidRPr="008C52BE">
        <w:rPr>
          <w:rFonts w:ascii="Aptos" w:hAnsi="Aptos" w:cs="Arial"/>
          <w:sz w:val="22"/>
          <w:szCs w:val="22"/>
        </w:rPr>
        <w:t>.</w:t>
      </w:r>
    </w:p>
    <w:p w14:paraId="19993005" w14:textId="77777777" w:rsidR="00BC4D00" w:rsidRPr="008C52BE" w:rsidRDefault="00E3639A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Instytucja Pośrednicząca przyznaje Beneficjentowi dofinansowanie na realizację Projektu EFS</w:t>
      </w:r>
      <w:r w:rsidR="00F87395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 xml:space="preserve"> w</w:t>
      </w:r>
      <w:r w:rsidR="005F315B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ł</w:t>
      </w:r>
      <w:r w:rsidR="00C10C67" w:rsidRPr="008C52BE">
        <w:rPr>
          <w:rFonts w:ascii="Aptos" w:hAnsi="Aptos" w:cs="Arial"/>
          <w:sz w:val="22"/>
          <w:szCs w:val="22"/>
        </w:rPr>
        <w:t>ącznej kwocie</w:t>
      </w:r>
      <w:proofErr w:type="gramStart"/>
      <w:r w:rsidR="00C10C67" w:rsidRPr="008C52BE">
        <w:rPr>
          <w:rFonts w:ascii="Aptos" w:hAnsi="Aptos" w:cs="Arial"/>
          <w:sz w:val="22"/>
          <w:szCs w:val="22"/>
        </w:rPr>
        <w:t xml:space="preserve"> ….</w:t>
      </w:r>
      <w:proofErr w:type="gramEnd"/>
      <w:r w:rsidR="00C10C67" w:rsidRPr="008C52BE">
        <w:rPr>
          <w:rFonts w:ascii="Aptos" w:hAnsi="Aptos" w:cs="Arial"/>
          <w:sz w:val="22"/>
          <w:szCs w:val="22"/>
        </w:rPr>
        <w:t>zł (</w:t>
      </w:r>
      <w:proofErr w:type="gramStart"/>
      <w:r w:rsidR="00C10C67" w:rsidRPr="008C52BE">
        <w:rPr>
          <w:rFonts w:ascii="Aptos" w:hAnsi="Aptos" w:cs="Arial"/>
          <w:sz w:val="22"/>
          <w:szCs w:val="22"/>
        </w:rPr>
        <w:t>słownie:…</w:t>
      </w:r>
      <w:proofErr w:type="gramEnd"/>
      <w:r w:rsidR="00C10C67" w:rsidRPr="008C52BE">
        <w:rPr>
          <w:rFonts w:ascii="Aptos" w:hAnsi="Aptos" w:cs="Arial"/>
          <w:sz w:val="22"/>
          <w:szCs w:val="22"/>
        </w:rPr>
        <w:t xml:space="preserve">.), </w:t>
      </w:r>
      <w:r w:rsidR="002E1CD8" w:rsidRPr="008C52BE">
        <w:rPr>
          <w:rFonts w:ascii="Aptos" w:hAnsi="Aptos" w:cs="Arial"/>
          <w:sz w:val="22"/>
          <w:szCs w:val="22"/>
        </w:rPr>
        <w:t>w tym:</w:t>
      </w:r>
    </w:p>
    <w:p w14:paraId="24D3F188" w14:textId="1FF9F218" w:rsidR="00BC4D00" w:rsidRPr="008C52BE" w:rsidRDefault="00C10C67" w:rsidP="00290705">
      <w:pPr>
        <w:pStyle w:val="Tekstpodstawowy"/>
        <w:numPr>
          <w:ilvl w:val="0"/>
          <w:numId w:val="74"/>
        </w:numPr>
        <w:tabs>
          <w:tab w:val="clear" w:pos="900"/>
        </w:tabs>
        <w:autoSpaceDE w:val="0"/>
        <w:autoSpaceDN w:val="0"/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na</w:t>
      </w:r>
      <w:r w:rsidR="00E3639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rok</w:t>
      </w:r>
      <w:proofErr w:type="gramStart"/>
      <w:r w:rsidR="00D8206B" w:rsidRPr="008C52BE">
        <w:rPr>
          <w:rFonts w:ascii="Aptos" w:hAnsi="Aptos" w:cs="Arial"/>
          <w:sz w:val="22"/>
          <w:szCs w:val="22"/>
        </w:rPr>
        <w:t xml:space="preserve"> </w:t>
      </w:r>
      <w:r w:rsidR="002729AD" w:rsidRPr="008C52BE">
        <w:rPr>
          <w:rFonts w:ascii="Aptos" w:hAnsi="Aptos" w:cs="Arial"/>
          <w:sz w:val="22"/>
          <w:szCs w:val="22"/>
        </w:rPr>
        <w:t>….</w:t>
      </w:r>
      <w:proofErr w:type="gramEnd"/>
      <w:r w:rsidR="002729AD" w:rsidRPr="008C52BE">
        <w:rPr>
          <w:rFonts w:ascii="Aptos" w:hAnsi="Aptos" w:cs="Arial"/>
          <w:sz w:val="22"/>
          <w:szCs w:val="22"/>
        </w:rPr>
        <w:t>.</w:t>
      </w:r>
      <w:r w:rsidR="00A72A1A" w:rsidRPr="008C52BE">
        <w:rPr>
          <w:rFonts w:ascii="Aptos" w:hAnsi="Aptos" w:cs="Arial"/>
          <w:sz w:val="22"/>
          <w:szCs w:val="22"/>
        </w:rPr>
        <w:t xml:space="preserve"> </w:t>
      </w:r>
      <w:r w:rsidR="00D8206B" w:rsidRPr="008C52BE">
        <w:rPr>
          <w:rFonts w:ascii="Aptos" w:hAnsi="Aptos" w:cs="Arial"/>
          <w:sz w:val="22"/>
          <w:szCs w:val="22"/>
        </w:rPr>
        <w:t>w kwo</w:t>
      </w:r>
      <w:r w:rsidRPr="008C52BE">
        <w:rPr>
          <w:rFonts w:ascii="Aptos" w:hAnsi="Aptos" w:cs="Arial"/>
          <w:sz w:val="22"/>
          <w:szCs w:val="22"/>
        </w:rPr>
        <w:t xml:space="preserve">cie ogółem …. zł (słownie: </w:t>
      </w:r>
      <w:proofErr w:type="gramStart"/>
      <w:r w:rsidRPr="008C52BE">
        <w:rPr>
          <w:rFonts w:ascii="Aptos" w:hAnsi="Aptos" w:cs="Arial"/>
          <w:sz w:val="22"/>
          <w:szCs w:val="22"/>
        </w:rPr>
        <w:t>…….</w:t>
      </w:r>
      <w:proofErr w:type="gramEnd"/>
      <w:r w:rsidRPr="008C52BE">
        <w:rPr>
          <w:rFonts w:ascii="Aptos" w:hAnsi="Aptos" w:cs="Arial"/>
          <w:sz w:val="22"/>
          <w:szCs w:val="22"/>
        </w:rPr>
        <w:t>)</w:t>
      </w:r>
      <w:r w:rsidR="00292701">
        <w:rPr>
          <w:rFonts w:ascii="Aptos" w:hAnsi="Aptos" w:cs="Arial"/>
          <w:sz w:val="22"/>
          <w:szCs w:val="22"/>
        </w:rPr>
        <w:t>;</w:t>
      </w:r>
      <w:r w:rsidRPr="008C52BE">
        <w:rPr>
          <w:rFonts w:ascii="Aptos" w:hAnsi="Aptos" w:cs="Arial"/>
          <w:sz w:val="22"/>
          <w:szCs w:val="22"/>
        </w:rPr>
        <w:t xml:space="preserve"> </w:t>
      </w:r>
    </w:p>
    <w:p w14:paraId="71E5AD58" w14:textId="52C93C7D" w:rsidR="004A1625" w:rsidRPr="008C52BE" w:rsidRDefault="004A1625" w:rsidP="00290705">
      <w:pPr>
        <w:pStyle w:val="Tekstpodstawowy"/>
        <w:numPr>
          <w:ilvl w:val="0"/>
          <w:numId w:val="74"/>
        </w:numPr>
        <w:tabs>
          <w:tab w:val="clear" w:pos="900"/>
        </w:tabs>
        <w:autoSpaceDE w:val="0"/>
        <w:autoSpaceDN w:val="0"/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na rok</w:t>
      </w:r>
      <w:proofErr w:type="gramStart"/>
      <w:r w:rsidRPr="008C52BE">
        <w:rPr>
          <w:rFonts w:ascii="Aptos" w:hAnsi="Aptos" w:cs="Arial"/>
          <w:sz w:val="22"/>
          <w:szCs w:val="22"/>
        </w:rPr>
        <w:t xml:space="preserve"> ….</w:t>
      </w:r>
      <w:proofErr w:type="gramEnd"/>
      <w:r w:rsidRPr="008C52BE">
        <w:rPr>
          <w:rFonts w:ascii="Aptos" w:hAnsi="Aptos" w:cs="Arial"/>
          <w:sz w:val="22"/>
          <w:szCs w:val="22"/>
        </w:rPr>
        <w:t xml:space="preserve">. w kwocie ogółem …. zł (słownie: </w:t>
      </w:r>
      <w:proofErr w:type="gramStart"/>
      <w:r w:rsidRPr="008C52BE">
        <w:rPr>
          <w:rFonts w:ascii="Aptos" w:hAnsi="Aptos" w:cs="Arial"/>
          <w:sz w:val="22"/>
          <w:szCs w:val="22"/>
        </w:rPr>
        <w:t>…….</w:t>
      </w:r>
      <w:proofErr w:type="gramEnd"/>
      <w:r w:rsidRPr="008C52BE">
        <w:rPr>
          <w:rFonts w:ascii="Aptos" w:hAnsi="Aptos" w:cs="Arial"/>
          <w:sz w:val="22"/>
          <w:szCs w:val="22"/>
        </w:rPr>
        <w:t>)</w:t>
      </w:r>
      <w:r w:rsidR="00292701">
        <w:rPr>
          <w:rFonts w:ascii="Aptos" w:hAnsi="Aptos" w:cs="Arial"/>
          <w:sz w:val="22"/>
          <w:szCs w:val="22"/>
        </w:rPr>
        <w:t>.</w:t>
      </w:r>
      <w:r w:rsidRPr="008C52BE">
        <w:rPr>
          <w:rFonts w:ascii="Aptos" w:hAnsi="Aptos" w:cs="Arial"/>
          <w:sz w:val="22"/>
          <w:szCs w:val="22"/>
        </w:rPr>
        <w:t xml:space="preserve"> </w:t>
      </w:r>
    </w:p>
    <w:p w14:paraId="1337F8FD" w14:textId="77777777" w:rsidR="001A15A6" w:rsidRPr="008C52BE" w:rsidRDefault="00E3625A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AC7489">
        <w:rPr>
          <w:rFonts w:ascii="Aptos" w:hAnsi="Aptos" w:cs="Arial"/>
          <w:bCs/>
          <w:sz w:val="22"/>
          <w:szCs w:val="22"/>
        </w:rPr>
        <w:t>Planowana</w:t>
      </w:r>
      <w:r w:rsidRPr="008C52BE">
        <w:rPr>
          <w:rFonts w:ascii="Aptos" w:hAnsi="Aptos" w:cs="Arial"/>
          <w:sz w:val="22"/>
          <w:szCs w:val="22"/>
        </w:rPr>
        <w:t>/ł</w:t>
      </w:r>
      <w:r w:rsidR="001A15A6" w:rsidRPr="008C52BE">
        <w:rPr>
          <w:rFonts w:ascii="Aptos" w:hAnsi="Aptos" w:cs="Arial"/>
          <w:sz w:val="22"/>
          <w:szCs w:val="22"/>
        </w:rPr>
        <w:t>ączna wysokość wydatków Projektu EFS</w:t>
      </w:r>
      <w:r w:rsidR="00F87395" w:rsidRPr="008C52BE">
        <w:rPr>
          <w:rFonts w:ascii="Aptos" w:hAnsi="Aptos" w:cs="Arial"/>
          <w:sz w:val="22"/>
          <w:szCs w:val="22"/>
        </w:rPr>
        <w:t>+</w:t>
      </w:r>
      <w:r w:rsidR="001A15A6" w:rsidRPr="008C52BE">
        <w:rPr>
          <w:rFonts w:ascii="Aptos" w:hAnsi="Aptos" w:cs="Arial"/>
          <w:sz w:val="22"/>
          <w:szCs w:val="22"/>
        </w:rPr>
        <w:t xml:space="preserve"> w</w:t>
      </w:r>
      <w:proofErr w:type="gramStart"/>
      <w:r w:rsidR="001A15A6" w:rsidRPr="008C52BE">
        <w:rPr>
          <w:rFonts w:ascii="Aptos" w:hAnsi="Aptos" w:cs="Arial"/>
          <w:sz w:val="22"/>
          <w:szCs w:val="22"/>
        </w:rPr>
        <w:t xml:space="preserve"> </w:t>
      </w:r>
      <w:r w:rsidR="002729AD" w:rsidRPr="008C52BE">
        <w:rPr>
          <w:rFonts w:ascii="Aptos" w:hAnsi="Aptos" w:cs="Arial"/>
          <w:sz w:val="22"/>
          <w:szCs w:val="22"/>
        </w:rPr>
        <w:t>….</w:t>
      </w:r>
      <w:proofErr w:type="gramEnd"/>
      <w:r w:rsidR="002729AD" w:rsidRPr="008C52BE">
        <w:rPr>
          <w:rFonts w:ascii="Aptos" w:hAnsi="Aptos" w:cs="Arial"/>
          <w:sz w:val="22"/>
          <w:szCs w:val="22"/>
        </w:rPr>
        <w:t>.</w:t>
      </w:r>
      <w:r w:rsidR="001A15A6" w:rsidRPr="008C52BE">
        <w:rPr>
          <w:rFonts w:ascii="Aptos" w:hAnsi="Aptos" w:cs="Arial"/>
          <w:sz w:val="22"/>
          <w:szCs w:val="22"/>
        </w:rPr>
        <w:t xml:space="preserve"> roku wynosi …… zł (słownie: …) i obejmuje wyłącznie dofinansowanie ze środków Funduszu Pracy przeznaczonych na</w:t>
      </w:r>
      <w:r w:rsidR="00C67B94" w:rsidRPr="008C52BE">
        <w:rPr>
          <w:rFonts w:ascii="Aptos" w:hAnsi="Aptos" w:cs="Arial"/>
          <w:sz w:val="22"/>
          <w:szCs w:val="22"/>
        </w:rPr>
        <w:t xml:space="preserve"> </w:t>
      </w:r>
      <w:r w:rsidR="001A15A6" w:rsidRPr="008C52BE">
        <w:rPr>
          <w:rFonts w:ascii="Aptos" w:hAnsi="Aptos" w:cs="Arial"/>
          <w:sz w:val="22"/>
          <w:szCs w:val="22"/>
        </w:rPr>
        <w:t>aktywne instrumenty rynku pracy będących w dyspozycji:</w:t>
      </w:r>
    </w:p>
    <w:p w14:paraId="6557CAAA" w14:textId="77777777" w:rsidR="001A15A6" w:rsidRPr="008C52BE" w:rsidRDefault="00BB70BA" w:rsidP="00290705">
      <w:pPr>
        <w:pStyle w:val="Tekstpodstawowy"/>
        <w:numPr>
          <w:ilvl w:val="0"/>
          <w:numId w:val="34"/>
        </w:numPr>
        <w:tabs>
          <w:tab w:val="clear" w:pos="900"/>
        </w:tabs>
        <w:autoSpaceDE w:val="0"/>
        <w:autoSpaceDN w:val="0"/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samorządu </w:t>
      </w:r>
      <w:r w:rsidR="001A15A6" w:rsidRPr="008C52BE">
        <w:rPr>
          <w:rFonts w:ascii="Aptos" w:hAnsi="Aptos" w:cs="Arial"/>
          <w:sz w:val="22"/>
          <w:szCs w:val="22"/>
        </w:rPr>
        <w:t>województwa</w:t>
      </w:r>
      <w:r w:rsidRPr="008C52BE">
        <w:rPr>
          <w:rFonts w:ascii="Aptos" w:hAnsi="Aptos" w:cs="Arial"/>
          <w:sz w:val="22"/>
          <w:szCs w:val="22"/>
        </w:rPr>
        <w:t>,</w:t>
      </w:r>
      <w:r w:rsidR="001A15A6" w:rsidRPr="008C52BE">
        <w:rPr>
          <w:rFonts w:ascii="Aptos" w:hAnsi="Aptos" w:cs="Arial"/>
          <w:sz w:val="22"/>
          <w:szCs w:val="22"/>
        </w:rPr>
        <w:t xml:space="preserve"> w kwocie ……. zł (słownie: </w:t>
      </w:r>
      <w:proofErr w:type="gramStart"/>
      <w:r w:rsidR="001A15A6" w:rsidRPr="008C52BE">
        <w:rPr>
          <w:rFonts w:ascii="Aptos" w:hAnsi="Aptos" w:cs="Arial"/>
          <w:sz w:val="22"/>
          <w:szCs w:val="22"/>
        </w:rPr>
        <w:t>…….. )</w:t>
      </w:r>
      <w:proofErr w:type="gramEnd"/>
      <w:r w:rsidR="00F942B1" w:rsidRPr="008C52BE">
        <w:rPr>
          <w:rFonts w:ascii="Aptos" w:hAnsi="Aptos" w:cs="Arial"/>
          <w:sz w:val="22"/>
          <w:szCs w:val="22"/>
        </w:rPr>
        <w:t>;</w:t>
      </w:r>
    </w:p>
    <w:p w14:paraId="7406C3E8" w14:textId="77777777" w:rsidR="001A15A6" w:rsidRPr="008C52BE" w:rsidRDefault="00BB70BA" w:rsidP="00290705">
      <w:pPr>
        <w:pStyle w:val="Tekstpodstawowy"/>
        <w:numPr>
          <w:ilvl w:val="0"/>
          <w:numId w:val="34"/>
        </w:numPr>
        <w:tabs>
          <w:tab w:val="clear" w:pos="900"/>
        </w:tabs>
        <w:autoSpaceDE w:val="0"/>
        <w:autoSpaceDN w:val="0"/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samorządu </w:t>
      </w:r>
      <w:r w:rsidR="001A15A6" w:rsidRPr="008C52BE">
        <w:rPr>
          <w:rFonts w:ascii="Aptos" w:hAnsi="Aptos" w:cs="Arial"/>
          <w:sz w:val="22"/>
          <w:szCs w:val="22"/>
        </w:rPr>
        <w:t>powiatu</w:t>
      </w:r>
      <w:r w:rsidRPr="008C52BE">
        <w:rPr>
          <w:rFonts w:ascii="Aptos" w:hAnsi="Aptos" w:cs="Arial"/>
          <w:sz w:val="22"/>
          <w:szCs w:val="22"/>
        </w:rPr>
        <w:t>,</w:t>
      </w:r>
      <w:r w:rsidR="001A15A6" w:rsidRPr="008C52BE">
        <w:rPr>
          <w:rFonts w:ascii="Aptos" w:hAnsi="Aptos" w:cs="Arial"/>
          <w:sz w:val="22"/>
          <w:szCs w:val="22"/>
        </w:rPr>
        <w:t xml:space="preserve"> w kwocie </w:t>
      </w:r>
      <w:r w:rsidR="00B151B6" w:rsidRPr="008C52BE">
        <w:rPr>
          <w:rFonts w:ascii="Aptos" w:hAnsi="Aptos" w:cs="Arial"/>
          <w:sz w:val="22"/>
          <w:szCs w:val="22"/>
        </w:rPr>
        <w:t xml:space="preserve">……. zł (słownie: </w:t>
      </w:r>
      <w:proofErr w:type="gramStart"/>
      <w:r w:rsidR="00B151B6" w:rsidRPr="008C52BE">
        <w:rPr>
          <w:rFonts w:ascii="Aptos" w:hAnsi="Aptos" w:cs="Arial"/>
          <w:sz w:val="22"/>
          <w:szCs w:val="22"/>
        </w:rPr>
        <w:t>…….</w:t>
      </w:r>
      <w:proofErr w:type="gramEnd"/>
      <w:r w:rsidR="00B151B6" w:rsidRPr="008C52BE">
        <w:rPr>
          <w:rFonts w:ascii="Aptos" w:hAnsi="Aptos" w:cs="Arial"/>
          <w:sz w:val="22"/>
          <w:szCs w:val="22"/>
        </w:rPr>
        <w:t>).</w:t>
      </w:r>
    </w:p>
    <w:p w14:paraId="4296878E" w14:textId="77777777" w:rsidR="001A15A6" w:rsidRPr="008C52BE" w:rsidRDefault="001A15A6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Dofinansowanie, o którym mowa w ust. 5, pochodzi:</w:t>
      </w:r>
    </w:p>
    <w:p w14:paraId="23DB1832" w14:textId="77777777" w:rsidR="001A15A6" w:rsidRPr="008C52BE" w:rsidRDefault="001A15A6" w:rsidP="00290705">
      <w:pPr>
        <w:pStyle w:val="Tekstpodstawowy"/>
        <w:numPr>
          <w:ilvl w:val="0"/>
          <w:numId w:val="35"/>
        </w:numPr>
        <w:tabs>
          <w:tab w:val="clear" w:pos="900"/>
        </w:tabs>
        <w:autoSpaceDE w:val="0"/>
        <w:autoSpaceDN w:val="0"/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ze środków wspólnotowych w kwocie …… zł (słownie: </w:t>
      </w:r>
      <w:proofErr w:type="gramStart"/>
      <w:r w:rsidRPr="008C52BE">
        <w:rPr>
          <w:rFonts w:ascii="Aptos" w:hAnsi="Aptos" w:cs="Arial"/>
          <w:sz w:val="22"/>
          <w:szCs w:val="22"/>
        </w:rPr>
        <w:t>…….</w:t>
      </w:r>
      <w:proofErr w:type="gramEnd"/>
      <w:r w:rsidRPr="008C52BE">
        <w:rPr>
          <w:rFonts w:ascii="Aptos" w:hAnsi="Aptos" w:cs="Arial"/>
          <w:sz w:val="22"/>
          <w:szCs w:val="22"/>
        </w:rPr>
        <w:t>.), co stanowi</w:t>
      </w:r>
      <w:proofErr w:type="gramStart"/>
      <w:r w:rsidRPr="008C52BE">
        <w:rPr>
          <w:rFonts w:ascii="Aptos" w:hAnsi="Aptos" w:cs="Arial"/>
          <w:sz w:val="22"/>
          <w:szCs w:val="22"/>
        </w:rPr>
        <w:t xml:space="preserve"> </w:t>
      </w:r>
      <w:r w:rsidR="00C040C0" w:rsidRPr="008C52BE">
        <w:rPr>
          <w:rFonts w:ascii="Aptos" w:hAnsi="Aptos" w:cs="Arial"/>
          <w:sz w:val="22"/>
          <w:szCs w:val="22"/>
        </w:rPr>
        <w:t>….</w:t>
      </w:r>
      <w:r w:rsidRPr="008C52BE">
        <w:rPr>
          <w:rFonts w:ascii="Aptos" w:hAnsi="Aptos" w:cs="Arial"/>
          <w:sz w:val="22"/>
          <w:szCs w:val="22"/>
        </w:rPr>
        <w:t>%  wydatków</w:t>
      </w:r>
      <w:proofErr w:type="gramEnd"/>
      <w:r w:rsidRPr="008C52BE">
        <w:rPr>
          <w:rFonts w:ascii="Aptos" w:hAnsi="Aptos" w:cs="Arial"/>
          <w:sz w:val="22"/>
          <w:szCs w:val="22"/>
        </w:rPr>
        <w:t xml:space="preserve"> Projektu EFS</w:t>
      </w:r>
      <w:r w:rsidR="00F87395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>;</w:t>
      </w:r>
    </w:p>
    <w:p w14:paraId="273C0630" w14:textId="77777777" w:rsidR="001A15A6" w:rsidRPr="008C52BE" w:rsidRDefault="001A15A6" w:rsidP="00290705">
      <w:pPr>
        <w:pStyle w:val="Tekstpodstawowy"/>
        <w:numPr>
          <w:ilvl w:val="0"/>
          <w:numId w:val="35"/>
        </w:numPr>
        <w:tabs>
          <w:tab w:val="clear" w:pos="900"/>
        </w:tabs>
        <w:autoSpaceDE w:val="0"/>
        <w:autoSpaceDN w:val="0"/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z wkładu krajowego w kwocie ……. zł (słownie: </w:t>
      </w:r>
      <w:proofErr w:type="gramStart"/>
      <w:r w:rsidRPr="008C52BE">
        <w:rPr>
          <w:rFonts w:ascii="Aptos" w:hAnsi="Aptos" w:cs="Arial"/>
          <w:sz w:val="22"/>
          <w:szCs w:val="22"/>
        </w:rPr>
        <w:t>…….</w:t>
      </w:r>
      <w:proofErr w:type="gramEnd"/>
      <w:r w:rsidRPr="008C52BE">
        <w:rPr>
          <w:rFonts w:ascii="Aptos" w:hAnsi="Aptos" w:cs="Arial"/>
          <w:sz w:val="22"/>
          <w:szCs w:val="22"/>
        </w:rPr>
        <w:t>.</w:t>
      </w:r>
      <w:proofErr w:type="gramStart"/>
      <w:r w:rsidRPr="008C52BE">
        <w:rPr>
          <w:rFonts w:ascii="Aptos" w:hAnsi="Aptos" w:cs="Arial"/>
          <w:sz w:val="22"/>
          <w:szCs w:val="22"/>
        </w:rPr>
        <w:t>),  co</w:t>
      </w:r>
      <w:proofErr w:type="gramEnd"/>
      <w:r w:rsidRPr="008C52BE">
        <w:rPr>
          <w:rFonts w:ascii="Aptos" w:hAnsi="Aptos" w:cs="Arial"/>
          <w:sz w:val="22"/>
          <w:szCs w:val="22"/>
        </w:rPr>
        <w:t xml:space="preserve"> stanowi</w:t>
      </w:r>
      <w:proofErr w:type="gramStart"/>
      <w:r w:rsidRPr="008C52BE">
        <w:rPr>
          <w:rFonts w:ascii="Aptos" w:hAnsi="Aptos" w:cs="Arial"/>
          <w:sz w:val="22"/>
          <w:szCs w:val="22"/>
        </w:rPr>
        <w:t xml:space="preserve"> </w:t>
      </w:r>
      <w:r w:rsidR="00C040C0" w:rsidRPr="008C52BE">
        <w:rPr>
          <w:rFonts w:ascii="Aptos" w:hAnsi="Aptos" w:cs="Arial"/>
          <w:sz w:val="22"/>
          <w:szCs w:val="22"/>
        </w:rPr>
        <w:t>….</w:t>
      </w:r>
      <w:proofErr w:type="gramEnd"/>
      <w:r w:rsidRPr="008C52BE">
        <w:rPr>
          <w:rFonts w:ascii="Aptos" w:hAnsi="Aptos" w:cs="Arial"/>
          <w:sz w:val="22"/>
          <w:szCs w:val="22"/>
        </w:rPr>
        <w:t>% wydatków Projektu EFS</w:t>
      </w:r>
      <w:r w:rsidR="00F87395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>.</w:t>
      </w:r>
    </w:p>
    <w:p w14:paraId="44C638FA" w14:textId="77777777" w:rsidR="001A15A6" w:rsidRPr="008C52BE" w:rsidRDefault="001A15A6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Planowana/łączna</w:t>
      </w:r>
      <w:r w:rsidR="0065260E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wysokość wydatków Projektu EFS</w:t>
      </w:r>
      <w:r w:rsidR="00F87395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 xml:space="preserve"> w </w:t>
      </w:r>
      <w:r w:rsidR="002729AD" w:rsidRPr="008C52BE">
        <w:rPr>
          <w:rFonts w:ascii="Aptos" w:hAnsi="Aptos" w:cs="Arial"/>
          <w:sz w:val="22"/>
          <w:szCs w:val="22"/>
        </w:rPr>
        <w:t>…….</w:t>
      </w:r>
      <w:r w:rsidRPr="008C52BE">
        <w:rPr>
          <w:rFonts w:ascii="Aptos" w:hAnsi="Aptos" w:cs="Arial"/>
          <w:sz w:val="22"/>
          <w:szCs w:val="22"/>
        </w:rPr>
        <w:t xml:space="preserve"> roku wynosi</w:t>
      </w:r>
      <w:proofErr w:type="gramStart"/>
      <w:r w:rsidRPr="008C52BE">
        <w:rPr>
          <w:rFonts w:ascii="Aptos" w:hAnsi="Aptos" w:cs="Arial"/>
          <w:sz w:val="22"/>
          <w:szCs w:val="22"/>
        </w:rPr>
        <w:t xml:space="preserve"> ….</w:t>
      </w:r>
      <w:proofErr w:type="gramEnd"/>
      <w:r w:rsidRPr="008C52BE">
        <w:rPr>
          <w:rFonts w:ascii="Aptos" w:hAnsi="Aptos" w:cs="Arial"/>
          <w:sz w:val="22"/>
          <w:szCs w:val="22"/>
        </w:rPr>
        <w:t xml:space="preserve">… zł (słownie: </w:t>
      </w:r>
      <w:proofErr w:type="gramStart"/>
      <w:r w:rsidRPr="008C52BE">
        <w:rPr>
          <w:rFonts w:ascii="Aptos" w:hAnsi="Aptos" w:cs="Arial"/>
          <w:sz w:val="22"/>
          <w:szCs w:val="22"/>
        </w:rPr>
        <w:t>…….</w:t>
      </w:r>
      <w:proofErr w:type="gramEnd"/>
      <w:r w:rsidRPr="008C52BE">
        <w:rPr>
          <w:rFonts w:ascii="Aptos" w:hAnsi="Aptos" w:cs="Arial"/>
          <w:sz w:val="22"/>
          <w:szCs w:val="22"/>
        </w:rPr>
        <w:t>)</w:t>
      </w:r>
      <w:r w:rsidR="00BB70BA" w:rsidRPr="008C52BE">
        <w:rPr>
          <w:rFonts w:ascii="Aptos" w:hAnsi="Aptos" w:cs="Arial"/>
          <w:sz w:val="22"/>
          <w:szCs w:val="22"/>
        </w:rPr>
        <w:t xml:space="preserve">, </w:t>
      </w:r>
      <w:bookmarkStart w:id="9" w:name="_Hlk42152007"/>
      <w:r w:rsidR="00BB70BA" w:rsidRPr="008C52BE">
        <w:rPr>
          <w:rFonts w:ascii="Aptos" w:hAnsi="Aptos" w:cs="Arial"/>
          <w:sz w:val="22"/>
          <w:szCs w:val="22"/>
        </w:rPr>
        <w:t>obejmuje dofinansowanie ze środków Funduszu Pracy przeznaczonych</w:t>
      </w:r>
      <w:r w:rsidR="00BB70BA" w:rsidRPr="00777896">
        <w:rPr>
          <w:rFonts w:ascii="Arial" w:hAnsi="Arial" w:cs="Arial"/>
        </w:rPr>
        <w:t xml:space="preserve"> </w:t>
      </w:r>
      <w:r w:rsidR="00BB70BA" w:rsidRPr="008C52BE">
        <w:rPr>
          <w:rFonts w:ascii="Aptos" w:hAnsi="Aptos" w:cs="Arial"/>
          <w:sz w:val="22"/>
          <w:szCs w:val="22"/>
        </w:rPr>
        <w:t>na</w:t>
      </w:r>
      <w:r w:rsidR="00A60653" w:rsidRPr="008C52BE">
        <w:rPr>
          <w:rFonts w:ascii="Aptos" w:hAnsi="Aptos" w:cs="Arial"/>
          <w:sz w:val="22"/>
          <w:szCs w:val="22"/>
        </w:rPr>
        <w:t xml:space="preserve"> </w:t>
      </w:r>
      <w:r w:rsidR="00BB70BA" w:rsidRPr="008C52BE">
        <w:rPr>
          <w:rFonts w:ascii="Aptos" w:hAnsi="Aptos" w:cs="Arial"/>
          <w:sz w:val="22"/>
          <w:szCs w:val="22"/>
        </w:rPr>
        <w:t>finansowanie</w:t>
      </w:r>
      <w:r w:rsidR="00BB70BA" w:rsidRPr="00777896">
        <w:rPr>
          <w:rFonts w:ascii="Arial" w:hAnsi="Arial" w:cs="Arial"/>
        </w:rPr>
        <w:t xml:space="preserve"> </w:t>
      </w:r>
      <w:r w:rsidR="00BB70BA" w:rsidRPr="008C52BE">
        <w:rPr>
          <w:rFonts w:ascii="Aptos" w:hAnsi="Aptos" w:cs="Arial"/>
          <w:sz w:val="22"/>
          <w:szCs w:val="22"/>
        </w:rPr>
        <w:t xml:space="preserve">programów na rzecz </w:t>
      </w:r>
      <w:r w:rsidR="00C4515A" w:rsidRPr="00917CAA">
        <w:rPr>
          <w:rFonts w:ascii="Aptos" w:hAnsi="Aptos" w:cs="Arial"/>
          <w:bCs/>
          <w:sz w:val="22"/>
          <w:szCs w:val="22"/>
        </w:rPr>
        <w:t>aktywności zawodowej, wspierania zatrudnienia oraz rynku pracy</w:t>
      </w:r>
      <w:r w:rsidR="00BB70BA" w:rsidRPr="00917CAA">
        <w:rPr>
          <w:rFonts w:ascii="Aptos" w:hAnsi="Aptos" w:cs="Arial"/>
          <w:bCs/>
          <w:sz w:val="22"/>
          <w:szCs w:val="22"/>
        </w:rPr>
        <w:t>,</w:t>
      </w:r>
      <w:r w:rsidR="00BB70BA" w:rsidRPr="00917CAA">
        <w:rPr>
          <w:rFonts w:ascii="Aptos" w:hAnsi="Aptos" w:cs="Arial"/>
          <w:sz w:val="22"/>
          <w:szCs w:val="22"/>
        </w:rPr>
        <w:t xml:space="preserve"> </w:t>
      </w:r>
      <w:r w:rsidR="00BB70BA" w:rsidRPr="008C52BE">
        <w:rPr>
          <w:rFonts w:ascii="Aptos" w:hAnsi="Aptos" w:cs="Arial"/>
          <w:sz w:val="22"/>
          <w:szCs w:val="22"/>
        </w:rPr>
        <w:t>będących w</w:t>
      </w:r>
      <w:r w:rsidR="00917CAA">
        <w:rPr>
          <w:rFonts w:ascii="Aptos" w:hAnsi="Aptos" w:cs="Arial"/>
          <w:sz w:val="22"/>
          <w:szCs w:val="22"/>
        </w:rPr>
        <w:t> </w:t>
      </w:r>
      <w:r w:rsidR="00BB70BA" w:rsidRPr="008C52BE">
        <w:rPr>
          <w:rFonts w:ascii="Aptos" w:hAnsi="Aptos" w:cs="Arial"/>
          <w:sz w:val="22"/>
          <w:szCs w:val="22"/>
        </w:rPr>
        <w:t>dyspozycji</w:t>
      </w:r>
      <w:r w:rsidRPr="008C52BE">
        <w:rPr>
          <w:rFonts w:ascii="Aptos" w:hAnsi="Aptos" w:cs="Arial"/>
          <w:sz w:val="22"/>
          <w:szCs w:val="22"/>
        </w:rPr>
        <w:t>:</w:t>
      </w:r>
    </w:p>
    <w:p w14:paraId="0384AAFC" w14:textId="77777777" w:rsidR="001A15A6" w:rsidRPr="008C52BE" w:rsidRDefault="00BB70BA" w:rsidP="00290705">
      <w:pPr>
        <w:pStyle w:val="Tekstpodstawowy"/>
        <w:numPr>
          <w:ilvl w:val="0"/>
          <w:numId w:val="58"/>
        </w:numPr>
        <w:tabs>
          <w:tab w:val="clear" w:pos="900"/>
        </w:tabs>
        <w:autoSpaceDE w:val="0"/>
        <w:autoSpaceDN w:val="0"/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samorządu </w:t>
      </w:r>
      <w:r w:rsidR="001A15A6" w:rsidRPr="008C52BE">
        <w:rPr>
          <w:rFonts w:ascii="Aptos" w:hAnsi="Aptos" w:cs="Arial"/>
          <w:sz w:val="22"/>
          <w:szCs w:val="22"/>
        </w:rPr>
        <w:t>województwa</w:t>
      </w:r>
      <w:r w:rsidRPr="008C52BE">
        <w:rPr>
          <w:rFonts w:ascii="Aptos" w:hAnsi="Aptos" w:cs="Arial"/>
          <w:sz w:val="22"/>
          <w:szCs w:val="22"/>
        </w:rPr>
        <w:t>,</w:t>
      </w:r>
      <w:r w:rsidR="001A15A6" w:rsidRPr="008C52BE">
        <w:rPr>
          <w:rFonts w:ascii="Aptos" w:hAnsi="Aptos" w:cs="Arial"/>
          <w:sz w:val="22"/>
          <w:szCs w:val="22"/>
        </w:rPr>
        <w:t xml:space="preserve"> w kwocie … zł (słownie: </w:t>
      </w:r>
      <w:proofErr w:type="gramStart"/>
      <w:r w:rsidR="001A15A6" w:rsidRPr="008C52BE">
        <w:rPr>
          <w:rFonts w:ascii="Aptos" w:hAnsi="Aptos" w:cs="Arial"/>
          <w:sz w:val="22"/>
          <w:szCs w:val="22"/>
        </w:rPr>
        <w:t>… )</w:t>
      </w:r>
      <w:proofErr w:type="gramEnd"/>
      <w:r w:rsidR="00A60653" w:rsidRPr="008C52BE">
        <w:rPr>
          <w:rFonts w:ascii="Aptos" w:hAnsi="Aptos" w:cs="Arial"/>
          <w:sz w:val="22"/>
          <w:szCs w:val="22"/>
        </w:rPr>
        <w:t>;</w:t>
      </w:r>
    </w:p>
    <w:p w14:paraId="13A0490F" w14:textId="77777777" w:rsidR="001A15A6" w:rsidRPr="008C52BE" w:rsidRDefault="00BB70BA" w:rsidP="00290705">
      <w:pPr>
        <w:pStyle w:val="Tekstpodstawowy"/>
        <w:numPr>
          <w:ilvl w:val="0"/>
          <w:numId w:val="58"/>
        </w:numPr>
        <w:tabs>
          <w:tab w:val="clear" w:pos="900"/>
        </w:tabs>
        <w:autoSpaceDE w:val="0"/>
        <w:autoSpaceDN w:val="0"/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samorządu </w:t>
      </w:r>
      <w:r w:rsidR="001A15A6" w:rsidRPr="008C52BE">
        <w:rPr>
          <w:rFonts w:ascii="Aptos" w:hAnsi="Aptos" w:cs="Arial"/>
          <w:sz w:val="22"/>
          <w:szCs w:val="22"/>
        </w:rPr>
        <w:t>powiatu</w:t>
      </w:r>
      <w:r w:rsidRPr="008C52BE">
        <w:rPr>
          <w:rFonts w:ascii="Aptos" w:hAnsi="Aptos" w:cs="Arial"/>
          <w:sz w:val="22"/>
          <w:szCs w:val="22"/>
        </w:rPr>
        <w:t xml:space="preserve">, </w:t>
      </w:r>
      <w:r w:rsidR="001A15A6" w:rsidRPr="008C52BE">
        <w:rPr>
          <w:rFonts w:ascii="Aptos" w:hAnsi="Aptos" w:cs="Arial"/>
          <w:sz w:val="22"/>
          <w:szCs w:val="22"/>
        </w:rPr>
        <w:t xml:space="preserve">w kwocie … zł (słownie: </w:t>
      </w:r>
      <w:proofErr w:type="gramStart"/>
      <w:r w:rsidR="001A15A6" w:rsidRPr="008C52BE">
        <w:rPr>
          <w:rFonts w:ascii="Aptos" w:hAnsi="Aptos" w:cs="Arial"/>
          <w:sz w:val="22"/>
          <w:szCs w:val="22"/>
        </w:rPr>
        <w:t>…</w:t>
      </w:r>
      <w:r w:rsidR="00026A2F" w:rsidRPr="008C52BE">
        <w:rPr>
          <w:rFonts w:ascii="Aptos" w:hAnsi="Aptos" w:cs="Arial"/>
          <w:sz w:val="22"/>
          <w:szCs w:val="22"/>
        </w:rPr>
        <w:t xml:space="preserve"> </w:t>
      </w:r>
      <w:r w:rsidR="00B151B6" w:rsidRPr="008C52BE">
        <w:rPr>
          <w:rFonts w:ascii="Aptos" w:hAnsi="Aptos" w:cs="Arial"/>
          <w:sz w:val="22"/>
          <w:szCs w:val="22"/>
        </w:rPr>
        <w:t>)</w:t>
      </w:r>
      <w:proofErr w:type="gramEnd"/>
      <w:r w:rsidR="00A60653" w:rsidRPr="008C52BE">
        <w:rPr>
          <w:rFonts w:ascii="Aptos" w:hAnsi="Aptos" w:cs="Arial"/>
          <w:sz w:val="22"/>
          <w:szCs w:val="22"/>
        </w:rPr>
        <w:t>.</w:t>
      </w:r>
    </w:p>
    <w:bookmarkEnd w:id="9"/>
    <w:p w14:paraId="071F912E" w14:textId="77777777" w:rsidR="001A15A6" w:rsidRPr="008C52BE" w:rsidRDefault="001A15A6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Dofinansowanie, o którym mowa w ust. 7, pochodzi:</w:t>
      </w:r>
    </w:p>
    <w:p w14:paraId="6111452F" w14:textId="77777777" w:rsidR="001A15A6" w:rsidRPr="008C52BE" w:rsidRDefault="001A15A6" w:rsidP="00290705">
      <w:pPr>
        <w:pStyle w:val="Tekstpodstawowy"/>
        <w:numPr>
          <w:ilvl w:val="0"/>
          <w:numId w:val="38"/>
        </w:numPr>
        <w:tabs>
          <w:tab w:val="clear" w:pos="900"/>
        </w:tabs>
        <w:autoSpaceDE w:val="0"/>
        <w:autoSpaceDN w:val="0"/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ze środków wspólnotowych w kwocie … zł</w:t>
      </w:r>
      <w:r w:rsidR="00DB2865" w:rsidRPr="008C52BE">
        <w:rPr>
          <w:rFonts w:ascii="Aptos" w:hAnsi="Aptos" w:cs="Arial"/>
          <w:sz w:val="22"/>
          <w:szCs w:val="22"/>
        </w:rPr>
        <w:t xml:space="preserve"> (</w:t>
      </w:r>
      <w:proofErr w:type="gramStart"/>
      <w:r w:rsidR="00DB2865" w:rsidRPr="008C52BE">
        <w:rPr>
          <w:rFonts w:ascii="Aptos" w:hAnsi="Aptos" w:cs="Arial"/>
          <w:sz w:val="22"/>
          <w:szCs w:val="22"/>
        </w:rPr>
        <w:t>słownie:…</w:t>
      </w:r>
      <w:proofErr w:type="gramEnd"/>
      <w:r w:rsidR="00DB2865" w:rsidRPr="008C52BE">
        <w:rPr>
          <w:rFonts w:ascii="Aptos" w:hAnsi="Aptos" w:cs="Arial"/>
          <w:sz w:val="22"/>
          <w:szCs w:val="22"/>
        </w:rPr>
        <w:t xml:space="preserve"> ),</w:t>
      </w:r>
      <w:r w:rsidRPr="008C52BE">
        <w:rPr>
          <w:rFonts w:ascii="Aptos" w:hAnsi="Aptos" w:cs="Arial"/>
          <w:sz w:val="22"/>
          <w:szCs w:val="22"/>
        </w:rPr>
        <w:t xml:space="preserve"> co stanowi </w:t>
      </w:r>
      <w:r w:rsidR="00E81E29" w:rsidRPr="008C52BE">
        <w:rPr>
          <w:rFonts w:ascii="Aptos" w:hAnsi="Aptos" w:cs="Arial"/>
          <w:sz w:val="22"/>
          <w:szCs w:val="22"/>
        </w:rPr>
        <w:t xml:space="preserve">…. </w:t>
      </w:r>
      <w:r w:rsidRPr="008C52BE">
        <w:rPr>
          <w:rFonts w:ascii="Aptos" w:hAnsi="Aptos" w:cs="Arial"/>
          <w:sz w:val="22"/>
          <w:szCs w:val="22"/>
        </w:rPr>
        <w:t>% wydatków Projektu EFS</w:t>
      </w:r>
      <w:r w:rsidR="00F87395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>;</w:t>
      </w:r>
    </w:p>
    <w:p w14:paraId="6E98141B" w14:textId="77777777" w:rsidR="001A15A6" w:rsidRPr="008C52BE" w:rsidRDefault="001A15A6" w:rsidP="00290705">
      <w:pPr>
        <w:pStyle w:val="Tekstpodstawowy"/>
        <w:numPr>
          <w:ilvl w:val="0"/>
          <w:numId w:val="38"/>
        </w:numPr>
        <w:tabs>
          <w:tab w:val="clear" w:pos="900"/>
        </w:tabs>
        <w:autoSpaceDE w:val="0"/>
        <w:autoSpaceDN w:val="0"/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z wkładu krajowego w kwocie … zł</w:t>
      </w:r>
      <w:r w:rsidR="003432BA" w:rsidRPr="008C52BE">
        <w:rPr>
          <w:rFonts w:ascii="Aptos" w:hAnsi="Aptos" w:cs="Arial"/>
          <w:sz w:val="22"/>
          <w:szCs w:val="22"/>
        </w:rPr>
        <w:t xml:space="preserve"> (słownie</w:t>
      </w:r>
      <w:proofErr w:type="gramStart"/>
      <w:r w:rsidR="003432BA" w:rsidRPr="008C52BE">
        <w:rPr>
          <w:rFonts w:ascii="Aptos" w:hAnsi="Aptos" w:cs="Arial"/>
          <w:sz w:val="22"/>
          <w:szCs w:val="22"/>
        </w:rPr>
        <w:t>):…</w:t>
      </w:r>
      <w:proofErr w:type="gramEnd"/>
      <w:r w:rsidR="006F7F1F" w:rsidRPr="008C52BE">
        <w:rPr>
          <w:rFonts w:ascii="Aptos" w:hAnsi="Aptos" w:cs="Arial"/>
          <w:sz w:val="22"/>
          <w:szCs w:val="22"/>
        </w:rPr>
        <w:t>)</w:t>
      </w:r>
      <w:r w:rsidRPr="008C52BE">
        <w:rPr>
          <w:rFonts w:ascii="Aptos" w:hAnsi="Aptos" w:cs="Arial"/>
          <w:sz w:val="22"/>
          <w:szCs w:val="22"/>
        </w:rPr>
        <w:t xml:space="preserve"> co stanowi</w:t>
      </w:r>
      <w:proofErr w:type="gramStart"/>
      <w:r w:rsidRPr="008C52BE">
        <w:rPr>
          <w:rFonts w:ascii="Aptos" w:hAnsi="Aptos" w:cs="Arial"/>
          <w:sz w:val="22"/>
          <w:szCs w:val="22"/>
        </w:rPr>
        <w:t xml:space="preserve"> </w:t>
      </w:r>
      <w:r w:rsidR="00E81E29" w:rsidRPr="008C52BE">
        <w:rPr>
          <w:rFonts w:ascii="Aptos" w:hAnsi="Aptos" w:cs="Arial"/>
          <w:sz w:val="22"/>
          <w:szCs w:val="22"/>
        </w:rPr>
        <w:t>….</w:t>
      </w:r>
      <w:proofErr w:type="gramEnd"/>
      <w:r w:rsidRPr="008C52BE">
        <w:rPr>
          <w:rFonts w:ascii="Aptos" w:hAnsi="Aptos" w:cs="Arial"/>
          <w:sz w:val="22"/>
          <w:szCs w:val="22"/>
        </w:rPr>
        <w:t>% wydatków Projektu EFS</w:t>
      </w:r>
      <w:r w:rsidR="00F87395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>.</w:t>
      </w:r>
    </w:p>
    <w:p w14:paraId="5B484F8F" w14:textId="5376FF46" w:rsidR="005872A5" w:rsidRPr="008C52BE" w:rsidRDefault="00126B0A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Dofinansowanie na realizację Projektu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="001D577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może być przeznaczone na sfinansowanie przedsięwzięć zrealizowanych w ramach </w:t>
      </w:r>
      <w:r w:rsidR="008144CD" w:rsidRPr="008C52BE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 xml:space="preserve">rojektu </w:t>
      </w:r>
      <w:r w:rsidR="008144CD" w:rsidRPr="008C52BE">
        <w:rPr>
          <w:rFonts w:ascii="Aptos" w:hAnsi="Aptos" w:cs="Arial"/>
          <w:sz w:val="22"/>
          <w:szCs w:val="22"/>
        </w:rPr>
        <w:t xml:space="preserve">EFS+ </w:t>
      </w:r>
      <w:r w:rsidRPr="008C52BE">
        <w:rPr>
          <w:rFonts w:ascii="Aptos" w:hAnsi="Aptos" w:cs="Arial"/>
          <w:sz w:val="22"/>
          <w:szCs w:val="22"/>
        </w:rPr>
        <w:t xml:space="preserve">przed podpisaniem </w:t>
      </w:r>
      <w:r w:rsidR="00C20163" w:rsidRPr="008C52BE">
        <w:rPr>
          <w:rFonts w:ascii="Aptos" w:hAnsi="Aptos" w:cs="Arial"/>
          <w:sz w:val="22"/>
          <w:szCs w:val="22"/>
        </w:rPr>
        <w:t>U</w:t>
      </w:r>
      <w:r w:rsidRPr="008C52BE">
        <w:rPr>
          <w:rFonts w:ascii="Aptos" w:hAnsi="Aptos" w:cs="Arial"/>
          <w:sz w:val="22"/>
          <w:szCs w:val="22"/>
        </w:rPr>
        <w:t>mowy, o ile wydatki zostaną uznane za kwalifikowalne zgodnie z obowiązującymi przepisami oraz będą dotyczyć okresu</w:t>
      </w:r>
      <w:r w:rsidR="00610DDC" w:rsidRPr="008C52BE">
        <w:rPr>
          <w:rFonts w:ascii="Aptos" w:hAnsi="Aptos" w:cs="Arial"/>
          <w:sz w:val="22"/>
          <w:szCs w:val="22"/>
        </w:rPr>
        <w:t xml:space="preserve"> realizacji Projektu</w:t>
      </w:r>
      <w:r w:rsidR="001D577A" w:rsidRPr="008C52BE">
        <w:rPr>
          <w:rFonts w:ascii="Aptos" w:hAnsi="Aptos" w:cs="Arial"/>
          <w:sz w:val="22"/>
          <w:szCs w:val="22"/>
        </w:rPr>
        <w:t xml:space="preserve">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="00610DDC" w:rsidRPr="008C52BE">
        <w:rPr>
          <w:rFonts w:ascii="Aptos" w:hAnsi="Aptos" w:cs="Arial"/>
          <w:sz w:val="22"/>
          <w:szCs w:val="22"/>
        </w:rPr>
        <w:t>, o którym mowa w § 3 ust. 1</w:t>
      </w:r>
      <w:r w:rsidRPr="008C52BE">
        <w:rPr>
          <w:rFonts w:ascii="Aptos" w:hAnsi="Aptos" w:cs="Arial"/>
          <w:sz w:val="22"/>
          <w:szCs w:val="22"/>
        </w:rPr>
        <w:t>.</w:t>
      </w:r>
    </w:p>
    <w:p w14:paraId="0021159E" w14:textId="6C72B47F" w:rsidR="003E2D74" w:rsidRPr="008C52BE" w:rsidRDefault="003E2D74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Podatek VAT w Projekcie, którego łączny koszt jest mniejszy niż 5 mln EUR</w:t>
      </w:r>
      <w:r w:rsidR="008C681F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(włączając VAT), </w:t>
      </w:r>
      <w:r w:rsidR="00B32AAC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jest wydatkiem kwalifikowalnym.</w:t>
      </w:r>
    </w:p>
    <w:p w14:paraId="1046FAC2" w14:textId="5107AF78" w:rsidR="003E2D74" w:rsidRPr="008C52BE" w:rsidRDefault="003E2D74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8C681F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(włączając VAT), </w:t>
      </w:r>
      <w:r w:rsidR="00B32AAC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jest niekwalifikowalny, z zastrzeżeniem ust. 12.</w:t>
      </w:r>
      <w:r w:rsidR="00292701">
        <w:rPr>
          <w:rFonts w:ascii="Aptos" w:hAnsi="Aptos" w:cs="Arial"/>
          <w:sz w:val="22"/>
          <w:szCs w:val="22"/>
        </w:rPr>
        <w:t xml:space="preserve"> </w:t>
      </w:r>
    </w:p>
    <w:p w14:paraId="0E0EAC56" w14:textId="63274E5F" w:rsidR="003E2D74" w:rsidRPr="008C52BE" w:rsidRDefault="003E2D74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8C681F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(włączając VAT), </w:t>
      </w:r>
      <w:r w:rsidR="00B32AAC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może być kwalifikowalny, gdy brak jest prawnej możliwości</w:t>
      </w:r>
      <w:r w:rsidR="008C681F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odzyskania podatku VAT zgodnie </w:t>
      </w:r>
      <w:r w:rsidR="00B32AAC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z przepisami prawa krajowego.</w:t>
      </w:r>
      <w:r w:rsidR="00061A06">
        <w:rPr>
          <w:rFonts w:ascii="Aptos" w:hAnsi="Aptos" w:cs="Arial"/>
          <w:sz w:val="22"/>
          <w:szCs w:val="22"/>
        </w:rPr>
        <w:t xml:space="preserve"> </w:t>
      </w:r>
    </w:p>
    <w:p w14:paraId="675B0B45" w14:textId="03AED045" w:rsidR="00061A06" w:rsidRPr="00061A06" w:rsidRDefault="003E2D74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Warunek określony w ust. 12 oznacza, </w:t>
      </w:r>
      <w:r w:rsidR="006F7C8F" w:rsidRPr="008C52BE">
        <w:rPr>
          <w:rFonts w:ascii="Aptos" w:hAnsi="Aptos" w:cs="Arial"/>
          <w:sz w:val="22"/>
          <w:szCs w:val="22"/>
        </w:rPr>
        <w:t xml:space="preserve">że </w:t>
      </w:r>
      <w:r w:rsidRPr="008C52BE">
        <w:rPr>
          <w:rFonts w:ascii="Aptos" w:hAnsi="Aptos" w:cs="Arial"/>
          <w:sz w:val="22"/>
          <w:szCs w:val="22"/>
        </w:rPr>
        <w:t>zapłacony podatek VAT może być uznany za wydatek kwalifikowalny wyłącznie wówczas, gdy Beneficjentowi ani żadnemu innemu podmiotowi zaangażowanemu w realizację projektu lub</w:t>
      </w:r>
      <w:r w:rsidR="008136F8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wykorzystującemu do działalności opodatkowanej produkty będące </w:t>
      </w:r>
      <w:r w:rsidR="007B1159" w:rsidRPr="008C52BE">
        <w:rPr>
          <w:rFonts w:ascii="Aptos" w:hAnsi="Aptos" w:cs="Arial"/>
          <w:sz w:val="22"/>
          <w:szCs w:val="22"/>
        </w:rPr>
        <w:t>efektem realizacji</w:t>
      </w:r>
      <w:r w:rsidRPr="008C52BE">
        <w:rPr>
          <w:rFonts w:ascii="Aptos" w:hAnsi="Aptos" w:cs="Arial"/>
          <w:sz w:val="22"/>
          <w:szCs w:val="22"/>
        </w:rPr>
        <w:t xml:space="preserve"> projektu, zarówno w fazie realizacyjnej jak i operacyjnej, </w:t>
      </w:r>
      <w:r w:rsidR="00656238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ani</w:t>
      </w:r>
      <w:r w:rsidR="00656238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uczestnikowi </w:t>
      </w:r>
      <w:r w:rsidR="00A83620" w:rsidRPr="008C52BE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>rojektu, czy innemu podmiotowi otrzymującemu wsparcie z EFS+, zgodnie z</w:t>
      </w:r>
      <w:r w:rsidR="005F315B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obowiązującym prawodawstwem krajowym, nie przysługuje prawo do obniżenia kwoty podatku </w:t>
      </w:r>
      <w:r w:rsidRPr="008C52BE">
        <w:rPr>
          <w:rFonts w:ascii="Aptos" w:hAnsi="Aptos" w:cs="Arial"/>
          <w:sz w:val="22"/>
          <w:szCs w:val="22"/>
        </w:rPr>
        <w:lastRenderedPageBreak/>
        <w:t xml:space="preserve">należnego o kwotę podatku naliczonego lub ubiegania się o zwrot podatku VAT. Posiadanie wyżej wymienionego prawa (potencjalnej prawnej możliwości) wyklucza uznanie wydatku </w:t>
      </w:r>
      <w:r w:rsidR="00876946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za</w:t>
      </w:r>
      <w:r w:rsidR="0074413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kwalifikowalny, nawet jeśli faktycznie zwrot nie nastąpił.</w:t>
      </w:r>
    </w:p>
    <w:p w14:paraId="757CB0E9" w14:textId="0F7667FB" w:rsidR="0073695D" w:rsidRPr="008C52BE" w:rsidRDefault="00A6550C" w:rsidP="00290705">
      <w:pPr>
        <w:pStyle w:val="Tekstpodstawowy"/>
        <w:numPr>
          <w:ilvl w:val="0"/>
          <w:numId w:val="55"/>
        </w:numPr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Beneficjent</w:t>
      </w:r>
      <w:r w:rsidR="00670D2A" w:rsidRPr="008C52BE">
        <w:rPr>
          <w:rFonts w:ascii="Aptos" w:hAnsi="Aptos" w:cs="Arial"/>
          <w:sz w:val="22"/>
          <w:szCs w:val="22"/>
        </w:rPr>
        <w:t xml:space="preserve"> Projek</w:t>
      </w:r>
      <w:r w:rsidR="00B14478" w:rsidRPr="008C52BE">
        <w:rPr>
          <w:rFonts w:ascii="Aptos" w:hAnsi="Aptos" w:cs="Arial"/>
          <w:sz w:val="22"/>
          <w:szCs w:val="22"/>
        </w:rPr>
        <w:t>tu EFS+</w:t>
      </w:r>
      <w:r w:rsidR="00670D2A" w:rsidRPr="008C52BE">
        <w:rPr>
          <w:rFonts w:ascii="Aptos" w:hAnsi="Aptos" w:cs="Arial"/>
          <w:sz w:val="22"/>
          <w:szCs w:val="22"/>
        </w:rPr>
        <w:t xml:space="preserve">, którego łączny koszt wynosi co najmniej 5 mln EUR </w:t>
      </w:r>
      <w:r w:rsidR="00C77955" w:rsidRPr="008C52BE">
        <w:rPr>
          <w:rFonts w:ascii="Aptos" w:hAnsi="Aptos" w:cs="Arial"/>
          <w:sz w:val="22"/>
          <w:szCs w:val="22"/>
        </w:rPr>
        <w:t xml:space="preserve">(włączając VAT), </w:t>
      </w:r>
      <w:r w:rsidRPr="008C52BE">
        <w:rPr>
          <w:rFonts w:ascii="Aptos" w:hAnsi="Aptos" w:cs="Arial"/>
          <w:sz w:val="22"/>
          <w:szCs w:val="22"/>
        </w:rPr>
        <w:t>składa</w:t>
      </w:r>
      <w:r w:rsidR="0073695D" w:rsidRPr="008C52BE">
        <w:rPr>
          <w:rFonts w:ascii="Aptos" w:hAnsi="Aptos" w:cs="Arial"/>
          <w:sz w:val="22"/>
          <w:szCs w:val="22"/>
        </w:rPr>
        <w:t xml:space="preserve"> </w:t>
      </w:r>
      <w:r w:rsidR="00210154" w:rsidRPr="008C52BE">
        <w:rPr>
          <w:rFonts w:ascii="Aptos" w:hAnsi="Aptos" w:cs="Arial"/>
          <w:sz w:val="22"/>
          <w:szCs w:val="22"/>
        </w:rPr>
        <w:t xml:space="preserve">zgodnie z </w:t>
      </w:r>
      <w:r w:rsidRPr="008C52BE">
        <w:rPr>
          <w:rFonts w:ascii="Aptos" w:hAnsi="Aptos" w:cs="Arial"/>
          <w:bCs/>
          <w:sz w:val="22"/>
          <w:szCs w:val="22"/>
        </w:rPr>
        <w:t>załącznik</w:t>
      </w:r>
      <w:r w:rsidR="00210154" w:rsidRPr="008C52BE">
        <w:rPr>
          <w:rFonts w:ascii="Aptos" w:hAnsi="Aptos" w:cs="Arial"/>
          <w:bCs/>
          <w:sz w:val="22"/>
          <w:szCs w:val="22"/>
        </w:rPr>
        <w:t xml:space="preserve">iem </w:t>
      </w:r>
      <w:r w:rsidRPr="008C52BE">
        <w:rPr>
          <w:rFonts w:ascii="Aptos" w:hAnsi="Aptos" w:cs="Arial"/>
          <w:bCs/>
          <w:sz w:val="22"/>
          <w:szCs w:val="22"/>
        </w:rPr>
        <w:t xml:space="preserve">nr </w:t>
      </w:r>
      <w:r w:rsidR="00CD6840" w:rsidRPr="008C52BE">
        <w:rPr>
          <w:rFonts w:ascii="Aptos" w:hAnsi="Aptos" w:cs="Arial"/>
          <w:bCs/>
          <w:sz w:val="22"/>
          <w:szCs w:val="22"/>
        </w:rPr>
        <w:t>4</w:t>
      </w:r>
      <w:r w:rsidR="00CD6840" w:rsidRPr="008C52BE">
        <w:rPr>
          <w:rFonts w:ascii="Aptos" w:hAnsi="Aptos" w:cs="Arial"/>
          <w:b/>
          <w:bCs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do Umowy</w:t>
      </w:r>
      <w:r w:rsidR="00210154" w:rsidRPr="008C52BE">
        <w:rPr>
          <w:rFonts w:ascii="Aptos" w:hAnsi="Aptos" w:cs="Arial"/>
          <w:sz w:val="22"/>
          <w:szCs w:val="22"/>
        </w:rPr>
        <w:t xml:space="preserve"> oświadczenie o</w:t>
      </w:r>
      <w:r w:rsidR="005858D9" w:rsidRPr="008C52BE">
        <w:rPr>
          <w:rFonts w:ascii="Aptos" w:hAnsi="Aptos" w:cs="Arial"/>
          <w:sz w:val="22"/>
          <w:szCs w:val="22"/>
        </w:rPr>
        <w:t> </w:t>
      </w:r>
      <w:r w:rsidR="00210154" w:rsidRPr="008C52BE">
        <w:rPr>
          <w:rFonts w:ascii="Aptos" w:hAnsi="Aptos" w:cs="Arial"/>
          <w:sz w:val="22"/>
          <w:szCs w:val="22"/>
        </w:rPr>
        <w:t xml:space="preserve">kwalifikowalności podatku </w:t>
      </w:r>
      <w:r w:rsidR="00C9110D">
        <w:rPr>
          <w:rFonts w:ascii="Aptos" w:hAnsi="Aptos" w:cs="Arial"/>
          <w:sz w:val="22"/>
          <w:szCs w:val="22"/>
        </w:rPr>
        <w:br/>
      </w:r>
      <w:r w:rsidR="00210154" w:rsidRPr="008C52BE">
        <w:rPr>
          <w:rFonts w:ascii="Aptos" w:hAnsi="Aptos" w:cs="Arial"/>
          <w:sz w:val="22"/>
          <w:szCs w:val="22"/>
        </w:rPr>
        <w:t>od towarów i usług.</w:t>
      </w:r>
      <w:r w:rsidR="00286C97">
        <w:rPr>
          <w:rFonts w:ascii="Aptos" w:hAnsi="Aptos" w:cs="Arial"/>
          <w:sz w:val="22"/>
          <w:szCs w:val="22"/>
        </w:rPr>
        <w:t xml:space="preserve"> </w:t>
      </w:r>
      <w:r w:rsidR="0051672A" w:rsidRPr="0051672A">
        <w:rPr>
          <w:rFonts w:ascii="Aptos" w:hAnsi="Aptos" w:cs="Arial"/>
          <w:sz w:val="22"/>
          <w:szCs w:val="22"/>
        </w:rPr>
        <w:t xml:space="preserve">Kwalifikowalność podatku VAT podlega ograniczeniom wynikającym z ustawy </w:t>
      </w:r>
      <w:r w:rsidR="00C9110D">
        <w:rPr>
          <w:rFonts w:ascii="Aptos" w:hAnsi="Aptos" w:cs="Arial"/>
          <w:sz w:val="22"/>
          <w:szCs w:val="22"/>
        </w:rPr>
        <w:br/>
      </w:r>
      <w:r w:rsidR="0051672A" w:rsidRPr="0051672A">
        <w:rPr>
          <w:rFonts w:ascii="Aptos" w:hAnsi="Aptos" w:cs="Arial"/>
          <w:sz w:val="22"/>
          <w:szCs w:val="22"/>
        </w:rPr>
        <w:t>z dnia 20 marca 2025 r. o rynku pracy i służbach zatrudnienia, w szczególności art. 152 i 156 tej ustawy, oraz przepisów wykonawczych wydanych na podstawie art. 160</w:t>
      </w:r>
      <w:r w:rsidR="00CC1F72">
        <w:rPr>
          <w:rFonts w:ascii="Aptos" w:hAnsi="Aptos" w:cs="Arial"/>
          <w:sz w:val="22"/>
          <w:szCs w:val="22"/>
        </w:rPr>
        <w:t xml:space="preserve"> przedmiotowej ustawy</w:t>
      </w:r>
      <w:r w:rsidR="0051672A" w:rsidRPr="0051672A">
        <w:rPr>
          <w:rFonts w:ascii="Aptos" w:hAnsi="Aptos" w:cs="Arial"/>
          <w:sz w:val="22"/>
          <w:szCs w:val="22"/>
        </w:rPr>
        <w:t xml:space="preserve">, </w:t>
      </w:r>
      <w:r w:rsidR="00C9110D">
        <w:rPr>
          <w:rFonts w:ascii="Aptos" w:hAnsi="Aptos" w:cs="Arial"/>
          <w:sz w:val="22"/>
          <w:szCs w:val="22"/>
        </w:rPr>
        <w:br/>
      </w:r>
      <w:r w:rsidR="0051672A" w:rsidRPr="0051672A">
        <w:rPr>
          <w:rFonts w:ascii="Aptos" w:hAnsi="Aptos" w:cs="Arial"/>
          <w:sz w:val="22"/>
          <w:szCs w:val="22"/>
        </w:rPr>
        <w:t>w zakresie formy, trybu i</w:t>
      </w:r>
      <w:r w:rsidR="00CC1F72">
        <w:rPr>
          <w:rFonts w:ascii="Aptos" w:hAnsi="Aptos" w:cs="Arial"/>
          <w:sz w:val="22"/>
          <w:szCs w:val="22"/>
        </w:rPr>
        <w:t> </w:t>
      </w:r>
      <w:r w:rsidR="0051672A" w:rsidRPr="0051672A">
        <w:rPr>
          <w:rFonts w:ascii="Aptos" w:hAnsi="Aptos" w:cs="Arial"/>
          <w:sz w:val="22"/>
          <w:szCs w:val="22"/>
        </w:rPr>
        <w:t>sposobu rozliczenia wydatków, w tym weryfikacji kwalifikowalnoś</w:t>
      </w:r>
      <w:r w:rsidR="009564C8">
        <w:rPr>
          <w:rFonts w:ascii="Aptos" w:hAnsi="Aptos" w:cs="Arial"/>
          <w:sz w:val="22"/>
          <w:szCs w:val="22"/>
        </w:rPr>
        <w:t>c</w:t>
      </w:r>
      <w:r w:rsidR="0051672A" w:rsidRPr="0051672A">
        <w:rPr>
          <w:rFonts w:ascii="Aptos" w:hAnsi="Aptos" w:cs="Arial"/>
          <w:sz w:val="22"/>
          <w:szCs w:val="22"/>
        </w:rPr>
        <w:t>i podatku VAT.</w:t>
      </w:r>
    </w:p>
    <w:p w14:paraId="4B9BDB12" w14:textId="240E2393" w:rsidR="00670D2A" w:rsidRPr="008C52BE" w:rsidRDefault="0073695D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color w:val="000000" w:themeColor="text1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Beneficjent </w:t>
      </w:r>
      <w:r w:rsidR="00670D2A" w:rsidRPr="008C52BE">
        <w:rPr>
          <w:rFonts w:ascii="Aptos" w:hAnsi="Aptos" w:cs="Arial"/>
          <w:sz w:val="22"/>
          <w:szCs w:val="22"/>
        </w:rPr>
        <w:t>jest zobowiązany do z</w:t>
      </w:r>
      <w:r w:rsidRPr="008C52BE">
        <w:rPr>
          <w:rFonts w:ascii="Aptos" w:hAnsi="Aptos" w:cs="Arial"/>
          <w:sz w:val="22"/>
          <w:szCs w:val="22"/>
        </w:rPr>
        <w:t>weryfik</w:t>
      </w:r>
      <w:r w:rsidR="00670D2A" w:rsidRPr="008C52BE">
        <w:rPr>
          <w:rFonts w:ascii="Aptos" w:hAnsi="Aptos" w:cs="Arial"/>
          <w:sz w:val="22"/>
          <w:szCs w:val="22"/>
        </w:rPr>
        <w:t xml:space="preserve">owania </w:t>
      </w:r>
      <w:r w:rsidR="00331D44" w:rsidRPr="008C52BE">
        <w:rPr>
          <w:rFonts w:ascii="Aptos" w:hAnsi="Aptos" w:cs="Arial"/>
          <w:sz w:val="22"/>
          <w:szCs w:val="22"/>
        </w:rPr>
        <w:t xml:space="preserve">na podstawie </w:t>
      </w:r>
      <w:r w:rsidR="00331D44" w:rsidRPr="008136F8">
        <w:rPr>
          <w:rFonts w:ascii="Aptos" w:hAnsi="Aptos" w:cs="Arial"/>
          <w:bCs/>
          <w:sz w:val="22"/>
          <w:szCs w:val="22"/>
        </w:rPr>
        <w:t xml:space="preserve">ustawy </w:t>
      </w:r>
      <w:r w:rsidR="00DB2674" w:rsidRPr="008136F8">
        <w:rPr>
          <w:rFonts w:ascii="Aptos" w:hAnsi="Aptos" w:cs="Arial"/>
          <w:bCs/>
          <w:sz w:val="22"/>
          <w:szCs w:val="22"/>
        </w:rPr>
        <w:t>o rynku pracy i służbach zatrudnienia</w:t>
      </w:r>
      <w:r w:rsidR="00A3529D" w:rsidRPr="008136F8">
        <w:rPr>
          <w:rStyle w:val="Odwoanieprzypisudolnego"/>
          <w:rFonts w:ascii="Aptos" w:hAnsi="Aptos" w:cs="Arial"/>
          <w:bCs/>
          <w:sz w:val="22"/>
          <w:szCs w:val="22"/>
        </w:rPr>
        <w:footnoteReference w:id="8"/>
      </w:r>
      <w:r w:rsidR="00A3529D" w:rsidRPr="008136F8">
        <w:rPr>
          <w:rFonts w:ascii="Aptos" w:hAnsi="Aptos" w:cs="Arial"/>
          <w:bCs/>
          <w:sz w:val="22"/>
          <w:szCs w:val="22"/>
          <w:vertAlign w:val="superscript"/>
        </w:rPr>
        <w:t>)</w:t>
      </w:r>
      <w:r w:rsidR="007D032D">
        <w:rPr>
          <w:rFonts w:ascii="Aptos" w:hAnsi="Aptos" w:cs="Arial"/>
          <w:bCs/>
          <w:sz w:val="22"/>
          <w:szCs w:val="22"/>
          <w:vertAlign w:val="superscript"/>
        </w:rPr>
        <w:t xml:space="preserve"> </w:t>
      </w:r>
      <w:r w:rsidR="007D032D">
        <w:rPr>
          <w:rFonts w:ascii="Aptos" w:hAnsi="Aptos" w:cs="Arial"/>
          <w:bCs/>
          <w:sz w:val="22"/>
          <w:szCs w:val="22"/>
        </w:rPr>
        <w:t>oraz rozporządzeń wykonawczych do tej ustawy</w:t>
      </w:r>
      <w:r w:rsidR="00331D44" w:rsidRPr="008136F8">
        <w:rPr>
          <w:rFonts w:ascii="Aptos" w:hAnsi="Aptos" w:cs="Arial"/>
          <w:bCs/>
          <w:sz w:val="22"/>
          <w:szCs w:val="22"/>
        </w:rPr>
        <w:t>, które</w:t>
      </w:r>
      <w:r w:rsidR="00331D44" w:rsidRPr="008136F8">
        <w:rPr>
          <w:rFonts w:ascii="Aptos" w:hAnsi="Aptos" w:cs="Arial"/>
          <w:sz w:val="22"/>
          <w:szCs w:val="22"/>
        </w:rPr>
        <w:t xml:space="preserve"> </w:t>
      </w:r>
      <w:r w:rsidR="00331D44" w:rsidRPr="008C52BE">
        <w:rPr>
          <w:rFonts w:ascii="Aptos" w:hAnsi="Aptos" w:cs="Arial"/>
          <w:sz w:val="22"/>
          <w:szCs w:val="22"/>
        </w:rPr>
        <w:t>zawierają szczególne obowiązki związane z</w:t>
      </w:r>
      <w:r w:rsidR="005F315B">
        <w:rPr>
          <w:rFonts w:ascii="Aptos" w:hAnsi="Aptos" w:cs="Arial"/>
          <w:sz w:val="22"/>
          <w:szCs w:val="22"/>
        </w:rPr>
        <w:t> </w:t>
      </w:r>
      <w:r w:rsidR="00331D44" w:rsidRPr="008C52BE">
        <w:rPr>
          <w:rFonts w:ascii="Aptos" w:hAnsi="Aptos" w:cs="Arial"/>
          <w:sz w:val="22"/>
          <w:szCs w:val="22"/>
        </w:rPr>
        <w:t xml:space="preserve">finansowaniem podatku VAT, </w:t>
      </w:r>
      <w:r w:rsidR="00670D2A" w:rsidRPr="008C52BE">
        <w:rPr>
          <w:rFonts w:ascii="Aptos" w:hAnsi="Aptos" w:cs="Arial"/>
          <w:sz w:val="22"/>
          <w:szCs w:val="22"/>
        </w:rPr>
        <w:t xml:space="preserve">czy </w:t>
      </w:r>
      <w:r w:rsidR="00D47CB2" w:rsidRPr="008C52BE">
        <w:rPr>
          <w:rFonts w:ascii="Aptos" w:hAnsi="Aptos" w:cs="Arial"/>
          <w:sz w:val="22"/>
          <w:szCs w:val="22"/>
        </w:rPr>
        <w:t xml:space="preserve">uczestnikowi albo </w:t>
      </w:r>
      <w:r w:rsidR="00670D2A" w:rsidRPr="008C52BE">
        <w:rPr>
          <w:rFonts w:ascii="Aptos" w:hAnsi="Aptos" w:cs="Arial"/>
          <w:sz w:val="22"/>
          <w:szCs w:val="22"/>
        </w:rPr>
        <w:t>podmiotowi zaangażowanemu w</w:t>
      </w:r>
      <w:r w:rsidR="0074413E">
        <w:rPr>
          <w:rFonts w:ascii="Aptos" w:hAnsi="Aptos" w:cs="Arial"/>
          <w:sz w:val="22"/>
          <w:szCs w:val="22"/>
        </w:rPr>
        <w:t> </w:t>
      </w:r>
      <w:r w:rsidR="00670D2A" w:rsidRPr="008C52BE">
        <w:rPr>
          <w:rFonts w:ascii="Aptos" w:hAnsi="Aptos" w:cs="Arial"/>
          <w:sz w:val="22"/>
          <w:szCs w:val="22"/>
        </w:rPr>
        <w:t xml:space="preserve">realizację Projektu </w:t>
      </w:r>
      <w:r w:rsidR="00777B89" w:rsidRPr="008C52BE">
        <w:rPr>
          <w:rFonts w:ascii="Aptos" w:hAnsi="Aptos" w:cs="Arial"/>
          <w:sz w:val="22"/>
          <w:szCs w:val="22"/>
        </w:rPr>
        <w:t xml:space="preserve">EFS+ </w:t>
      </w:r>
      <w:r w:rsidR="00670D2A" w:rsidRPr="008C52BE">
        <w:rPr>
          <w:rFonts w:ascii="Aptos" w:hAnsi="Aptos" w:cs="Arial"/>
          <w:sz w:val="22"/>
          <w:szCs w:val="22"/>
        </w:rPr>
        <w:t xml:space="preserve">lub wykorzystującemu do działalności opodatkowanej produkty będące efektem realizacji </w:t>
      </w:r>
      <w:r w:rsidR="00D47CB2" w:rsidRPr="008C52BE">
        <w:rPr>
          <w:rFonts w:ascii="Aptos" w:hAnsi="Aptos" w:cs="Arial"/>
          <w:sz w:val="22"/>
          <w:szCs w:val="22"/>
        </w:rPr>
        <w:t>P</w:t>
      </w:r>
      <w:r w:rsidR="00670D2A" w:rsidRPr="008C52BE">
        <w:rPr>
          <w:rFonts w:ascii="Aptos" w:hAnsi="Aptos" w:cs="Arial"/>
          <w:sz w:val="22"/>
          <w:szCs w:val="22"/>
        </w:rPr>
        <w:t>rojektu</w:t>
      </w:r>
      <w:r w:rsidR="00D47CB2" w:rsidRPr="008C52BE">
        <w:rPr>
          <w:rFonts w:ascii="Aptos" w:hAnsi="Aptos" w:cs="Arial"/>
          <w:sz w:val="22"/>
          <w:szCs w:val="22"/>
        </w:rPr>
        <w:t xml:space="preserve"> </w:t>
      </w:r>
      <w:r w:rsidR="00777B89" w:rsidRPr="008C52BE">
        <w:rPr>
          <w:rFonts w:ascii="Aptos" w:hAnsi="Aptos" w:cs="Arial"/>
          <w:sz w:val="22"/>
          <w:szCs w:val="22"/>
        </w:rPr>
        <w:t xml:space="preserve">EFS+ </w:t>
      </w:r>
      <w:r w:rsidR="00D47CB2" w:rsidRPr="008C52BE">
        <w:rPr>
          <w:rFonts w:ascii="Aptos" w:hAnsi="Aptos" w:cs="Arial"/>
          <w:sz w:val="22"/>
          <w:szCs w:val="22"/>
        </w:rPr>
        <w:t xml:space="preserve">albo </w:t>
      </w:r>
      <w:r w:rsidR="00670D2A" w:rsidRPr="008C52BE">
        <w:rPr>
          <w:rFonts w:ascii="Aptos" w:hAnsi="Aptos" w:cs="Arial"/>
          <w:sz w:val="22"/>
          <w:szCs w:val="22"/>
        </w:rPr>
        <w:t>innemu podmiotowi otrzymującemu wsparcie z EFS+, zgodnie z</w:t>
      </w:r>
      <w:r w:rsidR="00F50E74" w:rsidRPr="008C52BE">
        <w:rPr>
          <w:rFonts w:ascii="Aptos" w:hAnsi="Aptos" w:cs="Arial"/>
          <w:sz w:val="22"/>
          <w:szCs w:val="22"/>
        </w:rPr>
        <w:t> </w:t>
      </w:r>
      <w:r w:rsidR="00670D2A" w:rsidRPr="008C52BE">
        <w:rPr>
          <w:rFonts w:ascii="Aptos" w:hAnsi="Aptos" w:cs="Arial"/>
          <w:sz w:val="22"/>
          <w:szCs w:val="22"/>
        </w:rPr>
        <w:t xml:space="preserve">obowiązującym prawodawstwem krajowym, </w:t>
      </w:r>
      <w:r w:rsidR="00D10D33">
        <w:rPr>
          <w:rFonts w:ascii="Aptos" w:hAnsi="Aptos" w:cs="Arial"/>
          <w:sz w:val="22"/>
          <w:szCs w:val="22"/>
        </w:rPr>
        <w:br/>
      </w:r>
      <w:r w:rsidR="00670D2A" w:rsidRPr="008C52BE">
        <w:rPr>
          <w:rFonts w:ascii="Aptos" w:hAnsi="Aptos" w:cs="Arial"/>
          <w:color w:val="000000" w:themeColor="text1"/>
          <w:sz w:val="22"/>
          <w:szCs w:val="22"/>
        </w:rPr>
        <w:t xml:space="preserve">nie przysługuje prawo do obniżenia kwoty podatku należnego o kwotę podatku naliczonego </w:t>
      </w:r>
      <w:r w:rsidR="00D10D33">
        <w:rPr>
          <w:rFonts w:ascii="Aptos" w:hAnsi="Aptos" w:cs="Arial"/>
          <w:color w:val="000000" w:themeColor="text1"/>
          <w:sz w:val="22"/>
          <w:szCs w:val="22"/>
        </w:rPr>
        <w:br/>
      </w:r>
      <w:r w:rsidR="00670D2A" w:rsidRPr="008C52BE">
        <w:rPr>
          <w:rFonts w:ascii="Aptos" w:hAnsi="Aptos" w:cs="Arial"/>
          <w:color w:val="000000" w:themeColor="text1"/>
          <w:sz w:val="22"/>
          <w:szCs w:val="22"/>
        </w:rPr>
        <w:t>lub ubiegania się o zwrot podatku VAT.</w:t>
      </w:r>
    </w:p>
    <w:p w14:paraId="35302844" w14:textId="6EDE7E57" w:rsidR="00230829" w:rsidRPr="008C52BE" w:rsidRDefault="003E2D74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Kwalifikowalność podatku VAT podlega</w:t>
      </w:r>
      <w:r w:rsidR="00150BC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dodatkowym ograniczeniom wynikającym z zasad udzielania pomocy publicznej</w:t>
      </w:r>
      <w:r w:rsidR="00CC1F72">
        <w:rPr>
          <w:rFonts w:ascii="Aptos" w:hAnsi="Aptos" w:cs="Arial"/>
          <w:sz w:val="22"/>
          <w:szCs w:val="22"/>
        </w:rPr>
        <w:t>.</w:t>
      </w:r>
    </w:p>
    <w:p w14:paraId="138593AB" w14:textId="078E5128" w:rsidR="002366EA" w:rsidRPr="008C52BE" w:rsidRDefault="002366EA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Instytucja Pośrednicząca ceduje na Beneficjenta obowiązki wynikające z udzielania pomocy publicznej, w tym w szczególności obowiązek sporządzania i przedstawiania Prezesowi Urzędu Ochrony Konkurencji i Konsumentów sprawozdań o udzielonej pomocy publicznej, zgodnie </w:t>
      </w:r>
      <w:r w:rsidR="00B32AAC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z art. 32 ustawy z dnia 30 kwietnia 2004 o postępowaniu w</w:t>
      </w:r>
      <w:r w:rsidR="00F50E74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sprawach dotyczących pomocy publicznej.</w:t>
      </w:r>
    </w:p>
    <w:p w14:paraId="067ECE3B" w14:textId="77777777" w:rsidR="00670935" w:rsidRPr="008C52BE" w:rsidRDefault="002366EA" w:rsidP="0029070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Scedowanie na Beneficjenta obowiązków wynikających z udzielania pomocy de </w:t>
      </w:r>
      <w:proofErr w:type="spellStart"/>
      <w:r w:rsidRPr="008C52BE">
        <w:rPr>
          <w:rFonts w:ascii="Aptos" w:hAnsi="Aptos" w:cs="Arial"/>
          <w:sz w:val="22"/>
          <w:szCs w:val="22"/>
        </w:rPr>
        <w:t>minimis</w:t>
      </w:r>
      <w:proofErr w:type="spellEnd"/>
      <w:r w:rsidRPr="008C52BE">
        <w:rPr>
          <w:rFonts w:ascii="Aptos" w:hAnsi="Aptos" w:cs="Arial"/>
          <w:sz w:val="22"/>
          <w:szCs w:val="22"/>
        </w:rPr>
        <w:t xml:space="preserve"> dokonywane jest bez uszczerbku dla pełniącej przez Instytucję Pośredniczącą funkcji podmiotu udzielającego pomocy publicznej, zgodnie z art. 30 ust</w:t>
      </w:r>
      <w:r w:rsidR="00DE3CAC" w:rsidRPr="008C52BE">
        <w:rPr>
          <w:rFonts w:ascii="Aptos" w:hAnsi="Aptos" w:cs="Arial"/>
          <w:sz w:val="22"/>
          <w:szCs w:val="22"/>
        </w:rPr>
        <w:t>.</w:t>
      </w:r>
      <w:r w:rsidRPr="008C52BE">
        <w:rPr>
          <w:rFonts w:ascii="Aptos" w:hAnsi="Aptos" w:cs="Arial"/>
          <w:sz w:val="22"/>
          <w:szCs w:val="22"/>
        </w:rPr>
        <w:t xml:space="preserve"> 2 i 3 ustawy wdrożeniowej.</w:t>
      </w:r>
    </w:p>
    <w:p w14:paraId="75981387" w14:textId="7400FBD5" w:rsidR="008D0870" w:rsidRPr="008D0870" w:rsidRDefault="008D0870" w:rsidP="00290705">
      <w:pPr>
        <w:pStyle w:val="Tekstpodstawowy"/>
        <w:numPr>
          <w:ilvl w:val="0"/>
          <w:numId w:val="55"/>
        </w:numPr>
        <w:tabs>
          <w:tab w:val="num" w:pos="709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8D0870">
        <w:rPr>
          <w:rFonts w:ascii="Aptos" w:hAnsi="Aptos" w:cs="Arial"/>
          <w:sz w:val="22"/>
          <w:szCs w:val="22"/>
        </w:rPr>
        <w:t xml:space="preserve">Beneficjent zapewnia pozyskanie od podmiotów otrzymujących wsparcie w ramach Projektu EFS+ oświadczeń niezbędnych do oceny kwalifikowalności podatku VAT, w zakresie i na zasadach określonych w Wytycznych dotyczących kwalifikowalności oraz przepisach ustawy o rynku pracy </w:t>
      </w:r>
      <w:r w:rsidR="00D10D33">
        <w:rPr>
          <w:rFonts w:ascii="Aptos" w:hAnsi="Aptos" w:cs="Arial"/>
          <w:sz w:val="22"/>
          <w:szCs w:val="22"/>
        </w:rPr>
        <w:br/>
      </w:r>
      <w:r w:rsidRPr="008D0870">
        <w:rPr>
          <w:rFonts w:ascii="Aptos" w:hAnsi="Aptos" w:cs="Arial"/>
          <w:sz w:val="22"/>
          <w:szCs w:val="22"/>
        </w:rPr>
        <w:t>i służbach zatrudnienia.</w:t>
      </w:r>
      <w:r>
        <w:rPr>
          <w:rFonts w:ascii="Aptos" w:hAnsi="Aptos" w:cs="Arial"/>
          <w:sz w:val="22"/>
          <w:szCs w:val="22"/>
        </w:rPr>
        <w:t xml:space="preserve"> </w:t>
      </w:r>
      <w:r w:rsidRPr="008D0870">
        <w:rPr>
          <w:rFonts w:ascii="Aptos" w:hAnsi="Aptos" w:cs="Arial"/>
          <w:sz w:val="22"/>
          <w:szCs w:val="22"/>
        </w:rPr>
        <w:t xml:space="preserve">Beneficjent jest zobowiązany do zweryfikowania, na podstawie ustawy </w:t>
      </w:r>
      <w:r w:rsidR="00D10D33">
        <w:rPr>
          <w:rFonts w:ascii="Aptos" w:hAnsi="Aptos" w:cs="Arial"/>
          <w:sz w:val="22"/>
          <w:szCs w:val="22"/>
        </w:rPr>
        <w:br/>
      </w:r>
      <w:r w:rsidRPr="008D0870">
        <w:rPr>
          <w:rFonts w:ascii="Aptos" w:hAnsi="Aptos" w:cs="Arial"/>
          <w:sz w:val="22"/>
          <w:szCs w:val="22"/>
        </w:rPr>
        <w:t>z dnia 20 marca 2025 r. o rynku pracy i służbach zatrudnienia oraz przepisów wykonawczych do tej ustawy, czy:</w:t>
      </w:r>
    </w:p>
    <w:p w14:paraId="66321A9A" w14:textId="0D359A5B" w:rsidR="008D0870" w:rsidRPr="008D0870" w:rsidRDefault="008D0870" w:rsidP="00290705">
      <w:pPr>
        <w:pStyle w:val="Tekstpodstawowy"/>
        <w:numPr>
          <w:ilvl w:val="0"/>
          <w:numId w:val="112"/>
        </w:numPr>
        <w:autoSpaceDE w:val="0"/>
        <w:autoSpaceDN w:val="0"/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F55428">
        <w:rPr>
          <w:rFonts w:ascii="Aptos" w:hAnsi="Aptos" w:cs="Arial"/>
          <w:sz w:val="22"/>
        </w:rPr>
        <w:t>uczestnikowi projektu</w:t>
      </w:r>
      <w:r w:rsidRPr="008D0870">
        <w:rPr>
          <w:rFonts w:ascii="Aptos" w:hAnsi="Aptos" w:cs="Arial"/>
          <w:sz w:val="22"/>
        </w:rPr>
        <w:t xml:space="preserve"> – w przypadku udzielenia jednorazowych środków na podjęcie działalności gospodarczej nie przysługuje, zgodnie z obowiązującym prawodawstwem krajowym, prawo do obniżenia kwoty podatku należnego o kwotę podatku naliczonego </w:t>
      </w:r>
      <w:r w:rsidR="00862098">
        <w:rPr>
          <w:rFonts w:ascii="Aptos" w:hAnsi="Aptos" w:cs="Arial"/>
          <w:sz w:val="22"/>
        </w:rPr>
        <w:br/>
      </w:r>
      <w:r w:rsidRPr="008D0870">
        <w:rPr>
          <w:rFonts w:ascii="Aptos" w:hAnsi="Aptos" w:cs="Arial"/>
          <w:sz w:val="22"/>
        </w:rPr>
        <w:t>ani prawo do ubiegania się o zwrot podatku VAT;</w:t>
      </w:r>
    </w:p>
    <w:p w14:paraId="211A477E" w14:textId="5C6F3BB8" w:rsidR="008D0870" w:rsidRPr="008D0870" w:rsidRDefault="008D0870" w:rsidP="00290705">
      <w:pPr>
        <w:pStyle w:val="Tekstpodstawowy"/>
        <w:numPr>
          <w:ilvl w:val="0"/>
          <w:numId w:val="112"/>
        </w:numPr>
        <w:autoSpaceDE w:val="0"/>
        <w:autoSpaceDN w:val="0"/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F55428">
        <w:rPr>
          <w:rFonts w:ascii="Aptos" w:hAnsi="Aptos" w:cs="Arial"/>
          <w:sz w:val="22"/>
        </w:rPr>
        <w:t>przedsiębiorcy</w:t>
      </w:r>
      <w:r w:rsidRPr="008D0870">
        <w:rPr>
          <w:rFonts w:ascii="Aptos" w:hAnsi="Aptos" w:cs="Arial"/>
          <w:sz w:val="22"/>
        </w:rPr>
        <w:t xml:space="preserve"> – w przypadku refundacji kosztów wyposażenia lub doposażenia stanowiska pracy –</w:t>
      </w:r>
      <w:r>
        <w:rPr>
          <w:rFonts w:ascii="Aptos" w:hAnsi="Aptos" w:cs="Arial"/>
          <w:sz w:val="22"/>
        </w:rPr>
        <w:t xml:space="preserve"> </w:t>
      </w:r>
      <w:r w:rsidRPr="008D0870">
        <w:rPr>
          <w:rFonts w:ascii="Aptos" w:hAnsi="Aptos" w:cs="Arial"/>
          <w:sz w:val="22"/>
        </w:rPr>
        <w:t xml:space="preserve">nie przysługuje, zgodnie z obowiązującym prawodawstwem krajowym, prawo </w:t>
      </w:r>
      <w:r w:rsidR="00862098">
        <w:rPr>
          <w:rFonts w:ascii="Aptos" w:hAnsi="Aptos" w:cs="Arial"/>
          <w:sz w:val="22"/>
        </w:rPr>
        <w:br/>
      </w:r>
      <w:r w:rsidRPr="008D0870">
        <w:rPr>
          <w:rFonts w:ascii="Aptos" w:hAnsi="Aptos" w:cs="Arial"/>
          <w:sz w:val="22"/>
        </w:rPr>
        <w:t>do obniżenia kwoty podatku należnego o kwotę podatku naliczonego ani prawo do ubiegania się o zwrot podatku VAT w odniesieniu do wydatków sfinansowanych w ramach Projektu EFS+.</w:t>
      </w:r>
    </w:p>
    <w:p w14:paraId="6BA07FE0" w14:textId="77777777" w:rsidR="00656238" w:rsidRDefault="00150BCE" w:rsidP="00290705">
      <w:pPr>
        <w:pStyle w:val="Nagwek2"/>
        <w:tabs>
          <w:tab w:val="clear" w:pos="180"/>
          <w:tab w:val="left" w:pos="709"/>
        </w:tabs>
        <w:spacing w:before="120" w:line="276" w:lineRule="auto"/>
        <w:ind w:left="709"/>
        <w:jc w:val="left"/>
        <w:rPr>
          <w:rFonts w:ascii="Aptos" w:hAnsi="Aptos" w:cs="Arial"/>
          <w:sz w:val="22"/>
        </w:rPr>
      </w:pPr>
      <w:r w:rsidRPr="00150BCE">
        <w:rPr>
          <w:rFonts w:ascii="Aptos" w:hAnsi="Aptos" w:cs="Arial"/>
          <w:sz w:val="22"/>
        </w:rPr>
        <w:t xml:space="preserve">Ponowne badanie kwalifikowalności podatku VAT jest wymagane w przypadku zmiany łącznego kosztu projektu, jeżeli zmiana ta może mieć wpływ na kwalifikowalność podatku VAT. </w:t>
      </w:r>
      <w:r w:rsidRPr="00150BCE">
        <w:rPr>
          <w:rFonts w:ascii="Aptos" w:hAnsi="Aptos" w:cs="Arial"/>
          <w:sz w:val="22"/>
        </w:rPr>
        <w:lastRenderedPageBreak/>
        <w:t xml:space="preserve">Szczegółowe zasady kwalifikowania podatku VAT </w:t>
      </w:r>
      <w:r w:rsidRPr="00656238">
        <w:rPr>
          <w:rFonts w:ascii="Aptos" w:hAnsi="Aptos" w:cs="Arial"/>
          <w:sz w:val="22"/>
        </w:rPr>
        <w:t>określają Wytyczne dotyczące kwalifikowalności</w:t>
      </w:r>
      <w:r w:rsidR="00313B76" w:rsidRPr="00656238">
        <w:rPr>
          <w:rFonts w:ascii="Aptos" w:hAnsi="Aptos" w:cs="Arial"/>
          <w:sz w:val="22"/>
        </w:rPr>
        <w:t>.</w:t>
      </w:r>
    </w:p>
    <w:p w14:paraId="1A8939A8" w14:textId="762A6EC5" w:rsidR="00153FAC" w:rsidRPr="00656238" w:rsidRDefault="007A65FC" w:rsidP="00290705">
      <w:pPr>
        <w:pStyle w:val="Nagwek2"/>
        <w:tabs>
          <w:tab w:val="clear" w:pos="180"/>
        </w:tabs>
        <w:spacing w:before="120" w:line="276" w:lineRule="auto"/>
        <w:ind w:left="567" w:hanging="284"/>
        <w:jc w:val="left"/>
        <w:rPr>
          <w:rFonts w:ascii="Aptos" w:hAnsi="Aptos"/>
          <w:sz w:val="22"/>
          <w:lang w:eastAsia="pl-PL"/>
        </w:rPr>
      </w:pPr>
      <w:r w:rsidRPr="00656238">
        <w:rPr>
          <w:rFonts w:ascii="Aptos" w:hAnsi="Aptos" w:cs="Arial"/>
          <w:sz w:val="22"/>
        </w:rPr>
        <w:t xml:space="preserve">20. </w:t>
      </w:r>
      <w:bookmarkStart w:id="10" w:name="_Hlk221874552"/>
      <w:r w:rsidR="008D1E36" w:rsidRPr="00656238">
        <w:rPr>
          <w:rFonts w:ascii="Aptos" w:hAnsi="Aptos" w:cs="Arial"/>
          <w:sz w:val="22"/>
        </w:rPr>
        <w:t xml:space="preserve">W przypadku gdy uczestnik projektu, przedsiębiorca lub inny podmiot, który otrzymał wsparcie </w:t>
      </w:r>
      <w:r w:rsidR="00A4192E">
        <w:rPr>
          <w:rFonts w:ascii="Aptos" w:hAnsi="Aptos" w:cs="Arial"/>
          <w:sz w:val="22"/>
        </w:rPr>
        <w:br/>
      </w:r>
      <w:r w:rsidR="008D1E36" w:rsidRPr="00656238">
        <w:rPr>
          <w:rFonts w:ascii="Aptos" w:hAnsi="Aptos" w:cs="Arial"/>
          <w:sz w:val="22"/>
        </w:rPr>
        <w:t xml:space="preserve">w ramach Projektu EFS+, uzyska prawo do obniżenia kwoty podatku od towarów i usług należnego </w:t>
      </w:r>
      <w:r w:rsidR="00A4192E">
        <w:rPr>
          <w:rFonts w:ascii="Aptos" w:hAnsi="Aptos" w:cs="Arial"/>
          <w:sz w:val="22"/>
        </w:rPr>
        <w:br/>
      </w:r>
      <w:r w:rsidR="008D1E36" w:rsidRPr="00656238">
        <w:rPr>
          <w:rFonts w:ascii="Aptos" w:hAnsi="Aptos" w:cs="Arial"/>
          <w:sz w:val="22"/>
        </w:rPr>
        <w:t xml:space="preserve">o kwotę podatku naliczonego w odniesieniu do wydatków sfinansowanych w ramach Projektu, Beneficjent zobowiązany jest do zapewnienia, aby obowiązek zwrotu równowartości podatku </w:t>
      </w:r>
      <w:r w:rsidR="00290705">
        <w:rPr>
          <w:rFonts w:ascii="Aptos" w:hAnsi="Aptos" w:cs="Arial"/>
          <w:sz w:val="22"/>
        </w:rPr>
        <w:br/>
      </w:r>
      <w:r w:rsidR="008D1E36" w:rsidRPr="00656238">
        <w:rPr>
          <w:rFonts w:ascii="Aptos" w:hAnsi="Aptos" w:cs="Arial"/>
          <w:sz w:val="22"/>
        </w:rPr>
        <w:t xml:space="preserve">od towarów i usług został nałożony na ten podmiot oraz wyegzekwowany zgodnie z art. 152 ust. 2 ustawy z dnia 20 marca 2025 r. o rynku pracy i służbach zatrudnienia, w szczególności </w:t>
      </w:r>
      <w:r w:rsidR="00D10D33">
        <w:rPr>
          <w:rFonts w:ascii="Aptos" w:hAnsi="Aptos" w:cs="Arial"/>
          <w:sz w:val="22"/>
        </w:rPr>
        <w:br/>
      </w:r>
      <w:r w:rsidR="008D1E36" w:rsidRPr="00656238">
        <w:rPr>
          <w:rFonts w:ascii="Aptos" w:hAnsi="Aptos" w:cs="Arial"/>
          <w:sz w:val="22"/>
        </w:rPr>
        <w:t xml:space="preserve">poprzez odpowiednie postanowienia umów zawieranych z </w:t>
      </w:r>
      <w:r w:rsidR="00180B5A" w:rsidRPr="00656238">
        <w:rPr>
          <w:rFonts w:ascii="Aptos" w:hAnsi="Aptos" w:cs="Arial"/>
          <w:sz w:val="22"/>
        </w:rPr>
        <w:t xml:space="preserve">podmiotami otrzymującymi wsparcie </w:t>
      </w:r>
      <w:r w:rsidR="00D10D33">
        <w:rPr>
          <w:rFonts w:ascii="Aptos" w:hAnsi="Aptos" w:cs="Arial"/>
          <w:sz w:val="22"/>
        </w:rPr>
        <w:br/>
      </w:r>
      <w:r w:rsidR="00180B5A" w:rsidRPr="00656238">
        <w:rPr>
          <w:rFonts w:ascii="Aptos" w:hAnsi="Aptos" w:cs="Arial"/>
          <w:sz w:val="22"/>
        </w:rPr>
        <w:t>w ramach projektu.</w:t>
      </w:r>
    </w:p>
    <w:bookmarkEnd w:id="10"/>
    <w:p w14:paraId="1D75ACD0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6.</w:t>
      </w:r>
    </w:p>
    <w:p w14:paraId="467365AE" w14:textId="77777777" w:rsidR="004459F1" w:rsidRPr="008C52BE" w:rsidRDefault="005C1747" w:rsidP="00290705">
      <w:pPr>
        <w:numPr>
          <w:ilvl w:val="3"/>
          <w:numId w:val="43"/>
        </w:numPr>
        <w:tabs>
          <w:tab w:val="clear" w:pos="540"/>
          <w:tab w:val="num" w:pos="2880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Zasady refundacji na rzecz Funduszu Pracy współfinansowan</w:t>
      </w:r>
      <w:r w:rsidR="0070282D" w:rsidRPr="008C52BE">
        <w:rPr>
          <w:rFonts w:ascii="Aptos" w:hAnsi="Aptos" w:cs="Arial"/>
          <w:sz w:val="22"/>
        </w:rPr>
        <w:t>ia</w:t>
      </w:r>
      <w:r w:rsidRPr="008C52BE">
        <w:rPr>
          <w:rFonts w:ascii="Aptos" w:hAnsi="Aptos" w:cs="Arial"/>
          <w:sz w:val="22"/>
        </w:rPr>
        <w:t xml:space="preserve"> z E</w:t>
      </w:r>
      <w:r w:rsidR="0070282D" w:rsidRPr="008C52BE">
        <w:rPr>
          <w:rFonts w:ascii="Aptos" w:hAnsi="Aptos" w:cs="Arial"/>
          <w:sz w:val="22"/>
        </w:rPr>
        <w:t xml:space="preserve">uropejskiego </w:t>
      </w:r>
      <w:r w:rsidRPr="008C52BE">
        <w:rPr>
          <w:rFonts w:ascii="Aptos" w:hAnsi="Aptos" w:cs="Arial"/>
          <w:sz w:val="22"/>
        </w:rPr>
        <w:t>F</w:t>
      </w:r>
      <w:r w:rsidR="0070282D" w:rsidRPr="008C52BE">
        <w:rPr>
          <w:rFonts w:ascii="Aptos" w:hAnsi="Aptos" w:cs="Arial"/>
          <w:sz w:val="22"/>
        </w:rPr>
        <w:t xml:space="preserve">unduszu </w:t>
      </w:r>
      <w:r w:rsidRPr="008C52BE">
        <w:rPr>
          <w:rFonts w:ascii="Aptos" w:hAnsi="Aptos" w:cs="Arial"/>
          <w:sz w:val="22"/>
        </w:rPr>
        <w:t>S</w:t>
      </w:r>
      <w:r w:rsidR="0070282D" w:rsidRPr="008C52BE">
        <w:rPr>
          <w:rFonts w:ascii="Aptos" w:hAnsi="Aptos" w:cs="Arial"/>
          <w:sz w:val="22"/>
        </w:rPr>
        <w:t>połecznego</w:t>
      </w:r>
      <w:r w:rsidR="00686B6F" w:rsidRPr="008C52BE">
        <w:rPr>
          <w:rFonts w:ascii="Aptos" w:hAnsi="Aptos" w:cs="Arial"/>
          <w:sz w:val="22"/>
        </w:rPr>
        <w:t xml:space="preserve"> Plus</w:t>
      </w:r>
      <w:r w:rsidR="00044D70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określają </w:t>
      </w:r>
      <w:r w:rsidR="00D177F8" w:rsidRPr="008C52BE">
        <w:rPr>
          <w:rFonts w:ascii="Aptos" w:hAnsi="Aptos" w:cs="Arial"/>
          <w:sz w:val="22"/>
        </w:rPr>
        <w:t>Wytyczne dotyczące realizacji projektów z</w:t>
      </w:r>
      <w:r w:rsidR="00F50E74" w:rsidRPr="008C52BE">
        <w:rPr>
          <w:rFonts w:ascii="Aptos" w:hAnsi="Aptos" w:cs="Arial"/>
          <w:sz w:val="22"/>
        </w:rPr>
        <w:t> </w:t>
      </w:r>
      <w:r w:rsidR="00D177F8" w:rsidRPr="008C52BE">
        <w:rPr>
          <w:rFonts w:ascii="Aptos" w:hAnsi="Aptos" w:cs="Arial"/>
          <w:sz w:val="22"/>
        </w:rPr>
        <w:t>udziałem środków Europejskiego Funduszu Społecznego Plus w regionalnych programach na lata 2021-2027</w:t>
      </w:r>
      <w:r w:rsidR="004459F1" w:rsidRPr="008C52BE">
        <w:rPr>
          <w:rFonts w:ascii="Aptos" w:hAnsi="Aptos" w:cs="Arial"/>
          <w:sz w:val="22"/>
        </w:rPr>
        <w:t>.</w:t>
      </w:r>
    </w:p>
    <w:p w14:paraId="762F6CE9" w14:textId="0A663A84" w:rsidR="00222ED9" w:rsidRPr="00692752" w:rsidRDefault="00440E26" w:rsidP="00290705">
      <w:pPr>
        <w:numPr>
          <w:ilvl w:val="3"/>
          <w:numId w:val="43"/>
        </w:numPr>
        <w:tabs>
          <w:tab w:val="clear" w:pos="540"/>
          <w:tab w:val="num" w:pos="2880"/>
        </w:tabs>
        <w:spacing w:line="276" w:lineRule="auto"/>
        <w:ind w:left="56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Środki przyznane na wniosek Instytucji Pośredniczącej przez dysponenta Funduszu Pracy </w:t>
      </w:r>
      <w:r w:rsidR="00222ED9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na realizację Projektu </w:t>
      </w:r>
      <w:r w:rsidR="00190D6D" w:rsidRPr="008C52BE">
        <w:rPr>
          <w:rFonts w:ascii="Aptos" w:hAnsi="Aptos" w:cs="Arial"/>
          <w:sz w:val="22"/>
        </w:rPr>
        <w:t>EFS</w:t>
      </w:r>
      <w:r w:rsidR="00F87395" w:rsidRPr="008C52BE">
        <w:rPr>
          <w:rFonts w:ascii="Aptos" w:hAnsi="Aptos" w:cs="Arial"/>
          <w:sz w:val="22"/>
        </w:rPr>
        <w:t>+</w:t>
      </w:r>
      <w:r w:rsidR="00190D6D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mogą być wykorzystane wyłącznie na finansowanie wydatków związanych z realizacją Projektu</w:t>
      </w:r>
      <w:r w:rsidR="00190D6D" w:rsidRPr="008C52BE">
        <w:rPr>
          <w:rFonts w:ascii="Aptos" w:hAnsi="Aptos" w:cs="Arial"/>
          <w:sz w:val="22"/>
        </w:rPr>
        <w:t xml:space="preserve"> EFS</w:t>
      </w:r>
      <w:r w:rsidR="00F87395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>.</w:t>
      </w:r>
    </w:p>
    <w:p w14:paraId="1A222634" w14:textId="23A8D894" w:rsidR="00440E26" w:rsidRPr="008C52BE" w:rsidRDefault="00440E26" w:rsidP="00290705">
      <w:pPr>
        <w:numPr>
          <w:ilvl w:val="3"/>
          <w:numId w:val="43"/>
        </w:numPr>
        <w:tabs>
          <w:tab w:val="clear" w:pos="540"/>
          <w:tab w:val="num" w:pos="2880"/>
        </w:tabs>
        <w:spacing w:line="276" w:lineRule="auto"/>
        <w:ind w:left="56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Przekazywanie środków pieniężnych na dofinansowanie Projektu </w:t>
      </w:r>
      <w:r w:rsidR="00190D6D" w:rsidRPr="008C52BE">
        <w:rPr>
          <w:rFonts w:ascii="Aptos" w:hAnsi="Aptos" w:cs="Arial"/>
          <w:sz w:val="22"/>
        </w:rPr>
        <w:t>EFS</w:t>
      </w:r>
      <w:r w:rsidR="00F87395" w:rsidRPr="008C52BE">
        <w:rPr>
          <w:rFonts w:ascii="Aptos" w:hAnsi="Aptos" w:cs="Arial"/>
          <w:sz w:val="22"/>
        </w:rPr>
        <w:t>+</w:t>
      </w:r>
      <w:r w:rsidR="00190D6D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będzie dokonywane </w:t>
      </w:r>
      <w:r w:rsidR="00876946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w </w:t>
      </w:r>
      <w:r w:rsidR="009201BD" w:rsidRPr="008C52BE">
        <w:rPr>
          <w:rFonts w:ascii="Aptos" w:hAnsi="Aptos" w:cs="Arial"/>
          <w:sz w:val="22"/>
        </w:rPr>
        <w:t xml:space="preserve">20…. </w:t>
      </w:r>
      <w:r w:rsidRPr="008C52BE">
        <w:rPr>
          <w:rFonts w:ascii="Aptos" w:hAnsi="Aptos" w:cs="Arial"/>
          <w:sz w:val="22"/>
        </w:rPr>
        <w:t xml:space="preserve">r. </w:t>
      </w:r>
      <w:r w:rsidR="00CC616E" w:rsidRPr="008C52BE">
        <w:rPr>
          <w:rFonts w:ascii="Aptos" w:hAnsi="Aptos" w:cs="Arial"/>
          <w:sz w:val="22"/>
        </w:rPr>
        <w:t xml:space="preserve">i </w:t>
      </w:r>
      <w:proofErr w:type="gramStart"/>
      <w:r w:rsidR="009201BD" w:rsidRPr="008C52BE">
        <w:rPr>
          <w:rFonts w:ascii="Aptos" w:hAnsi="Aptos" w:cs="Arial"/>
          <w:sz w:val="22"/>
        </w:rPr>
        <w:t>20</w:t>
      </w:r>
      <w:r w:rsidR="00153FAC">
        <w:rPr>
          <w:rFonts w:ascii="Aptos" w:hAnsi="Aptos" w:cs="Arial"/>
          <w:sz w:val="22"/>
        </w:rPr>
        <w:t>..</w:t>
      </w:r>
      <w:proofErr w:type="gramEnd"/>
      <w:r w:rsidR="009201BD" w:rsidRPr="008C52BE">
        <w:rPr>
          <w:rFonts w:ascii="Aptos" w:hAnsi="Aptos" w:cs="Arial"/>
          <w:sz w:val="22"/>
        </w:rPr>
        <w:t xml:space="preserve">…. </w:t>
      </w:r>
      <w:r w:rsidR="00CC616E" w:rsidRPr="008C52BE">
        <w:rPr>
          <w:rFonts w:ascii="Aptos" w:hAnsi="Aptos" w:cs="Arial"/>
          <w:sz w:val="22"/>
        </w:rPr>
        <w:t xml:space="preserve">r. </w:t>
      </w:r>
      <w:r w:rsidRPr="008C52BE">
        <w:rPr>
          <w:rFonts w:ascii="Aptos" w:hAnsi="Aptos" w:cs="Arial"/>
          <w:sz w:val="22"/>
        </w:rPr>
        <w:t xml:space="preserve">z rachunku dysponenta Funduszu Pracy. </w:t>
      </w:r>
    </w:p>
    <w:p w14:paraId="2B204F97" w14:textId="0D164EBF" w:rsidR="0070282D" w:rsidRPr="008C52BE" w:rsidRDefault="0070282D" w:rsidP="00290705">
      <w:pPr>
        <w:numPr>
          <w:ilvl w:val="3"/>
          <w:numId w:val="43"/>
        </w:numPr>
        <w:tabs>
          <w:tab w:val="clear" w:pos="540"/>
          <w:tab w:val="num" w:pos="2880"/>
        </w:tabs>
        <w:spacing w:line="276" w:lineRule="auto"/>
        <w:ind w:left="56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Niezależnie od okresu realizacji projektu wskazanego w § 3 ust. 1 wydatki przewidziane</w:t>
      </w:r>
      <w:r w:rsidR="00AE7A25" w:rsidRPr="008C52BE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w Projekcie</w:t>
      </w:r>
      <w:r w:rsidR="00EA753C" w:rsidRPr="008C52BE">
        <w:rPr>
          <w:rFonts w:ascii="Aptos" w:hAnsi="Aptos" w:cs="Arial"/>
          <w:sz w:val="22"/>
        </w:rPr>
        <w:t xml:space="preserve"> EFS</w:t>
      </w:r>
      <w:r w:rsidR="00F87395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 xml:space="preserve"> na dany rok mogą być ponoszone wyłącznie w granicach limitu określonego </w:t>
      </w:r>
      <w:r w:rsidR="00084D38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dla danego roku.</w:t>
      </w:r>
    </w:p>
    <w:p w14:paraId="119A1E43" w14:textId="77777777" w:rsidR="00440E26" w:rsidRPr="008C52BE" w:rsidRDefault="00440E26" w:rsidP="00290705">
      <w:pPr>
        <w:numPr>
          <w:ilvl w:val="3"/>
          <w:numId w:val="43"/>
        </w:numPr>
        <w:tabs>
          <w:tab w:val="clear" w:pos="540"/>
          <w:tab w:val="num" w:pos="2880"/>
        </w:tabs>
        <w:spacing w:line="276" w:lineRule="auto"/>
        <w:ind w:left="56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Transze środków na finansowanie Projektu </w:t>
      </w:r>
      <w:r w:rsidR="00EA753C" w:rsidRPr="008C52BE">
        <w:rPr>
          <w:rFonts w:ascii="Aptos" w:hAnsi="Aptos" w:cs="Arial"/>
          <w:sz w:val="22"/>
        </w:rPr>
        <w:t>EFS</w:t>
      </w:r>
      <w:r w:rsidR="009B7141" w:rsidRPr="008C52BE">
        <w:rPr>
          <w:rFonts w:ascii="Aptos" w:hAnsi="Aptos" w:cs="Arial"/>
          <w:sz w:val="22"/>
        </w:rPr>
        <w:t>+</w:t>
      </w:r>
      <w:r w:rsidR="00EA753C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będą przekazywane na następujący rachunek bankowy Beneficjenta: ……………………………………</w:t>
      </w:r>
      <w:r w:rsidR="00153FAC">
        <w:rPr>
          <w:rFonts w:ascii="Aptos" w:hAnsi="Aptos" w:cs="Arial"/>
          <w:sz w:val="22"/>
        </w:rPr>
        <w:t>……………………………</w:t>
      </w:r>
      <w:proofErr w:type="gramStart"/>
      <w:r w:rsidR="00153FAC">
        <w:rPr>
          <w:rFonts w:ascii="Aptos" w:hAnsi="Aptos" w:cs="Arial"/>
          <w:sz w:val="22"/>
        </w:rPr>
        <w:t>…….</w:t>
      </w:r>
      <w:proofErr w:type="gramEnd"/>
      <w:r w:rsidRPr="008C52BE">
        <w:rPr>
          <w:rFonts w:ascii="Aptos" w:hAnsi="Aptos" w:cs="Arial"/>
          <w:sz w:val="22"/>
        </w:rPr>
        <w:t>…………………</w:t>
      </w:r>
      <w:proofErr w:type="gramStart"/>
      <w:r w:rsidRPr="008C52BE">
        <w:rPr>
          <w:rFonts w:ascii="Aptos" w:hAnsi="Aptos" w:cs="Arial"/>
          <w:sz w:val="22"/>
        </w:rPr>
        <w:t>…….</w:t>
      </w:r>
      <w:proofErr w:type="gramEnd"/>
      <w:r w:rsidRPr="008C52BE">
        <w:rPr>
          <w:rFonts w:ascii="Aptos" w:hAnsi="Aptos" w:cs="Arial"/>
          <w:sz w:val="22"/>
          <w:vertAlign w:val="superscript"/>
        </w:rPr>
        <w:footnoteReference w:id="9"/>
      </w:r>
      <w:r w:rsidR="00E72EC3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>.</w:t>
      </w:r>
    </w:p>
    <w:p w14:paraId="6087B1FA" w14:textId="77777777" w:rsidR="00612386" w:rsidRPr="008C52BE" w:rsidRDefault="003C7956" w:rsidP="00290705">
      <w:pPr>
        <w:numPr>
          <w:ilvl w:val="3"/>
          <w:numId w:val="43"/>
        </w:numPr>
        <w:tabs>
          <w:tab w:val="clear" w:pos="540"/>
          <w:tab w:val="num" w:pos="2880"/>
        </w:tabs>
        <w:spacing w:line="276" w:lineRule="auto"/>
        <w:ind w:left="56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oświadcza, że rachunek bankowy, o którym mowa w ust. </w:t>
      </w:r>
      <w:r w:rsidR="00585B6C" w:rsidRPr="008C52BE">
        <w:rPr>
          <w:rFonts w:ascii="Aptos" w:hAnsi="Aptos" w:cs="Arial"/>
          <w:sz w:val="22"/>
        </w:rPr>
        <w:t>5</w:t>
      </w:r>
      <w:r w:rsidRPr="008C52BE">
        <w:rPr>
          <w:rFonts w:ascii="Aptos" w:hAnsi="Aptos" w:cs="Arial"/>
          <w:sz w:val="22"/>
        </w:rPr>
        <w:t xml:space="preserve"> jest rachunkiem podstawowym</w:t>
      </w:r>
      <w:r w:rsidR="008553B8" w:rsidRPr="008C52BE">
        <w:rPr>
          <w:rStyle w:val="Odwoanieprzypisudolnego"/>
          <w:rFonts w:ascii="Aptos" w:hAnsi="Aptos" w:cs="Arial"/>
          <w:sz w:val="22"/>
        </w:rPr>
        <w:footnoteReference w:id="10"/>
      </w:r>
      <w:r w:rsidR="00E72EC3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 xml:space="preserve"> </w:t>
      </w:r>
      <w:r w:rsidR="00B11F1D" w:rsidRPr="008C52BE">
        <w:rPr>
          <w:rFonts w:ascii="Aptos" w:hAnsi="Aptos" w:cs="Arial"/>
          <w:sz w:val="22"/>
        </w:rPr>
        <w:t>...</w:t>
      </w:r>
      <w:r w:rsidRPr="008C52BE">
        <w:rPr>
          <w:rFonts w:ascii="Aptos" w:hAnsi="Aptos" w:cs="Arial"/>
          <w:sz w:val="22"/>
        </w:rPr>
        <w:t>…………</w:t>
      </w:r>
      <w:r w:rsidR="00153FAC">
        <w:rPr>
          <w:rFonts w:ascii="Aptos" w:hAnsi="Aptos" w:cs="Arial"/>
          <w:sz w:val="22"/>
        </w:rPr>
        <w:t>……</w:t>
      </w:r>
      <w:proofErr w:type="gramStart"/>
      <w:r w:rsidR="00153FAC">
        <w:rPr>
          <w:rFonts w:ascii="Aptos" w:hAnsi="Aptos" w:cs="Arial"/>
          <w:sz w:val="22"/>
        </w:rPr>
        <w:t>…….</w:t>
      </w:r>
      <w:proofErr w:type="gramEnd"/>
      <w:r w:rsidR="00631379" w:rsidRPr="008C52BE">
        <w:rPr>
          <w:rFonts w:ascii="Aptos" w:hAnsi="Aptos" w:cs="Arial"/>
          <w:sz w:val="22"/>
        </w:rPr>
        <w:t>………</w:t>
      </w:r>
      <w:proofErr w:type="gramStart"/>
      <w:r w:rsidR="00631379" w:rsidRPr="008C52BE">
        <w:rPr>
          <w:rFonts w:ascii="Aptos" w:hAnsi="Aptos" w:cs="Arial"/>
          <w:sz w:val="22"/>
        </w:rPr>
        <w:t>……..</w:t>
      </w:r>
      <w:r w:rsidRPr="008C52BE">
        <w:rPr>
          <w:rFonts w:ascii="Aptos" w:hAnsi="Aptos" w:cs="Arial"/>
          <w:sz w:val="22"/>
        </w:rPr>
        <w:t>….</w:t>
      </w:r>
      <w:proofErr w:type="gramEnd"/>
      <w:r w:rsidRPr="008C52BE">
        <w:rPr>
          <w:rFonts w:ascii="Aptos" w:hAnsi="Aptos" w:cs="Arial"/>
          <w:sz w:val="22"/>
        </w:rPr>
        <w:t>., służącym do obsługi środków Funduszu Pracy.</w:t>
      </w:r>
    </w:p>
    <w:p w14:paraId="50C3A228" w14:textId="77777777" w:rsidR="00440E26" w:rsidRPr="008C52BE" w:rsidRDefault="00440E26" w:rsidP="00290705">
      <w:pPr>
        <w:numPr>
          <w:ilvl w:val="3"/>
          <w:numId w:val="43"/>
        </w:numPr>
        <w:tabs>
          <w:tab w:val="clear" w:pos="540"/>
          <w:tab w:val="num" w:pos="2880"/>
        </w:tabs>
        <w:spacing w:line="276" w:lineRule="auto"/>
        <w:ind w:left="56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zobowiązuje się niezwłocznie poinformować Instytucję Pośredniczącą o</w:t>
      </w:r>
      <w:r w:rsidR="00F50E74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zmianie numeru rachunku bankowego, o którym mowa w ust. </w:t>
      </w:r>
      <w:r w:rsidR="00117569" w:rsidRPr="008C52BE">
        <w:rPr>
          <w:rFonts w:ascii="Aptos" w:hAnsi="Aptos" w:cs="Arial"/>
          <w:sz w:val="22"/>
        </w:rPr>
        <w:t>5</w:t>
      </w:r>
      <w:r w:rsidR="008D2A05" w:rsidRPr="008C52BE">
        <w:rPr>
          <w:rFonts w:ascii="Aptos" w:hAnsi="Aptos" w:cs="Arial"/>
          <w:sz w:val="22"/>
        </w:rPr>
        <w:t xml:space="preserve"> i 9</w:t>
      </w:r>
      <w:r w:rsidRPr="008C52BE">
        <w:rPr>
          <w:rFonts w:ascii="Aptos" w:hAnsi="Aptos" w:cs="Arial"/>
          <w:sz w:val="22"/>
        </w:rPr>
        <w:t>.</w:t>
      </w:r>
    </w:p>
    <w:p w14:paraId="7C30A64E" w14:textId="77777777" w:rsidR="00D26091" w:rsidRPr="008C52BE" w:rsidRDefault="00440E26" w:rsidP="00290705">
      <w:pPr>
        <w:numPr>
          <w:ilvl w:val="3"/>
          <w:numId w:val="43"/>
        </w:numPr>
        <w:tabs>
          <w:tab w:val="clear" w:pos="540"/>
          <w:tab w:val="num" w:pos="2880"/>
        </w:tabs>
        <w:spacing w:line="276" w:lineRule="auto"/>
        <w:ind w:left="56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zobowiązuje się do prowadzenia wyodrębnionej ewidencji </w:t>
      </w:r>
      <w:r w:rsidR="00955A4D" w:rsidRPr="008C52BE">
        <w:rPr>
          <w:rFonts w:ascii="Aptos" w:hAnsi="Aptos" w:cs="Arial"/>
          <w:sz w:val="22"/>
        </w:rPr>
        <w:t xml:space="preserve">księgowej </w:t>
      </w:r>
      <w:r w:rsidRPr="008C52BE">
        <w:rPr>
          <w:rFonts w:ascii="Aptos" w:hAnsi="Aptos" w:cs="Arial"/>
          <w:sz w:val="22"/>
        </w:rPr>
        <w:t xml:space="preserve">Projektu </w:t>
      </w:r>
      <w:r w:rsidR="00EA753C" w:rsidRPr="008C52BE">
        <w:rPr>
          <w:rFonts w:ascii="Aptos" w:hAnsi="Aptos" w:cs="Arial"/>
          <w:sz w:val="22"/>
        </w:rPr>
        <w:t>EFS</w:t>
      </w:r>
      <w:r w:rsidR="009B7141" w:rsidRPr="008C52BE">
        <w:rPr>
          <w:rFonts w:ascii="Aptos" w:hAnsi="Aptos" w:cs="Arial"/>
          <w:sz w:val="22"/>
        </w:rPr>
        <w:t>+</w:t>
      </w:r>
      <w:r w:rsidR="00EA753C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zgodnie z </w:t>
      </w:r>
      <w:r w:rsidR="00955A4D" w:rsidRPr="008C52BE">
        <w:rPr>
          <w:rFonts w:ascii="Aptos" w:hAnsi="Aptos" w:cs="Arial"/>
          <w:sz w:val="22"/>
        </w:rPr>
        <w:t>podziałem analitycznym</w:t>
      </w:r>
      <w:r w:rsidRPr="008C52BE">
        <w:rPr>
          <w:rFonts w:ascii="Aptos" w:hAnsi="Aptos" w:cs="Arial"/>
          <w:sz w:val="22"/>
        </w:rPr>
        <w:t xml:space="preserve">, w sposób przejrzysty, tak aby możliwa była identyfikacja poszczególnych operacji </w:t>
      </w:r>
      <w:r w:rsidR="00955A4D" w:rsidRPr="008C52BE">
        <w:rPr>
          <w:rFonts w:ascii="Aptos" w:hAnsi="Aptos" w:cs="Arial"/>
          <w:sz w:val="22"/>
        </w:rPr>
        <w:t>księgowych i bankowych przeprowadzonych dla wszystkich wydatków</w:t>
      </w:r>
      <w:r w:rsidR="00003B8A" w:rsidRPr="008C52BE">
        <w:rPr>
          <w:rFonts w:ascii="Aptos" w:hAnsi="Aptos" w:cs="Arial"/>
          <w:sz w:val="22"/>
        </w:rPr>
        <w:t xml:space="preserve"> </w:t>
      </w:r>
      <w:r w:rsidR="00955A4D" w:rsidRPr="008C52BE">
        <w:rPr>
          <w:rFonts w:ascii="Aptos" w:hAnsi="Aptos" w:cs="Arial"/>
          <w:sz w:val="22"/>
        </w:rPr>
        <w:t>w</w:t>
      </w:r>
      <w:r w:rsidR="005F315B">
        <w:rPr>
          <w:rFonts w:ascii="Aptos" w:hAnsi="Aptos" w:cs="Arial"/>
          <w:sz w:val="22"/>
        </w:rPr>
        <w:t> </w:t>
      </w:r>
      <w:r w:rsidR="00955A4D" w:rsidRPr="008C52BE">
        <w:rPr>
          <w:rFonts w:ascii="Aptos" w:hAnsi="Aptos" w:cs="Arial"/>
          <w:sz w:val="22"/>
        </w:rPr>
        <w:t xml:space="preserve">ramach Projektu </w:t>
      </w:r>
      <w:r w:rsidR="00B9074C" w:rsidRPr="008C52BE">
        <w:rPr>
          <w:rFonts w:ascii="Aptos" w:hAnsi="Aptos" w:cs="Arial"/>
          <w:sz w:val="22"/>
        </w:rPr>
        <w:t>EFS+</w:t>
      </w:r>
      <w:r w:rsidR="00EA753C" w:rsidRPr="008C52BE">
        <w:rPr>
          <w:rFonts w:ascii="Aptos" w:hAnsi="Aptos" w:cs="Arial"/>
          <w:sz w:val="22"/>
        </w:rPr>
        <w:t xml:space="preserve"> </w:t>
      </w:r>
      <w:r w:rsidR="003C7956" w:rsidRPr="008C52BE">
        <w:rPr>
          <w:rFonts w:ascii="Aptos" w:hAnsi="Aptos" w:cs="Arial"/>
          <w:sz w:val="22"/>
        </w:rPr>
        <w:t xml:space="preserve">oraz do korzystania w tym celu wyłącznie z rachunku </w:t>
      </w:r>
      <w:r w:rsidR="00D26091" w:rsidRPr="008C52BE">
        <w:rPr>
          <w:rFonts w:ascii="Aptos" w:hAnsi="Aptos" w:cs="Arial"/>
          <w:sz w:val="22"/>
        </w:rPr>
        <w:t xml:space="preserve">bankowego wskazanego w ust. </w:t>
      </w:r>
      <w:r w:rsidR="00585B6C" w:rsidRPr="008C52BE">
        <w:rPr>
          <w:rFonts w:ascii="Aptos" w:hAnsi="Aptos" w:cs="Arial"/>
          <w:sz w:val="22"/>
        </w:rPr>
        <w:t>5</w:t>
      </w:r>
      <w:r w:rsidR="007A5BA4" w:rsidRPr="008C52BE">
        <w:rPr>
          <w:rFonts w:ascii="Aptos" w:hAnsi="Aptos" w:cs="Arial"/>
          <w:sz w:val="22"/>
        </w:rPr>
        <w:t xml:space="preserve"> i 9</w:t>
      </w:r>
      <w:r w:rsidRPr="008C52BE">
        <w:rPr>
          <w:rFonts w:ascii="Aptos" w:hAnsi="Aptos" w:cs="Arial"/>
          <w:sz w:val="22"/>
        </w:rPr>
        <w:t xml:space="preserve">. </w:t>
      </w:r>
    </w:p>
    <w:p w14:paraId="7168ED01" w14:textId="07A8F4BB" w:rsidR="007A5BA4" w:rsidRPr="008C52BE" w:rsidRDefault="007A5BA4" w:rsidP="00290705">
      <w:pPr>
        <w:numPr>
          <w:ilvl w:val="3"/>
          <w:numId w:val="43"/>
        </w:numPr>
        <w:tabs>
          <w:tab w:val="clear" w:pos="540"/>
          <w:tab w:val="num" w:pos="2880"/>
        </w:tabs>
        <w:spacing w:line="276" w:lineRule="auto"/>
        <w:ind w:left="56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w ramach rachunku bankowego, o którym mowa w ust. 5 utworzy rachunek pomocniczy </w:t>
      </w:r>
      <w:r w:rsidR="005A5A4A" w:rsidRPr="008C52BE">
        <w:rPr>
          <w:rFonts w:ascii="Aptos" w:hAnsi="Aptos" w:cs="Arial"/>
          <w:sz w:val="22"/>
        </w:rPr>
        <w:t>……………</w:t>
      </w:r>
      <w:proofErr w:type="gramStart"/>
      <w:r w:rsidR="005A5A4A" w:rsidRPr="008C52BE">
        <w:rPr>
          <w:rFonts w:ascii="Aptos" w:hAnsi="Aptos" w:cs="Arial"/>
          <w:sz w:val="22"/>
        </w:rPr>
        <w:t>…….</w:t>
      </w:r>
      <w:proofErr w:type="gramEnd"/>
      <w:r w:rsidR="005A5A4A" w:rsidRPr="008C52BE">
        <w:rPr>
          <w:rStyle w:val="Odwoanieprzypisudolnego"/>
          <w:rFonts w:ascii="Aptos" w:hAnsi="Aptos" w:cs="Arial"/>
          <w:sz w:val="22"/>
        </w:rPr>
        <w:footnoteReference w:id="11"/>
      </w:r>
      <w:bookmarkStart w:id="11" w:name="_Hlk57791151"/>
      <w:r w:rsidR="00617C2B" w:rsidRPr="008C52BE">
        <w:rPr>
          <w:rFonts w:ascii="Aptos" w:hAnsi="Aptos" w:cs="Arial"/>
          <w:sz w:val="22"/>
          <w:vertAlign w:val="superscript"/>
        </w:rPr>
        <w:t>)</w:t>
      </w:r>
      <w:bookmarkEnd w:id="11"/>
      <w:r w:rsidR="00790F6B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na potrzeby realizacji Projektu</w:t>
      </w:r>
      <w:r w:rsidR="00EA753C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 xml:space="preserve">. Jednocześnie </w:t>
      </w:r>
      <w:r w:rsidR="0067575F" w:rsidRPr="008C52BE">
        <w:rPr>
          <w:rFonts w:ascii="Aptos" w:hAnsi="Aptos" w:cs="Arial"/>
          <w:sz w:val="22"/>
        </w:rPr>
        <w:t>S</w:t>
      </w:r>
      <w:r w:rsidRPr="008C52BE">
        <w:rPr>
          <w:rFonts w:ascii="Aptos" w:hAnsi="Aptos" w:cs="Arial"/>
          <w:sz w:val="22"/>
        </w:rPr>
        <w:t xml:space="preserve">trony </w:t>
      </w:r>
      <w:r w:rsidR="0067575F" w:rsidRPr="008C52BE">
        <w:rPr>
          <w:rFonts w:ascii="Aptos" w:hAnsi="Aptos" w:cs="Arial"/>
          <w:sz w:val="22"/>
        </w:rPr>
        <w:t xml:space="preserve">Umowy </w:t>
      </w:r>
      <w:r w:rsidRPr="008C52BE">
        <w:rPr>
          <w:rFonts w:ascii="Aptos" w:hAnsi="Aptos" w:cs="Arial"/>
          <w:sz w:val="22"/>
        </w:rPr>
        <w:t xml:space="preserve">ustalają, że podany powyżej nr konta ma zastosowanie do rozliczeń dokonywanych od dnia </w:t>
      </w:r>
      <w:r w:rsidR="00263C17" w:rsidRPr="008C52BE">
        <w:rPr>
          <w:rFonts w:ascii="Aptos" w:hAnsi="Aptos" w:cs="Arial"/>
          <w:sz w:val="22"/>
        </w:rPr>
        <w:t>……………………….</w:t>
      </w:r>
      <w:r w:rsidRPr="008C52BE">
        <w:rPr>
          <w:rFonts w:ascii="Aptos" w:hAnsi="Aptos" w:cs="Arial"/>
          <w:sz w:val="22"/>
        </w:rPr>
        <w:t xml:space="preserve"> r</w:t>
      </w:r>
      <w:r w:rsidR="00790F6B" w:rsidRPr="008C52BE">
        <w:rPr>
          <w:rFonts w:ascii="Aptos" w:hAnsi="Aptos" w:cs="Arial"/>
          <w:sz w:val="22"/>
        </w:rPr>
        <w:t>.</w:t>
      </w:r>
      <w:r w:rsidR="008A1360" w:rsidRPr="008C52BE">
        <w:rPr>
          <w:rStyle w:val="Odwoanieprzypisudolnego"/>
          <w:rFonts w:ascii="Aptos" w:hAnsi="Aptos" w:cs="Arial"/>
          <w:sz w:val="22"/>
        </w:rPr>
        <w:footnoteReference w:id="12"/>
      </w:r>
      <w:r w:rsidR="00617C2B" w:rsidRPr="008C52BE">
        <w:rPr>
          <w:rFonts w:ascii="Aptos" w:hAnsi="Aptos" w:cs="Arial"/>
          <w:sz w:val="22"/>
          <w:vertAlign w:val="superscript"/>
        </w:rPr>
        <w:t>)</w:t>
      </w:r>
      <w:r w:rsidR="00401D7A" w:rsidRPr="008C52BE">
        <w:rPr>
          <w:rFonts w:ascii="Aptos" w:hAnsi="Aptos" w:cs="Arial"/>
          <w:sz w:val="22"/>
        </w:rPr>
        <w:t>.</w:t>
      </w:r>
      <w:r w:rsidR="00222ED9">
        <w:rPr>
          <w:rFonts w:ascii="Aptos" w:hAnsi="Aptos" w:cs="Arial"/>
          <w:sz w:val="22"/>
        </w:rPr>
        <w:t xml:space="preserve"> </w:t>
      </w:r>
    </w:p>
    <w:p w14:paraId="61592424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7.</w:t>
      </w:r>
    </w:p>
    <w:p w14:paraId="33CC5EC2" w14:textId="3A90381F" w:rsidR="009067AE" w:rsidRPr="008C52BE" w:rsidRDefault="009067AE" w:rsidP="00290705">
      <w:pPr>
        <w:spacing w:line="276" w:lineRule="auto"/>
        <w:ind w:left="567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 nie ponosi odpowiedzialności wobec osób trzecich za szkody powstałe</w:t>
      </w:r>
      <w:r w:rsidR="00290705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w związku z realizacją Projektu</w:t>
      </w:r>
      <w:r w:rsidR="0053449B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>.</w:t>
      </w:r>
    </w:p>
    <w:p w14:paraId="425BFE9C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lastRenderedPageBreak/>
        <w:t xml:space="preserve">§ 8. </w:t>
      </w:r>
    </w:p>
    <w:p w14:paraId="5E43811C" w14:textId="63A5A6BA" w:rsidR="002626D6" w:rsidRPr="008C52BE" w:rsidRDefault="00525371" w:rsidP="00290705">
      <w:pPr>
        <w:numPr>
          <w:ilvl w:val="3"/>
          <w:numId w:val="44"/>
        </w:numPr>
        <w:tabs>
          <w:tab w:val="clear" w:pos="540"/>
          <w:tab w:val="num" w:pos="709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zobowiązuje się do składania do Instytucji Pośredniczącej wniosku o</w:t>
      </w:r>
      <w:r w:rsidR="00F50E74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płatność </w:t>
      </w:r>
      <w:r w:rsidR="00D26091" w:rsidRPr="008C52BE">
        <w:rPr>
          <w:rFonts w:ascii="Aptos" w:hAnsi="Aptos" w:cs="Arial"/>
          <w:sz w:val="22"/>
        </w:rPr>
        <w:t>w</w:t>
      </w:r>
      <w:r w:rsidR="00C20682" w:rsidRPr="008C52BE">
        <w:rPr>
          <w:rFonts w:ascii="Aptos" w:hAnsi="Aptos" w:cs="Arial"/>
          <w:sz w:val="22"/>
        </w:rPr>
        <w:t> </w:t>
      </w:r>
      <w:r w:rsidR="00D26091" w:rsidRPr="008C52BE">
        <w:rPr>
          <w:rFonts w:ascii="Aptos" w:hAnsi="Aptos" w:cs="Arial"/>
          <w:sz w:val="22"/>
        </w:rPr>
        <w:t xml:space="preserve">terminie 10 dni roboczych po okresie rozliczeniowym </w:t>
      </w:r>
      <w:r w:rsidR="00E26A62" w:rsidRPr="008C52BE">
        <w:rPr>
          <w:rFonts w:ascii="Aptos" w:hAnsi="Aptos" w:cs="Arial"/>
          <w:sz w:val="22"/>
        </w:rPr>
        <w:t>oraz dokument</w:t>
      </w:r>
      <w:r w:rsidR="00987AAF" w:rsidRPr="008C52BE">
        <w:rPr>
          <w:rFonts w:ascii="Aptos" w:hAnsi="Aptos" w:cs="Arial"/>
          <w:sz w:val="22"/>
        </w:rPr>
        <w:t>ów</w:t>
      </w:r>
      <w:r w:rsidR="00E26A62" w:rsidRPr="008C52BE">
        <w:rPr>
          <w:rFonts w:ascii="Aptos" w:hAnsi="Aptos" w:cs="Arial"/>
          <w:sz w:val="22"/>
        </w:rPr>
        <w:t xml:space="preserve"> niezbędn</w:t>
      </w:r>
      <w:r w:rsidR="00987AAF" w:rsidRPr="008C52BE">
        <w:rPr>
          <w:rFonts w:ascii="Aptos" w:hAnsi="Aptos" w:cs="Arial"/>
          <w:sz w:val="22"/>
        </w:rPr>
        <w:t>ych</w:t>
      </w:r>
      <w:r w:rsidR="00E26A62" w:rsidRPr="008C52BE">
        <w:rPr>
          <w:rFonts w:ascii="Aptos" w:hAnsi="Aptos" w:cs="Arial"/>
          <w:sz w:val="22"/>
        </w:rPr>
        <w:t xml:space="preserve"> do</w:t>
      </w:r>
      <w:r w:rsidR="005F315B">
        <w:rPr>
          <w:rFonts w:ascii="Aptos" w:hAnsi="Aptos" w:cs="Arial"/>
          <w:sz w:val="22"/>
        </w:rPr>
        <w:t> </w:t>
      </w:r>
      <w:r w:rsidR="00E26A62" w:rsidRPr="008C52BE">
        <w:rPr>
          <w:rFonts w:ascii="Aptos" w:hAnsi="Aptos" w:cs="Arial"/>
          <w:sz w:val="22"/>
        </w:rPr>
        <w:t xml:space="preserve">rozliczenia </w:t>
      </w:r>
      <w:r w:rsidR="00133C12" w:rsidRPr="008C52BE">
        <w:rPr>
          <w:rFonts w:ascii="Aptos" w:hAnsi="Aptos" w:cs="Arial"/>
          <w:sz w:val="22"/>
        </w:rPr>
        <w:t>P</w:t>
      </w:r>
      <w:r w:rsidR="00E26A62" w:rsidRPr="008C52BE">
        <w:rPr>
          <w:rFonts w:ascii="Aptos" w:hAnsi="Aptos" w:cs="Arial"/>
          <w:sz w:val="22"/>
        </w:rPr>
        <w:t>rojektu</w:t>
      </w:r>
      <w:r w:rsidR="004D5F22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5B6274" w:rsidRPr="008C52BE">
        <w:rPr>
          <w:rFonts w:ascii="Aptos" w:hAnsi="Aptos" w:cs="Arial"/>
          <w:sz w:val="22"/>
        </w:rPr>
        <w:t>, nie rzadziej niż raz na kwartał</w:t>
      </w:r>
      <w:r w:rsidR="00A008FF" w:rsidRPr="008C52BE">
        <w:rPr>
          <w:rStyle w:val="Odwoanieprzypisudolnego"/>
          <w:rFonts w:ascii="Aptos" w:hAnsi="Aptos" w:cs="Arial"/>
          <w:sz w:val="22"/>
        </w:rPr>
        <w:footnoteReference w:id="13"/>
      </w:r>
      <w:r w:rsidR="00617C2B" w:rsidRPr="008C52BE">
        <w:rPr>
          <w:rFonts w:ascii="Aptos" w:hAnsi="Aptos" w:cs="Arial"/>
          <w:sz w:val="22"/>
          <w:vertAlign w:val="superscript"/>
        </w:rPr>
        <w:t>)</w:t>
      </w:r>
      <w:r w:rsidR="005B6274" w:rsidRPr="008C52BE">
        <w:rPr>
          <w:rFonts w:ascii="Aptos" w:hAnsi="Aptos" w:cs="Arial"/>
          <w:sz w:val="22"/>
        </w:rPr>
        <w:t xml:space="preserve">, a końcowy wniosek o płatność </w:t>
      </w:r>
      <w:r w:rsidR="00431145" w:rsidRPr="008C52BE">
        <w:rPr>
          <w:rFonts w:ascii="Aptos" w:hAnsi="Aptos" w:cs="Arial"/>
          <w:sz w:val="22"/>
        </w:rPr>
        <w:t>w</w:t>
      </w:r>
      <w:r w:rsidR="005F315B">
        <w:rPr>
          <w:rFonts w:ascii="Aptos" w:hAnsi="Aptos" w:cs="Arial"/>
          <w:sz w:val="22"/>
        </w:rPr>
        <w:t> </w:t>
      </w:r>
      <w:r w:rsidR="00431145" w:rsidRPr="008C52BE">
        <w:rPr>
          <w:rFonts w:ascii="Aptos" w:hAnsi="Aptos" w:cs="Arial"/>
          <w:sz w:val="22"/>
        </w:rPr>
        <w:t>terminie do 30 dni kalendarzowych od dnia zakończenia okresu realizacji Projektu</w:t>
      </w:r>
      <w:r w:rsidR="00EE3C88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="00431145" w:rsidRPr="008C52BE">
        <w:rPr>
          <w:rFonts w:ascii="Aptos" w:hAnsi="Aptos" w:cs="Arial"/>
          <w:sz w:val="22"/>
        </w:rPr>
        <w:t xml:space="preserve"> </w:t>
      </w:r>
      <w:r w:rsidR="00D43F71">
        <w:rPr>
          <w:rFonts w:ascii="Aptos" w:hAnsi="Aptos" w:cs="Arial"/>
          <w:sz w:val="22"/>
        </w:rPr>
        <w:br/>
      </w:r>
      <w:r w:rsidR="00431145" w:rsidRPr="008C52BE">
        <w:rPr>
          <w:rFonts w:ascii="Aptos" w:hAnsi="Aptos" w:cs="Arial"/>
          <w:sz w:val="22"/>
        </w:rPr>
        <w:t xml:space="preserve">za pośrednictwem </w:t>
      </w:r>
      <w:r w:rsidR="008360AE" w:rsidRPr="008C52BE">
        <w:rPr>
          <w:rFonts w:ascii="Aptos" w:hAnsi="Aptos" w:cs="Arial"/>
          <w:sz w:val="22"/>
        </w:rPr>
        <w:t>CST</w:t>
      </w:r>
      <w:r w:rsidR="00FA01E1" w:rsidRPr="008C52BE">
        <w:rPr>
          <w:rFonts w:ascii="Aptos" w:hAnsi="Aptos" w:cs="Arial"/>
          <w:sz w:val="22"/>
        </w:rPr>
        <w:t>2021</w:t>
      </w:r>
      <w:r w:rsidR="00431145" w:rsidRPr="008C52BE">
        <w:rPr>
          <w:rFonts w:ascii="Aptos" w:hAnsi="Aptos" w:cs="Arial"/>
          <w:color w:val="000000" w:themeColor="text1"/>
          <w:sz w:val="22"/>
        </w:rPr>
        <w:t>,</w:t>
      </w:r>
      <w:r w:rsidR="00431145" w:rsidRPr="008C52BE">
        <w:rPr>
          <w:rFonts w:ascii="Aptos" w:hAnsi="Aptos" w:cs="Arial"/>
          <w:sz w:val="22"/>
        </w:rPr>
        <w:t xml:space="preserve"> chyba że z przyczyn technicznych nie jest to możliwe. </w:t>
      </w:r>
      <w:r w:rsidR="00B32AAC">
        <w:rPr>
          <w:rFonts w:ascii="Aptos" w:hAnsi="Aptos" w:cs="Arial"/>
          <w:sz w:val="22"/>
        </w:rPr>
        <w:br/>
      </w:r>
      <w:r w:rsidR="00E26A62" w:rsidRPr="008C52BE">
        <w:rPr>
          <w:rFonts w:ascii="Aptos" w:hAnsi="Aptos" w:cs="Arial"/>
          <w:sz w:val="22"/>
        </w:rPr>
        <w:t xml:space="preserve">W </w:t>
      </w:r>
      <w:r w:rsidR="00814BB3" w:rsidRPr="008C52BE">
        <w:rPr>
          <w:rFonts w:ascii="Aptos" w:hAnsi="Aptos" w:cs="Arial"/>
          <w:sz w:val="22"/>
        </w:rPr>
        <w:t>takim przypadku stosuje się § 14</w:t>
      </w:r>
      <w:r w:rsidR="00E26A62" w:rsidRPr="008C52BE">
        <w:rPr>
          <w:rFonts w:ascii="Aptos" w:hAnsi="Aptos" w:cs="Arial"/>
          <w:sz w:val="22"/>
        </w:rPr>
        <w:t xml:space="preserve"> ust. </w:t>
      </w:r>
      <w:r w:rsidR="00560CC3">
        <w:rPr>
          <w:rFonts w:ascii="Aptos" w:hAnsi="Aptos" w:cs="Arial"/>
          <w:sz w:val="22"/>
        </w:rPr>
        <w:t>6</w:t>
      </w:r>
      <w:r w:rsidR="00E26A62" w:rsidRPr="008C52BE">
        <w:rPr>
          <w:rFonts w:ascii="Aptos" w:hAnsi="Aptos" w:cs="Arial"/>
          <w:sz w:val="22"/>
        </w:rPr>
        <w:t xml:space="preserve">, </w:t>
      </w:r>
      <w:r w:rsidR="0098350F" w:rsidRPr="008C52BE">
        <w:rPr>
          <w:rFonts w:ascii="Aptos" w:hAnsi="Aptos" w:cs="Arial"/>
          <w:sz w:val="22"/>
        </w:rPr>
        <w:t xml:space="preserve">niemniej Beneficjent jest zobowiązany do złożenia wniosku za pośrednictwem </w:t>
      </w:r>
      <w:r w:rsidR="008360AE" w:rsidRPr="008C52BE">
        <w:rPr>
          <w:rFonts w:ascii="Aptos" w:hAnsi="Aptos" w:cs="Arial"/>
          <w:sz w:val="22"/>
        </w:rPr>
        <w:t>CST</w:t>
      </w:r>
      <w:r w:rsidR="00FA01E1" w:rsidRPr="008C52BE">
        <w:rPr>
          <w:rFonts w:ascii="Aptos" w:hAnsi="Aptos" w:cs="Arial"/>
          <w:sz w:val="22"/>
        </w:rPr>
        <w:t xml:space="preserve">2021 </w:t>
      </w:r>
      <w:r w:rsidR="0098350F" w:rsidRPr="008C52BE">
        <w:rPr>
          <w:rFonts w:ascii="Aptos" w:hAnsi="Aptos" w:cs="Arial"/>
          <w:sz w:val="22"/>
        </w:rPr>
        <w:t>niezwłocznie po ustaniu przeszkód, o których mowa</w:t>
      </w:r>
      <w:r w:rsidR="00E26A62" w:rsidRPr="008C52BE">
        <w:rPr>
          <w:rFonts w:ascii="Aptos" w:hAnsi="Aptos" w:cs="Arial"/>
          <w:sz w:val="22"/>
        </w:rPr>
        <w:t>.</w:t>
      </w:r>
    </w:p>
    <w:p w14:paraId="5EBCF23A" w14:textId="64FA1EEF" w:rsidR="006F1813" w:rsidRPr="008C52BE" w:rsidRDefault="00D26091" w:rsidP="00290705">
      <w:pPr>
        <w:numPr>
          <w:ilvl w:val="3"/>
          <w:numId w:val="44"/>
        </w:numPr>
        <w:tabs>
          <w:tab w:val="clear" w:pos="540"/>
          <w:tab w:val="num" w:pos="709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sporządza</w:t>
      </w:r>
      <w:r w:rsidR="00431145" w:rsidRPr="008C52BE">
        <w:rPr>
          <w:rFonts w:ascii="Aptos" w:hAnsi="Aptos" w:cs="Arial"/>
          <w:sz w:val="22"/>
        </w:rPr>
        <w:t xml:space="preserve"> </w:t>
      </w:r>
      <w:r w:rsidR="00151AED" w:rsidRPr="008C52BE">
        <w:rPr>
          <w:rFonts w:ascii="Aptos" w:hAnsi="Aptos" w:cs="Arial"/>
          <w:sz w:val="22"/>
        </w:rPr>
        <w:t>h</w:t>
      </w:r>
      <w:r w:rsidR="00431145" w:rsidRPr="008C52BE">
        <w:rPr>
          <w:rFonts w:ascii="Aptos" w:hAnsi="Aptos" w:cs="Arial"/>
          <w:sz w:val="22"/>
        </w:rPr>
        <w:t xml:space="preserve">armonogram składania wniosków o płatność </w:t>
      </w:r>
      <w:r w:rsidRPr="008C52BE">
        <w:rPr>
          <w:rFonts w:ascii="Aptos" w:hAnsi="Aptos" w:cs="Arial"/>
          <w:sz w:val="22"/>
        </w:rPr>
        <w:t>w porozumieniu z</w:t>
      </w:r>
      <w:r w:rsidR="00F50E74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Instytucją Pośredniczącą, który </w:t>
      </w:r>
      <w:r w:rsidR="00431145" w:rsidRPr="008C52BE">
        <w:rPr>
          <w:rFonts w:ascii="Aptos" w:hAnsi="Aptos" w:cs="Arial"/>
          <w:sz w:val="22"/>
        </w:rPr>
        <w:t>stanowi załącznik nr</w:t>
      </w:r>
      <w:r w:rsidR="00412FBF" w:rsidRPr="008C52BE">
        <w:rPr>
          <w:rFonts w:ascii="Aptos" w:hAnsi="Aptos" w:cs="Arial"/>
          <w:sz w:val="22"/>
        </w:rPr>
        <w:t xml:space="preserve"> </w:t>
      </w:r>
      <w:r w:rsidR="00A85CB4">
        <w:rPr>
          <w:rFonts w:ascii="Aptos" w:hAnsi="Aptos" w:cs="Arial"/>
          <w:sz w:val="22"/>
        </w:rPr>
        <w:t>5</w:t>
      </w:r>
      <w:r w:rsidR="00431145" w:rsidRPr="008C52BE">
        <w:rPr>
          <w:rFonts w:ascii="Aptos" w:hAnsi="Aptos" w:cs="Arial"/>
          <w:sz w:val="22"/>
        </w:rPr>
        <w:t xml:space="preserve"> do </w:t>
      </w:r>
      <w:r w:rsidR="00E42689" w:rsidRPr="008C52BE">
        <w:rPr>
          <w:rFonts w:ascii="Aptos" w:hAnsi="Aptos" w:cs="Arial"/>
          <w:sz w:val="22"/>
        </w:rPr>
        <w:t>U</w:t>
      </w:r>
      <w:r w:rsidR="00431145" w:rsidRPr="008C52BE">
        <w:rPr>
          <w:rFonts w:ascii="Aptos" w:hAnsi="Aptos" w:cs="Arial"/>
          <w:sz w:val="22"/>
        </w:rPr>
        <w:t>mowy.</w:t>
      </w:r>
    </w:p>
    <w:p w14:paraId="11A579DC" w14:textId="1A07A6CB" w:rsidR="006F1813" w:rsidRPr="008C52BE" w:rsidRDefault="00D26091" w:rsidP="00290705">
      <w:pPr>
        <w:numPr>
          <w:ilvl w:val="3"/>
          <w:numId w:val="44"/>
        </w:numPr>
        <w:tabs>
          <w:tab w:val="clear" w:pos="540"/>
          <w:tab w:val="num" w:pos="709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Harmonogram, o którym mowa w ust. </w:t>
      </w:r>
      <w:r w:rsidR="00777B89" w:rsidRPr="008C52BE">
        <w:rPr>
          <w:rFonts w:ascii="Aptos" w:hAnsi="Aptos" w:cs="Arial"/>
          <w:sz w:val="22"/>
        </w:rPr>
        <w:t>2</w:t>
      </w:r>
      <w:r w:rsidRPr="008C52BE">
        <w:rPr>
          <w:rFonts w:ascii="Aptos" w:hAnsi="Aptos" w:cs="Arial"/>
          <w:sz w:val="22"/>
        </w:rPr>
        <w:t xml:space="preserve"> może podlegać aktualizacji, która jest skuteczna </w:t>
      </w:r>
      <w:r w:rsidR="00F84BBF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pod warunkiem akceptacji przez Instytucję Pośredniczącą i nie wymaga formy aneksu do </w:t>
      </w:r>
      <w:r w:rsidR="00E42689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mowy.</w:t>
      </w:r>
    </w:p>
    <w:p w14:paraId="144097C9" w14:textId="77777777" w:rsidR="006F1813" w:rsidRPr="008C52BE" w:rsidRDefault="00E26A62" w:rsidP="00290705">
      <w:pPr>
        <w:numPr>
          <w:ilvl w:val="3"/>
          <w:numId w:val="44"/>
        </w:numPr>
        <w:tabs>
          <w:tab w:val="clear" w:pos="540"/>
          <w:tab w:val="num" w:pos="709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</w:t>
      </w:r>
      <w:r w:rsidR="00A63A31" w:rsidRPr="008C52BE">
        <w:rPr>
          <w:rFonts w:ascii="Aptos" w:hAnsi="Aptos" w:cs="Arial"/>
          <w:sz w:val="22"/>
        </w:rPr>
        <w:t>,</w:t>
      </w:r>
      <w:r w:rsidRPr="008C52BE">
        <w:rPr>
          <w:rFonts w:ascii="Aptos" w:hAnsi="Aptos" w:cs="Arial"/>
          <w:sz w:val="22"/>
        </w:rPr>
        <w:t xml:space="preserve"> sporządzając wniosek o płatność</w:t>
      </w:r>
      <w:r w:rsidR="00CF35C2" w:rsidRPr="008C52BE">
        <w:rPr>
          <w:rFonts w:ascii="Aptos" w:hAnsi="Aptos" w:cs="Arial"/>
          <w:sz w:val="22"/>
        </w:rPr>
        <w:t>,</w:t>
      </w:r>
      <w:r w:rsidRPr="008C52BE">
        <w:rPr>
          <w:rFonts w:ascii="Aptos" w:hAnsi="Aptos" w:cs="Arial"/>
          <w:sz w:val="22"/>
        </w:rPr>
        <w:t xml:space="preserve"> korzysta z danych zgromadzonych w</w:t>
      </w:r>
      <w:r w:rsidR="00F50E74" w:rsidRPr="008C52BE">
        <w:rPr>
          <w:rFonts w:ascii="Aptos" w:hAnsi="Aptos" w:cs="Arial"/>
          <w:sz w:val="22"/>
        </w:rPr>
        <w:t> </w:t>
      </w:r>
      <w:r w:rsidR="000006CE" w:rsidRPr="008C52BE">
        <w:rPr>
          <w:rFonts w:ascii="Aptos" w:hAnsi="Aptos" w:cs="Arial"/>
          <w:sz w:val="22"/>
        </w:rPr>
        <w:t xml:space="preserve">systemie </w:t>
      </w:r>
      <w:r w:rsidRPr="008C52BE">
        <w:rPr>
          <w:rFonts w:ascii="Aptos" w:hAnsi="Aptos" w:cs="Arial"/>
          <w:sz w:val="22"/>
        </w:rPr>
        <w:t>SYRIUSZ®, w szczególności w zakresie opracowania zestawienia wydatków oraz przekazania danych osobowych uczestników Projektu</w:t>
      </w:r>
      <w:r w:rsidR="00EE3C88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>.</w:t>
      </w:r>
    </w:p>
    <w:p w14:paraId="0D0BA99A" w14:textId="77777777" w:rsidR="006F1813" w:rsidRPr="008C52BE" w:rsidRDefault="00E26A62" w:rsidP="00290705">
      <w:pPr>
        <w:numPr>
          <w:ilvl w:val="3"/>
          <w:numId w:val="44"/>
        </w:numPr>
        <w:tabs>
          <w:tab w:val="clear" w:pos="540"/>
          <w:tab w:val="num" w:pos="709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zobowiązuje się do przedkładania wraz z każdym wnioskiem o płatność </w:t>
      </w:r>
      <w:r w:rsidR="00412FBF" w:rsidRPr="008C52BE">
        <w:rPr>
          <w:rFonts w:ascii="Aptos" w:hAnsi="Aptos" w:cs="Arial"/>
          <w:sz w:val="22"/>
        </w:rPr>
        <w:t>I</w:t>
      </w:r>
      <w:r w:rsidRPr="008C52BE">
        <w:rPr>
          <w:rFonts w:ascii="Aptos" w:hAnsi="Aptos" w:cs="Arial"/>
          <w:sz w:val="22"/>
        </w:rPr>
        <w:t>nformacji o wszystkich uczestnikach Projektu</w:t>
      </w:r>
      <w:r w:rsidR="00D26091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EE3C88" w:rsidRPr="008C52BE">
        <w:rPr>
          <w:rFonts w:ascii="Aptos" w:hAnsi="Aptos" w:cs="Arial"/>
          <w:sz w:val="22"/>
        </w:rPr>
        <w:t xml:space="preserve"> </w:t>
      </w:r>
      <w:r w:rsidR="00E8543B" w:rsidRPr="008C52BE">
        <w:rPr>
          <w:rFonts w:ascii="Aptos" w:hAnsi="Aptos" w:cs="Arial"/>
          <w:sz w:val="22"/>
        </w:rPr>
        <w:t xml:space="preserve">zgodnie z wzorem stanowiącym załącznik nr </w:t>
      </w:r>
      <w:r w:rsidR="00CD6840" w:rsidRPr="008C52BE">
        <w:rPr>
          <w:rFonts w:ascii="Aptos" w:hAnsi="Aptos" w:cs="Arial"/>
          <w:sz w:val="22"/>
        </w:rPr>
        <w:t xml:space="preserve">6 </w:t>
      </w:r>
      <w:r w:rsidR="00E8543B" w:rsidRPr="008C52BE">
        <w:rPr>
          <w:rFonts w:ascii="Aptos" w:hAnsi="Aptos" w:cs="Arial"/>
          <w:sz w:val="22"/>
        </w:rPr>
        <w:t xml:space="preserve">do </w:t>
      </w:r>
      <w:r w:rsidR="00E42689" w:rsidRPr="008C52BE">
        <w:rPr>
          <w:rFonts w:ascii="Aptos" w:hAnsi="Aptos" w:cs="Arial"/>
          <w:sz w:val="22"/>
        </w:rPr>
        <w:t>U</w:t>
      </w:r>
      <w:r w:rsidR="00E8543B" w:rsidRPr="008C52BE">
        <w:rPr>
          <w:rFonts w:ascii="Aptos" w:hAnsi="Aptos" w:cs="Arial"/>
          <w:sz w:val="22"/>
        </w:rPr>
        <w:t>mowy i</w:t>
      </w:r>
      <w:r w:rsidR="005F315B">
        <w:rPr>
          <w:rFonts w:ascii="Aptos" w:hAnsi="Aptos" w:cs="Arial"/>
          <w:sz w:val="22"/>
        </w:rPr>
        <w:t> </w:t>
      </w:r>
      <w:r w:rsidR="00E8543B" w:rsidRPr="008C52BE">
        <w:rPr>
          <w:rFonts w:ascii="Aptos" w:hAnsi="Aptos" w:cs="Arial"/>
          <w:sz w:val="22"/>
        </w:rPr>
        <w:t xml:space="preserve">na warunkach określonych w Wytycznych </w:t>
      </w:r>
      <w:r w:rsidR="007C3B97">
        <w:rPr>
          <w:rFonts w:ascii="Aptos" w:hAnsi="Aptos" w:cs="Arial"/>
          <w:sz w:val="22"/>
        </w:rPr>
        <w:t xml:space="preserve">dotyczących </w:t>
      </w:r>
      <w:r w:rsidR="00E8543B" w:rsidRPr="008C52BE">
        <w:rPr>
          <w:rFonts w:ascii="Aptos" w:hAnsi="Aptos" w:cs="Arial"/>
          <w:sz w:val="22"/>
        </w:rPr>
        <w:t>monitorowania</w:t>
      </w:r>
      <w:r w:rsidR="00633690" w:rsidRPr="008C52BE">
        <w:rPr>
          <w:rFonts w:ascii="Aptos" w:hAnsi="Aptos" w:cs="Arial"/>
          <w:sz w:val="22"/>
        </w:rPr>
        <w:t>.</w:t>
      </w:r>
    </w:p>
    <w:p w14:paraId="13763989" w14:textId="56EAAC69" w:rsidR="006F1813" w:rsidRPr="000C3827" w:rsidRDefault="00E26A62" w:rsidP="00290705">
      <w:pPr>
        <w:numPr>
          <w:ilvl w:val="3"/>
          <w:numId w:val="44"/>
        </w:numPr>
        <w:tabs>
          <w:tab w:val="clear" w:pos="540"/>
          <w:tab w:val="num" w:pos="709"/>
        </w:tabs>
        <w:spacing w:line="276" w:lineRule="auto"/>
        <w:ind w:left="567" w:hanging="283"/>
        <w:jc w:val="left"/>
        <w:rPr>
          <w:rFonts w:ascii="Aptos" w:hAnsi="Aptos" w:cs="Arial"/>
          <w:bCs/>
          <w:sz w:val="22"/>
        </w:rPr>
      </w:pPr>
      <w:r w:rsidRPr="000C3827">
        <w:rPr>
          <w:rFonts w:ascii="Aptos" w:hAnsi="Aptos" w:cs="Arial"/>
          <w:sz w:val="22"/>
        </w:rPr>
        <w:t xml:space="preserve">Beneficjent jest zobowiązany do </w:t>
      </w:r>
      <w:r w:rsidR="00364B51" w:rsidRPr="000C3827">
        <w:rPr>
          <w:rFonts w:ascii="Aptos" w:hAnsi="Aptos" w:cs="Arial"/>
          <w:sz w:val="22"/>
        </w:rPr>
        <w:t>zakończenia rozliczania całości otrzymanego dofinansowania</w:t>
      </w:r>
      <w:r w:rsidR="00003B8A" w:rsidRPr="000C3827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w</w:t>
      </w:r>
      <w:r w:rsidR="005F315B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końcowym wniosku o płatność. W przypadku, gdy z rozliczenia wynika, że dofinansowanie </w:t>
      </w:r>
      <w:r w:rsidR="00EA3A14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nie zostało w całości wykorzystane na wydatki kwalifikowalne, stosuje się odpowiednio przepisy </w:t>
      </w:r>
      <w:r w:rsidR="00431145" w:rsidRPr="008C52BE">
        <w:rPr>
          <w:rFonts w:ascii="Aptos" w:hAnsi="Aptos" w:cs="Arial"/>
          <w:sz w:val="22"/>
        </w:rPr>
        <w:t xml:space="preserve">wydane przez ministra właściwego do spraw pracy na podstawie </w:t>
      </w:r>
      <w:r w:rsidR="00431145" w:rsidRPr="000C3827">
        <w:rPr>
          <w:rFonts w:ascii="Aptos" w:hAnsi="Aptos" w:cs="Arial"/>
          <w:bCs/>
          <w:sz w:val="22"/>
        </w:rPr>
        <w:t xml:space="preserve">art. </w:t>
      </w:r>
      <w:r w:rsidR="00310B8B" w:rsidRPr="000C3827">
        <w:rPr>
          <w:rFonts w:ascii="Aptos" w:hAnsi="Aptos" w:cs="Arial"/>
          <w:bCs/>
          <w:sz w:val="22"/>
        </w:rPr>
        <w:t>277</w:t>
      </w:r>
      <w:r w:rsidR="00431145" w:rsidRPr="000C3827">
        <w:rPr>
          <w:rFonts w:ascii="Aptos" w:hAnsi="Aptos" w:cs="Arial"/>
          <w:bCs/>
          <w:sz w:val="22"/>
        </w:rPr>
        <w:t xml:space="preserve"> </w:t>
      </w:r>
      <w:r w:rsidR="00E64986" w:rsidRPr="000C3827">
        <w:rPr>
          <w:rFonts w:ascii="Aptos" w:hAnsi="Aptos" w:cs="Arial"/>
          <w:bCs/>
          <w:sz w:val="22"/>
        </w:rPr>
        <w:t>pkt</w:t>
      </w:r>
      <w:r w:rsidR="00431145" w:rsidRPr="000C3827">
        <w:rPr>
          <w:rFonts w:ascii="Aptos" w:hAnsi="Aptos" w:cs="Arial"/>
          <w:bCs/>
          <w:sz w:val="22"/>
        </w:rPr>
        <w:t xml:space="preserve"> </w:t>
      </w:r>
      <w:r w:rsidR="00310B8B" w:rsidRPr="000C3827">
        <w:rPr>
          <w:rFonts w:ascii="Aptos" w:hAnsi="Aptos" w:cs="Arial"/>
          <w:bCs/>
          <w:sz w:val="22"/>
        </w:rPr>
        <w:t>6</w:t>
      </w:r>
      <w:r w:rsidR="00431145" w:rsidRPr="000C3827">
        <w:rPr>
          <w:rFonts w:ascii="Aptos" w:hAnsi="Aptos" w:cs="Arial"/>
          <w:bCs/>
          <w:sz w:val="22"/>
        </w:rPr>
        <w:t xml:space="preserve"> </w:t>
      </w:r>
      <w:r w:rsidRPr="000C3827">
        <w:rPr>
          <w:rFonts w:ascii="Aptos" w:hAnsi="Aptos" w:cs="Arial"/>
          <w:bCs/>
          <w:sz w:val="22"/>
        </w:rPr>
        <w:t>ustawy o rynku pracy</w:t>
      </w:r>
      <w:r w:rsidR="00310B8B" w:rsidRPr="000C3827">
        <w:rPr>
          <w:rFonts w:ascii="Aptos" w:hAnsi="Aptos" w:cs="Arial"/>
          <w:bCs/>
          <w:sz w:val="22"/>
        </w:rPr>
        <w:t xml:space="preserve"> i służbach zatrudnienia</w:t>
      </w:r>
      <w:r w:rsidR="00431145" w:rsidRPr="000C3827">
        <w:rPr>
          <w:rFonts w:ascii="Aptos" w:hAnsi="Aptos" w:cs="Arial"/>
          <w:bCs/>
          <w:sz w:val="22"/>
        </w:rPr>
        <w:t>.</w:t>
      </w:r>
    </w:p>
    <w:p w14:paraId="398A0646" w14:textId="746BD883" w:rsidR="00525371" w:rsidRPr="008C52BE" w:rsidRDefault="00525371" w:rsidP="00290705">
      <w:pPr>
        <w:numPr>
          <w:ilvl w:val="3"/>
          <w:numId w:val="44"/>
        </w:numPr>
        <w:tabs>
          <w:tab w:val="clear" w:pos="540"/>
          <w:tab w:val="num" w:pos="709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Zgodnie z art. 190 </w:t>
      </w:r>
      <w:r w:rsidR="00126B0A" w:rsidRPr="008C52BE">
        <w:rPr>
          <w:rFonts w:ascii="Aptos" w:hAnsi="Aptos" w:cs="Arial"/>
          <w:sz w:val="22"/>
        </w:rPr>
        <w:t>ustawy</w:t>
      </w:r>
      <w:r w:rsidRPr="008C52BE">
        <w:rPr>
          <w:rFonts w:ascii="Aptos" w:hAnsi="Aptos" w:cs="Arial"/>
          <w:sz w:val="22"/>
        </w:rPr>
        <w:t xml:space="preserve"> o finansach publicznych, każdy wydatek kwalifikowalny powinien zostać ujęty we wniosku o płatność przekazywanym właściwej Instytucji Pośredniczącej w terminie do</w:t>
      </w:r>
      <w:r w:rsidR="005F315B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3</w:t>
      </w:r>
      <w:r w:rsidR="005F315B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miesięcy </w:t>
      </w:r>
      <w:r w:rsidR="00C41510" w:rsidRPr="008C52BE">
        <w:rPr>
          <w:rFonts w:ascii="Aptos" w:hAnsi="Aptos" w:cs="Arial"/>
          <w:sz w:val="22"/>
        </w:rPr>
        <w:t>licząc od ostatniego dnia miesiąca, w którym został poniesiony</w:t>
      </w:r>
      <w:r w:rsidR="00A3196A" w:rsidRPr="008C52BE">
        <w:rPr>
          <w:rFonts w:ascii="Aptos" w:hAnsi="Aptos" w:cs="Arial"/>
          <w:sz w:val="22"/>
        </w:rPr>
        <w:t>,</w:t>
      </w:r>
      <w:r w:rsidR="00874554" w:rsidRPr="008C52BE">
        <w:rPr>
          <w:rFonts w:ascii="Aptos" w:hAnsi="Aptos" w:cs="Arial"/>
          <w:sz w:val="22"/>
        </w:rPr>
        <w:t xml:space="preserve"> przy czym w</w:t>
      </w:r>
      <w:r w:rsidR="005F315B">
        <w:rPr>
          <w:rFonts w:ascii="Aptos" w:hAnsi="Aptos" w:cs="Arial"/>
          <w:sz w:val="22"/>
        </w:rPr>
        <w:t> </w:t>
      </w:r>
      <w:r w:rsidR="00874554" w:rsidRPr="008C52BE">
        <w:rPr>
          <w:rFonts w:ascii="Aptos" w:hAnsi="Aptos" w:cs="Arial"/>
          <w:sz w:val="22"/>
        </w:rPr>
        <w:t>przypadku dofinansowania</w:t>
      </w:r>
      <w:r w:rsidR="005A06E1" w:rsidRPr="008C52BE">
        <w:rPr>
          <w:rFonts w:ascii="Aptos" w:hAnsi="Aptos" w:cs="Arial"/>
          <w:sz w:val="22"/>
        </w:rPr>
        <w:t xml:space="preserve"> podjęcia działalności gospodarczej termin 3 miesięcy liczony </w:t>
      </w:r>
      <w:r w:rsidR="00D10D33">
        <w:rPr>
          <w:rFonts w:ascii="Aptos" w:hAnsi="Aptos" w:cs="Arial"/>
          <w:sz w:val="22"/>
        </w:rPr>
        <w:br/>
      </w:r>
      <w:r w:rsidR="005A06E1" w:rsidRPr="008C52BE">
        <w:rPr>
          <w:rFonts w:ascii="Aptos" w:hAnsi="Aptos" w:cs="Arial"/>
          <w:sz w:val="22"/>
        </w:rPr>
        <w:t>jest od</w:t>
      </w:r>
      <w:r w:rsidR="005F315B">
        <w:rPr>
          <w:rFonts w:ascii="Aptos" w:hAnsi="Aptos" w:cs="Arial"/>
          <w:sz w:val="22"/>
        </w:rPr>
        <w:t> </w:t>
      </w:r>
      <w:r w:rsidR="005A06E1" w:rsidRPr="008C52BE">
        <w:rPr>
          <w:rFonts w:ascii="Aptos" w:hAnsi="Aptos" w:cs="Arial"/>
          <w:sz w:val="22"/>
        </w:rPr>
        <w:t>dnia zatwierdzenia przez Beneficjenta rozliczenia przedstawionego przez uczestnika projektu.</w:t>
      </w:r>
    </w:p>
    <w:p w14:paraId="7F1F8C89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9.</w:t>
      </w:r>
    </w:p>
    <w:p w14:paraId="785F4D31" w14:textId="0C51C4FD" w:rsidR="0028467F" w:rsidRPr="00564B6C" w:rsidRDefault="00B503E0" w:rsidP="00290705">
      <w:pPr>
        <w:numPr>
          <w:ilvl w:val="6"/>
          <w:numId w:val="11"/>
        </w:numPr>
        <w:tabs>
          <w:tab w:val="clear" w:pos="4680"/>
          <w:tab w:val="num" w:pos="709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 dokonuje weryfikacji pierwszej wersji wniosku o płatność</w:t>
      </w:r>
      <w:r w:rsidR="00C3507F" w:rsidRPr="008C52BE">
        <w:rPr>
          <w:rFonts w:ascii="Aptos" w:hAnsi="Aptos" w:cs="Arial"/>
          <w:sz w:val="22"/>
        </w:rPr>
        <w:t xml:space="preserve"> Projektu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 xml:space="preserve"> w</w:t>
      </w:r>
      <w:r w:rsidR="005F315B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terminie 20 dni roboczych od dnia jego otrzymania, a kolejnych jego wersji </w:t>
      </w:r>
      <w:r w:rsidR="00564B6C">
        <w:rPr>
          <w:rFonts w:ascii="Aptos" w:hAnsi="Aptos" w:cs="Arial"/>
          <w:sz w:val="22"/>
        </w:rPr>
        <w:t xml:space="preserve">- </w:t>
      </w:r>
      <w:r w:rsidRPr="008C52BE">
        <w:rPr>
          <w:rFonts w:ascii="Aptos" w:hAnsi="Aptos" w:cs="Arial"/>
          <w:sz w:val="22"/>
        </w:rPr>
        <w:t>w terminie do 15 dni roboczych od dnia ich otrzymania</w:t>
      </w:r>
      <w:r w:rsidR="00564B6C">
        <w:rPr>
          <w:rFonts w:ascii="Aptos" w:hAnsi="Aptos" w:cs="Arial"/>
          <w:sz w:val="22"/>
        </w:rPr>
        <w:t>.</w:t>
      </w:r>
      <w:r w:rsidRPr="00564B6C">
        <w:rPr>
          <w:rFonts w:ascii="Aptos" w:hAnsi="Aptos" w:cs="Arial"/>
          <w:sz w:val="22"/>
        </w:rPr>
        <w:t xml:space="preserve"> </w:t>
      </w:r>
      <w:r w:rsidR="00564B6C">
        <w:rPr>
          <w:rFonts w:ascii="Aptos" w:hAnsi="Aptos" w:cs="Arial"/>
          <w:sz w:val="22"/>
        </w:rPr>
        <w:br/>
      </w:r>
      <w:r w:rsidR="00564B6C" w:rsidRPr="00564B6C">
        <w:rPr>
          <w:rFonts w:ascii="Aptos" w:hAnsi="Aptos" w:cs="Arial"/>
          <w:sz w:val="22"/>
        </w:rPr>
        <w:t xml:space="preserve">W </w:t>
      </w:r>
      <w:r w:rsidRPr="00564B6C">
        <w:rPr>
          <w:rFonts w:ascii="Aptos" w:hAnsi="Aptos" w:cs="Arial"/>
          <w:sz w:val="22"/>
        </w:rPr>
        <w:t>przypadku</w:t>
      </w:r>
      <w:r w:rsidR="00AC3E44" w:rsidRPr="00564B6C">
        <w:rPr>
          <w:rFonts w:ascii="Aptos" w:hAnsi="Aptos" w:cs="Arial"/>
          <w:sz w:val="22"/>
        </w:rPr>
        <w:t>,</w:t>
      </w:r>
      <w:r w:rsidRPr="00564B6C">
        <w:rPr>
          <w:rFonts w:ascii="Aptos" w:hAnsi="Aptos" w:cs="Arial"/>
          <w:sz w:val="22"/>
        </w:rPr>
        <w:t xml:space="preserve"> gdy weryfikacja obejmuje także inne dokumenty niż rachunki i</w:t>
      </w:r>
      <w:r w:rsidR="00C45FCA" w:rsidRPr="00564B6C">
        <w:rPr>
          <w:rFonts w:ascii="Aptos" w:hAnsi="Aptos" w:cs="Arial"/>
          <w:sz w:val="22"/>
        </w:rPr>
        <w:t> </w:t>
      </w:r>
      <w:r w:rsidRPr="00564B6C">
        <w:rPr>
          <w:rFonts w:ascii="Aptos" w:hAnsi="Aptos" w:cs="Arial"/>
          <w:sz w:val="22"/>
        </w:rPr>
        <w:t>faktury</w:t>
      </w:r>
      <w:r w:rsidR="00564B6C" w:rsidRPr="00564B6C">
        <w:rPr>
          <w:rFonts w:ascii="Aptos" w:hAnsi="Aptos" w:cs="Arial"/>
          <w:sz w:val="22"/>
        </w:rPr>
        <w:t xml:space="preserve"> </w:t>
      </w:r>
      <w:r w:rsidRPr="00564B6C">
        <w:rPr>
          <w:rFonts w:ascii="Aptos" w:hAnsi="Aptos" w:cs="Arial"/>
          <w:sz w:val="22"/>
        </w:rPr>
        <w:t xml:space="preserve">wraz </w:t>
      </w:r>
      <w:r w:rsidR="00564B6C">
        <w:rPr>
          <w:rFonts w:ascii="Aptos" w:hAnsi="Aptos" w:cs="Arial"/>
          <w:sz w:val="22"/>
        </w:rPr>
        <w:br/>
      </w:r>
      <w:r w:rsidRPr="00564B6C">
        <w:rPr>
          <w:rFonts w:ascii="Aptos" w:hAnsi="Aptos" w:cs="Arial"/>
          <w:sz w:val="22"/>
        </w:rPr>
        <w:t>z dowodami zapłaty, odpowiednio w terminie 25</w:t>
      </w:r>
      <w:r w:rsidR="00AC4F14" w:rsidRPr="00564B6C">
        <w:rPr>
          <w:rFonts w:ascii="Aptos" w:hAnsi="Aptos" w:cs="Arial"/>
          <w:sz w:val="22"/>
        </w:rPr>
        <w:t xml:space="preserve"> </w:t>
      </w:r>
      <w:r w:rsidRPr="00564B6C">
        <w:rPr>
          <w:rFonts w:ascii="Aptos" w:hAnsi="Aptos" w:cs="Arial"/>
          <w:sz w:val="22"/>
        </w:rPr>
        <w:t>i 20 dni roboczych.</w:t>
      </w:r>
      <w:r w:rsidR="00003B8A" w:rsidRPr="00564B6C">
        <w:rPr>
          <w:rFonts w:ascii="Aptos" w:hAnsi="Aptos" w:cs="Arial"/>
          <w:sz w:val="22"/>
        </w:rPr>
        <w:t xml:space="preserve"> </w:t>
      </w:r>
      <w:r w:rsidRPr="00564B6C">
        <w:rPr>
          <w:rFonts w:ascii="Aptos" w:hAnsi="Aptos" w:cs="Arial"/>
          <w:sz w:val="22"/>
        </w:rPr>
        <w:t>Do</w:t>
      </w:r>
      <w:r w:rsidR="005F315B" w:rsidRPr="00564B6C">
        <w:rPr>
          <w:rFonts w:ascii="Aptos" w:hAnsi="Aptos" w:cs="Arial"/>
          <w:sz w:val="22"/>
        </w:rPr>
        <w:t> </w:t>
      </w:r>
      <w:r w:rsidRPr="00564B6C">
        <w:rPr>
          <w:rFonts w:ascii="Aptos" w:hAnsi="Aptos" w:cs="Arial"/>
          <w:sz w:val="22"/>
        </w:rPr>
        <w:t xml:space="preserve">ww. terminów nie wlicza </w:t>
      </w:r>
      <w:r w:rsidR="00564B6C">
        <w:rPr>
          <w:rFonts w:ascii="Aptos" w:hAnsi="Aptos" w:cs="Arial"/>
          <w:sz w:val="22"/>
        </w:rPr>
        <w:br/>
      </w:r>
      <w:r w:rsidRPr="00564B6C">
        <w:rPr>
          <w:rFonts w:ascii="Aptos" w:hAnsi="Aptos" w:cs="Arial"/>
          <w:sz w:val="22"/>
        </w:rPr>
        <w:t>się czasu oczekiwania przez Instytucję Pośredniczącą na dokonanie czynności oraz na dokumenty,</w:t>
      </w:r>
      <w:r w:rsidR="00564B6C">
        <w:rPr>
          <w:rFonts w:ascii="Aptos" w:hAnsi="Aptos" w:cs="Arial"/>
          <w:sz w:val="22"/>
        </w:rPr>
        <w:br/>
      </w:r>
      <w:r w:rsidRPr="00564B6C">
        <w:rPr>
          <w:rFonts w:ascii="Aptos" w:hAnsi="Aptos" w:cs="Arial"/>
          <w:sz w:val="22"/>
        </w:rPr>
        <w:t xml:space="preserve">o których mowa w ust. 3 i § 8 ust.1. </w:t>
      </w:r>
    </w:p>
    <w:p w14:paraId="7B214084" w14:textId="77777777" w:rsidR="00B503E0" w:rsidRPr="008C52BE" w:rsidRDefault="00B503E0" w:rsidP="00290705">
      <w:pPr>
        <w:numPr>
          <w:ilvl w:val="6"/>
          <w:numId w:val="11"/>
        </w:numPr>
        <w:tabs>
          <w:tab w:val="clear" w:pos="4680"/>
          <w:tab w:val="num" w:pos="709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 gdy: </w:t>
      </w:r>
    </w:p>
    <w:p w14:paraId="45B50190" w14:textId="77777777" w:rsidR="0028467F" w:rsidRPr="008C52BE" w:rsidRDefault="00B503E0" w:rsidP="00290705">
      <w:pPr>
        <w:numPr>
          <w:ilvl w:val="6"/>
          <w:numId w:val="51"/>
        </w:numPr>
        <w:tabs>
          <w:tab w:val="clear" w:pos="4680"/>
        </w:tabs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ramach Projektu </w:t>
      </w:r>
      <w:r w:rsidR="00B9074C" w:rsidRPr="008C52BE">
        <w:rPr>
          <w:rFonts w:ascii="Aptos" w:hAnsi="Aptos" w:cs="Arial"/>
          <w:sz w:val="22"/>
        </w:rPr>
        <w:t>EFS+</w:t>
      </w:r>
      <w:r w:rsidR="00EE3C88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jest dokonywana kontrola na miejscu</w:t>
      </w:r>
      <w:r w:rsidR="00522651" w:rsidRPr="008C52BE">
        <w:rPr>
          <w:rStyle w:val="Odwoanieprzypisudolnego"/>
          <w:rFonts w:ascii="Aptos" w:hAnsi="Aptos" w:cs="Arial"/>
          <w:sz w:val="22"/>
        </w:rPr>
        <w:footnoteReference w:id="14"/>
      </w:r>
      <w:r w:rsidR="002F5D50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 xml:space="preserve"> i został złożony końcowy wniosek o płatność</w:t>
      </w:r>
      <w:r w:rsidR="0070071B" w:rsidRPr="008C52BE">
        <w:rPr>
          <w:rFonts w:ascii="Aptos" w:hAnsi="Aptos" w:cs="Arial"/>
          <w:sz w:val="22"/>
        </w:rPr>
        <w:t>;</w:t>
      </w:r>
    </w:p>
    <w:p w14:paraId="4C09C3A9" w14:textId="77777777" w:rsidR="00B503E0" w:rsidRPr="008C52BE" w:rsidRDefault="00B503E0" w:rsidP="00290705">
      <w:pPr>
        <w:numPr>
          <w:ilvl w:val="6"/>
          <w:numId w:val="51"/>
        </w:numPr>
        <w:tabs>
          <w:tab w:val="clear" w:pos="4680"/>
        </w:tabs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 zleciła kontrolę doraźną na miejscu w związku ze złożonym wnioskiem o płatność</w:t>
      </w:r>
      <w:r w:rsidR="0070071B" w:rsidRPr="008C52BE">
        <w:rPr>
          <w:rFonts w:ascii="Aptos" w:hAnsi="Aptos" w:cs="Arial"/>
          <w:sz w:val="22"/>
        </w:rPr>
        <w:t>;</w:t>
      </w:r>
    </w:p>
    <w:p w14:paraId="2DA3F5C6" w14:textId="26EEE6DE" w:rsidR="00C10C37" w:rsidRPr="008C52BE" w:rsidRDefault="00B503E0" w:rsidP="00290705">
      <w:pPr>
        <w:spacing w:line="276" w:lineRule="auto"/>
        <w:ind w:left="567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lastRenderedPageBreak/>
        <w:t>bieg terminów weryfikacji, o których mowa w ust. 1, w stosunku do ww. wniosków o</w:t>
      </w:r>
      <w:r w:rsidR="00F50E74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płatność, </w:t>
      </w:r>
      <w:r w:rsidR="00EA3A14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ulega zawieszeniu do dnia przekazania przez Beneficjenta do Instytucji Pośredniczącej informacji</w:t>
      </w:r>
      <w:r w:rsidR="00003B8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o</w:t>
      </w:r>
      <w:r w:rsidR="005F315B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wykonaniu lub zaniechaniu wykonania zaleceń pokontrolnych, chyba że wyniki kontroli </w:t>
      </w:r>
      <w:r w:rsidR="00EA3A14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nie</w:t>
      </w:r>
      <w:r w:rsidRPr="00777896">
        <w:rPr>
          <w:rFonts w:cs="Arial"/>
          <w:szCs w:val="24"/>
        </w:rPr>
        <w:t xml:space="preserve"> </w:t>
      </w:r>
      <w:r w:rsidRPr="008C52BE">
        <w:rPr>
          <w:rFonts w:ascii="Aptos" w:hAnsi="Aptos" w:cs="Arial"/>
          <w:sz w:val="22"/>
        </w:rPr>
        <w:t xml:space="preserve">wskazują na wystąpienie wydatków niekwalifikowalnych w </w:t>
      </w:r>
      <w:r w:rsidR="00014E78" w:rsidRPr="008C52BE">
        <w:rPr>
          <w:rFonts w:ascii="Aptos" w:hAnsi="Aptos" w:cs="Arial"/>
          <w:sz w:val="22"/>
        </w:rPr>
        <w:t>p</w:t>
      </w:r>
      <w:r w:rsidRPr="008C52BE">
        <w:rPr>
          <w:rFonts w:ascii="Aptos" w:hAnsi="Aptos" w:cs="Arial"/>
          <w:sz w:val="22"/>
        </w:rPr>
        <w:t>rojekcie lub nie mają wpływu</w:t>
      </w:r>
      <w:r w:rsidR="00444D95" w:rsidRPr="008C52BE">
        <w:rPr>
          <w:rFonts w:ascii="Aptos" w:hAnsi="Aptos" w:cs="Arial"/>
          <w:sz w:val="22"/>
        </w:rPr>
        <w:t xml:space="preserve"> </w:t>
      </w:r>
      <w:r w:rsidR="00EA3A14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na rozliczenie końcowe Projektu</w:t>
      </w:r>
      <w:r w:rsidR="00C229BE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>.</w:t>
      </w:r>
      <w:r w:rsidR="00C10C37" w:rsidRPr="008C52BE">
        <w:rPr>
          <w:rFonts w:ascii="Aptos" w:hAnsi="Aptos" w:cs="Arial"/>
          <w:sz w:val="22"/>
        </w:rPr>
        <w:t xml:space="preserve"> </w:t>
      </w:r>
    </w:p>
    <w:p w14:paraId="06187C6F" w14:textId="77777777" w:rsidR="0028467F" w:rsidRPr="008C52BE" w:rsidRDefault="00126B0A" w:rsidP="00290705">
      <w:pPr>
        <w:numPr>
          <w:ilvl w:val="6"/>
          <w:numId w:val="11"/>
        </w:numPr>
        <w:tabs>
          <w:tab w:val="clear" w:pos="4680"/>
          <w:tab w:val="num" w:pos="709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 stwierdzenia błędów </w:t>
      </w:r>
      <w:r w:rsidR="000C5CC3" w:rsidRPr="008C52BE">
        <w:rPr>
          <w:rFonts w:ascii="Aptos" w:hAnsi="Aptos" w:cs="Arial"/>
          <w:sz w:val="22"/>
        </w:rPr>
        <w:t xml:space="preserve">lub braków </w:t>
      </w:r>
      <w:r w:rsidRPr="008C52BE">
        <w:rPr>
          <w:rFonts w:ascii="Aptos" w:hAnsi="Aptos" w:cs="Arial"/>
          <w:sz w:val="22"/>
        </w:rPr>
        <w:t>w złożonym wniosku o płatność, Instytucja Pośrednicząca może dokonać uzupełnienia lub poprawienia wniosku, o czym informuje Beneficjenta lub wzywa Beneficjenta do poprawienia lub uzupełnienia wniosku lub złożenia dodatkowych wyjaśnień</w:t>
      </w:r>
      <w:r w:rsidR="000C5CC3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w wyznaczonym terminie, w szczególności Instytucja Pośrednicząca może wezwać Beneficjenta</w:t>
      </w:r>
      <w:r w:rsidR="00444D95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do </w:t>
      </w:r>
      <w:r w:rsidR="000C5CC3" w:rsidRPr="008C52BE">
        <w:rPr>
          <w:rFonts w:ascii="Aptos" w:hAnsi="Aptos" w:cs="Arial"/>
          <w:sz w:val="22"/>
        </w:rPr>
        <w:t xml:space="preserve">przekazania </w:t>
      </w:r>
      <w:r w:rsidRPr="008C52BE">
        <w:rPr>
          <w:rFonts w:ascii="Aptos" w:hAnsi="Aptos" w:cs="Arial"/>
          <w:sz w:val="22"/>
        </w:rPr>
        <w:t>dokumentów księgowych dotyczących Projektu</w:t>
      </w:r>
      <w:r w:rsidR="0044182E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>.</w:t>
      </w:r>
    </w:p>
    <w:p w14:paraId="746A5715" w14:textId="77777777" w:rsidR="0028467F" w:rsidRPr="008C52BE" w:rsidRDefault="00E26A62" w:rsidP="00290705">
      <w:pPr>
        <w:numPr>
          <w:ilvl w:val="6"/>
          <w:numId w:val="11"/>
        </w:numPr>
        <w:tabs>
          <w:tab w:val="clear" w:pos="4680"/>
          <w:tab w:val="num" w:pos="709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zobowiązuje się do usunięcia błędów</w:t>
      </w:r>
      <w:r w:rsidR="00F82B3A" w:rsidRPr="008C52BE">
        <w:rPr>
          <w:rFonts w:ascii="Aptos" w:hAnsi="Aptos" w:cs="Arial"/>
          <w:sz w:val="22"/>
        </w:rPr>
        <w:t>, uzupełnienia wniosku o płatność</w:t>
      </w:r>
      <w:r w:rsidR="00335C83" w:rsidRPr="008C52BE">
        <w:rPr>
          <w:rFonts w:ascii="Aptos" w:hAnsi="Aptos" w:cs="Arial"/>
          <w:sz w:val="22"/>
        </w:rPr>
        <w:t xml:space="preserve">, przesłania </w:t>
      </w:r>
      <w:r w:rsidR="004D6BF0" w:rsidRPr="008C52BE">
        <w:rPr>
          <w:rFonts w:ascii="Aptos" w:hAnsi="Aptos" w:cs="Arial"/>
          <w:sz w:val="22"/>
        </w:rPr>
        <w:t xml:space="preserve">wymaganych </w:t>
      </w:r>
      <w:r w:rsidR="00335C83" w:rsidRPr="008C52BE">
        <w:rPr>
          <w:rFonts w:ascii="Aptos" w:hAnsi="Aptos" w:cs="Arial"/>
          <w:sz w:val="22"/>
        </w:rPr>
        <w:t>dokumentów dotyczących Projektu</w:t>
      </w:r>
      <w:r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C229BE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lub złożenia pisemnych wyjaśnień w</w:t>
      </w:r>
      <w:r w:rsidR="008500C1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wyznaczonym przez Instytucję Pośredniczącą terminie</w:t>
      </w:r>
      <w:r w:rsidR="00CC1C4C" w:rsidRPr="008C52BE">
        <w:rPr>
          <w:rFonts w:ascii="Aptos" w:hAnsi="Aptos" w:cs="Arial"/>
          <w:sz w:val="22"/>
        </w:rPr>
        <w:t>, jednak nie krótszym niż 5 dni roboczych</w:t>
      </w:r>
      <w:r w:rsidR="00094D86" w:rsidRPr="008C52BE">
        <w:rPr>
          <w:rStyle w:val="Odwoanieprzypisudolnego"/>
          <w:rFonts w:ascii="Aptos" w:hAnsi="Aptos" w:cs="Arial"/>
          <w:sz w:val="22"/>
        </w:rPr>
        <w:footnoteReference w:id="15"/>
      </w:r>
      <w:r w:rsidR="002F5D50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>.</w:t>
      </w:r>
    </w:p>
    <w:p w14:paraId="2E9BB9A4" w14:textId="77777777" w:rsidR="00862B63" w:rsidRPr="008C52BE" w:rsidRDefault="00E26A62" w:rsidP="00290705">
      <w:pPr>
        <w:numPr>
          <w:ilvl w:val="6"/>
          <w:numId w:val="11"/>
        </w:numPr>
        <w:tabs>
          <w:tab w:val="clear" w:pos="4680"/>
          <w:tab w:val="num" w:pos="709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Pośrednicząca, po pozytywnym zweryfikowaniu wniosku o płatność, dokonuje jednocześnie zatwierdzenia całości lub części wniosku o płatność, z zastrzeżeniem ust. 6,</w:t>
      </w:r>
      <w:r w:rsidR="002826BD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i</w:t>
      </w:r>
      <w:r w:rsidR="008500C1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informuje pisemnie Beneficjenta w terminie, o którym mowa w ust.</w:t>
      </w:r>
      <w:r w:rsidR="001235F2" w:rsidRPr="008C52BE">
        <w:rPr>
          <w:rFonts w:ascii="Aptos" w:hAnsi="Aptos" w:cs="Arial"/>
          <w:sz w:val="22"/>
        </w:rPr>
        <w:t xml:space="preserve"> 1</w:t>
      </w:r>
      <w:r w:rsidRPr="008C52BE">
        <w:rPr>
          <w:rFonts w:ascii="Aptos" w:hAnsi="Aptos" w:cs="Arial"/>
          <w:sz w:val="22"/>
        </w:rPr>
        <w:t xml:space="preserve">, o: </w:t>
      </w:r>
    </w:p>
    <w:p w14:paraId="272D898B" w14:textId="77777777" w:rsidR="0028467F" w:rsidRPr="008C52BE" w:rsidRDefault="00E26A62" w:rsidP="00290705">
      <w:pPr>
        <w:numPr>
          <w:ilvl w:val="6"/>
          <w:numId w:val="52"/>
        </w:numPr>
        <w:tabs>
          <w:tab w:val="clear" w:pos="4680"/>
        </w:tabs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wydatkach, które zostały uznane za niekwalifikowalne wraz z uzasadnieniem;</w:t>
      </w:r>
    </w:p>
    <w:p w14:paraId="19025F7B" w14:textId="303237E0" w:rsidR="00862B63" w:rsidRPr="008C52BE" w:rsidRDefault="00E26A62" w:rsidP="00290705">
      <w:pPr>
        <w:numPr>
          <w:ilvl w:val="6"/>
          <w:numId w:val="52"/>
        </w:numPr>
        <w:tabs>
          <w:tab w:val="clear" w:pos="4680"/>
        </w:tabs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zatwierdzonej kwocie rozliczenia środków na finansowanie Projektu </w:t>
      </w:r>
      <w:r w:rsidR="00B9074C" w:rsidRPr="008C52BE">
        <w:rPr>
          <w:rFonts w:ascii="Aptos" w:hAnsi="Aptos" w:cs="Arial"/>
          <w:sz w:val="22"/>
        </w:rPr>
        <w:t>EFS+</w:t>
      </w:r>
      <w:r w:rsidR="00C229BE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wynikającej </w:t>
      </w:r>
      <w:r w:rsidR="00EA3A14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z pomniejszenia kwoty wydatków rozliczanych we wniosku o wydatki niekwalifikowalne,</w:t>
      </w:r>
      <w:r w:rsidR="00E65830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o</w:t>
      </w:r>
      <w:r w:rsidR="008500C1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których mowa w pkt 1.</w:t>
      </w:r>
    </w:p>
    <w:p w14:paraId="0B15BE30" w14:textId="39C6F6CC" w:rsidR="0028467F" w:rsidRPr="008C52BE" w:rsidRDefault="006A6C54" w:rsidP="00290705">
      <w:pPr>
        <w:numPr>
          <w:ilvl w:val="6"/>
          <w:numId w:val="11"/>
        </w:numPr>
        <w:tabs>
          <w:tab w:val="clear" w:pos="4680"/>
          <w:tab w:val="num" w:pos="851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przypadku, o którym mowa w ust. </w:t>
      </w:r>
      <w:r w:rsidR="00AB434A" w:rsidRPr="008C52BE">
        <w:rPr>
          <w:rFonts w:ascii="Aptos" w:hAnsi="Aptos" w:cs="Arial"/>
          <w:sz w:val="22"/>
        </w:rPr>
        <w:t>5</w:t>
      </w:r>
      <w:r w:rsidRPr="008C52BE">
        <w:rPr>
          <w:rFonts w:ascii="Aptos" w:hAnsi="Aptos" w:cs="Arial"/>
          <w:sz w:val="22"/>
        </w:rPr>
        <w:t xml:space="preserve"> pkt 1, Beneficjent ma prawo wnieść w terminie 14 dni kalendarzowych zastrzeżenia do ustaleń Instytucji Pośredniczącej w zakresie wydatków niekwalifikowalnych. Przepisy art. 2</w:t>
      </w:r>
      <w:r w:rsidR="00D424E1" w:rsidRPr="008C52BE">
        <w:rPr>
          <w:rFonts w:ascii="Aptos" w:hAnsi="Aptos" w:cs="Arial"/>
          <w:sz w:val="22"/>
        </w:rPr>
        <w:t>7</w:t>
      </w:r>
      <w:r w:rsidRPr="008C52BE">
        <w:rPr>
          <w:rFonts w:ascii="Aptos" w:hAnsi="Aptos" w:cs="Arial"/>
          <w:sz w:val="22"/>
        </w:rPr>
        <w:t xml:space="preserve"> ust. 2-12 </w:t>
      </w:r>
      <w:r w:rsidR="00126B0A" w:rsidRPr="008C52BE">
        <w:rPr>
          <w:rFonts w:ascii="Aptos" w:hAnsi="Aptos" w:cs="Arial"/>
          <w:sz w:val="22"/>
        </w:rPr>
        <w:t xml:space="preserve">ustawy </w:t>
      </w:r>
      <w:r w:rsidR="00EF1763" w:rsidRPr="008C52BE">
        <w:rPr>
          <w:rFonts w:ascii="Aptos" w:hAnsi="Aptos" w:cs="Arial"/>
          <w:sz w:val="22"/>
        </w:rPr>
        <w:t xml:space="preserve">wdrożeniowej </w:t>
      </w:r>
      <w:r w:rsidRPr="008C52BE">
        <w:rPr>
          <w:rFonts w:ascii="Aptos" w:hAnsi="Aptos" w:cs="Arial"/>
          <w:sz w:val="22"/>
        </w:rPr>
        <w:t>stosuje się wówczas odpowiednio. W przypadku gdy Instytucja Pośrednicząca nie przyjmie ww. zastrzeżeń i Beneficjent nie zastosuje się do zaleceń Instytucji Pośredniczącej dotyczących sposobu skorygowania wydatków niekw</w:t>
      </w:r>
      <w:r w:rsidR="006A4DF3" w:rsidRPr="008C52BE">
        <w:rPr>
          <w:rFonts w:ascii="Aptos" w:hAnsi="Aptos" w:cs="Arial"/>
          <w:sz w:val="22"/>
        </w:rPr>
        <w:t>alifikowalnych, stosuje się § 12</w:t>
      </w:r>
      <w:r w:rsidRPr="008C52BE">
        <w:rPr>
          <w:rFonts w:ascii="Aptos" w:hAnsi="Aptos" w:cs="Arial"/>
          <w:sz w:val="22"/>
        </w:rPr>
        <w:t>.</w:t>
      </w:r>
    </w:p>
    <w:p w14:paraId="5C2DFC5F" w14:textId="685E0E2D" w:rsidR="0028467F" w:rsidRPr="008C52BE" w:rsidRDefault="006A6C54" w:rsidP="00290705">
      <w:pPr>
        <w:numPr>
          <w:ilvl w:val="6"/>
          <w:numId w:val="11"/>
        </w:numPr>
        <w:tabs>
          <w:tab w:val="clear" w:pos="4680"/>
          <w:tab w:val="num" w:pos="851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 wyłączeniem przypadków, o których mowa w ust. 2 i </w:t>
      </w:r>
      <w:r w:rsidR="00AB434A" w:rsidRPr="008C52BE">
        <w:rPr>
          <w:rFonts w:ascii="Aptos" w:hAnsi="Aptos" w:cs="Arial"/>
          <w:sz w:val="22"/>
        </w:rPr>
        <w:t>6</w:t>
      </w:r>
      <w:r w:rsidRPr="008C52BE">
        <w:rPr>
          <w:rFonts w:ascii="Aptos" w:hAnsi="Aptos" w:cs="Arial"/>
          <w:sz w:val="22"/>
        </w:rPr>
        <w:t xml:space="preserve">, Instytucja Pośrednicząca zobowiązuje </w:t>
      </w:r>
      <w:r w:rsidR="00EA3A14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się</w:t>
      </w:r>
      <w:r w:rsidR="00444D95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do zatwierdzenia wniosku o płatność nie później niż w terminie </w:t>
      </w:r>
      <w:r w:rsidR="00014762" w:rsidRPr="008C52BE">
        <w:rPr>
          <w:rFonts w:ascii="Aptos" w:hAnsi="Aptos" w:cs="Arial"/>
          <w:sz w:val="22"/>
        </w:rPr>
        <w:t>8</w:t>
      </w:r>
      <w:r w:rsidR="00976CB1" w:rsidRPr="008C52BE">
        <w:rPr>
          <w:rFonts w:ascii="Aptos" w:hAnsi="Aptos" w:cs="Arial"/>
          <w:sz w:val="22"/>
        </w:rPr>
        <w:t>0</w:t>
      </w:r>
      <w:r w:rsidR="00B503E0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dni kalendarzowych </w:t>
      </w:r>
      <w:r w:rsidR="00D10D33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od dnia przedłożenia jego pierwszej wersji. W przypadku, gdy na 5 dni roboczych przed upływem tego terminu Beneficjent nie przedłoży dokumentów potwierdzających kwalifikowalność wydatków ujętych we wniosku o płatność, </w:t>
      </w:r>
      <w:r w:rsidR="00E6429E" w:rsidRPr="008C52BE">
        <w:rPr>
          <w:rFonts w:ascii="Aptos" w:hAnsi="Aptos" w:cs="Arial"/>
          <w:sz w:val="22"/>
        </w:rPr>
        <w:t>w tym ostatecznych danych uczestników projektu, informacji o</w:t>
      </w:r>
      <w:r w:rsidR="008500C1">
        <w:rPr>
          <w:rFonts w:ascii="Aptos" w:hAnsi="Aptos" w:cs="Arial"/>
          <w:sz w:val="22"/>
        </w:rPr>
        <w:t> </w:t>
      </w:r>
      <w:r w:rsidR="00E6429E" w:rsidRPr="008C52BE">
        <w:rPr>
          <w:rFonts w:ascii="Aptos" w:hAnsi="Aptos" w:cs="Arial"/>
          <w:sz w:val="22"/>
        </w:rPr>
        <w:t xml:space="preserve">realizacji wskaźników </w:t>
      </w:r>
      <w:r w:rsidRPr="008C52BE">
        <w:rPr>
          <w:rFonts w:ascii="Aptos" w:hAnsi="Aptos" w:cs="Arial"/>
          <w:sz w:val="22"/>
        </w:rPr>
        <w:t>Instytucja Pośrednicząca uznaje w tej części wydatki</w:t>
      </w:r>
      <w:r w:rsidR="00444D95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za niekwalifikowalne. </w:t>
      </w:r>
      <w:r w:rsidR="002E3552" w:rsidRPr="008C52BE">
        <w:rPr>
          <w:rFonts w:ascii="Aptos" w:hAnsi="Aptos" w:cs="Arial"/>
          <w:sz w:val="22"/>
        </w:rPr>
        <w:t xml:space="preserve">Postanowienia </w:t>
      </w:r>
      <w:r w:rsidRPr="008C52BE">
        <w:rPr>
          <w:rFonts w:ascii="Aptos" w:hAnsi="Aptos" w:cs="Arial"/>
          <w:sz w:val="22"/>
        </w:rPr>
        <w:t>ust. 5 stosuje się odpowiednio.</w:t>
      </w:r>
    </w:p>
    <w:p w14:paraId="6B37A68B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10.</w:t>
      </w:r>
    </w:p>
    <w:p w14:paraId="50FD2120" w14:textId="77777777" w:rsidR="00862B63" w:rsidRPr="008C52BE" w:rsidRDefault="00E26A62" w:rsidP="00290705">
      <w:pPr>
        <w:spacing w:line="276" w:lineRule="auto"/>
        <w:ind w:left="567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zakresie środków, o których mowa w § 5 ust. </w:t>
      </w:r>
      <w:r w:rsidR="008C1D80" w:rsidRPr="008C52BE">
        <w:rPr>
          <w:rFonts w:ascii="Aptos" w:hAnsi="Aptos" w:cs="Arial"/>
          <w:sz w:val="22"/>
        </w:rPr>
        <w:t>6</w:t>
      </w:r>
      <w:r w:rsidR="00C0333B" w:rsidRPr="008C52BE">
        <w:rPr>
          <w:rFonts w:ascii="Aptos" w:hAnsi="Aptos" w:cs="Arial"/>
          <w:sz w:val="22"/>
        </w:rPr>
        <w:t xml:space="preserve"> pkt 1</w:t>
      </w:r>
      <w:r w:rsidR="00DB7257" w:rsidRPr="008C52BE">
        <w:rPr>
          <w:rFonts w:ascii="Aptos" w:hAnsi="Aptos" w:cs="Arial"/>
          <w:sz w:val="22"/>
        </w:rPr>
        <w:t xml:space="preserve"> i </w:t>
      </w:r>
      <w:r w:rsidR="00C0333B" w:rsidRPr="008C52BE">
        <w:rPr>
          <w:rFonts w:ascii="Aptos" w:hAnsi="Aptos" w:cs="Arial"/>
          <w:sz w:val="22"/>
        </w:rPr>
        <w:t xml:space="preserve">ust. </w:t>
      </w:r>
      <w:r w:rsidR="008C1D80" w:rsidRPr="008C52BE">
        <w:rPr>
          <w:rFonts w:ascii="Aptos" w:hAnsi="Aptos" w:cs="Arial"/>
          <w:sz w:val="22"/>
        </w:rPr>
        <w:t>8</w:t>
      </w:r>
      <w:r w:rsidR="00DB7257" w:rsidRPr="008C52BE">
        <w:rPr>
          <w:rFonts w:ascii="Aptos" w:hAnsi="Aptos" w:cs="Arial"/>
          <w:sz w:val="22"/>
        </w:rPr>
        <w:t xml:space="preserve"> </w:t>
      </w:r>
      <w:r w:rsidR="00C0333B" w:rsidRPr="008C52BE">
        <w:rPr>
          <w:rFonts w:ascii="Aptos" w:hAnsi="Aptos" w:cs="Arial"/>
          <w:sz w:val="22"/>
        </w:rPr>
        <w:t>pkt 1</w:t>
      </w:r>
      <w:r w:rsidR="008C1D80" w:rsidRPr="008C52BE">
        <w:rPr>
          <w:rFonts w:ascii="Aptos" w:hAnsi="Aptos" w:cs="Arial"/>
          <w:sz w:val="22"/>
        </w:rPr>
        <w:t xml:space="preserve"> w części dotyczącej wydatków Projektu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>, upoważnia się Ministra</w:t>
      </w:r>
      <w:r w:rsidR="0006792B" w:rsidRPr="008C52BE">
        <w:rPr>
          <w:rFonts w:ascii="Aptos" w:hAnsi="Aptos" w:cs="Arial"/>
          <w:sz w:val="22"/>
        </w:rPr>
        <w:t xml:space="preserve"> </w:t>
      </w:r>
      <w:r w:rsidR="001566DE" w:rsidRPr="008C52BE">
        <w:rPr>
          <w:rFonts w:ascii="Aptos" w:hAnsi="Aptos" w:cs="Arial"/>
          <w:sz w:val="22"/>
        </w:rPr>
        <w:t>właściwego ds.</w:t>
      </w:r>
      <w:r w:rsidR="00954D6A" w:rsidRPr="008C52BE">
        <w:rPr>
          <w:rFonts w:ascii="Aptos" w:hAnsi="Aptos" w:cs="Arial"/>
          <w:sz w:val="22"/>
        </w:rPr>
        <w:t xml:space="preserve"> </w:t>
      </w:r>
      <w:r w:rsidR="001566DE" w:rsidRPr="008C52BE">
        <w:rPr>
          <w:rFonts w:ascii="Aptos" w:hAnsi="Aptos" w:cs="Arial"/>
          <w:sz w:val="22"/>
        </w:rPr>
        <w:t>pracy</w:t>
      </w:r>
      <w:r w:rsidRPr="008C52BE">
        <w:rPr>
          <w:rFonts w:ascii="Aptos" w:hAnsi="Aptos" w:cs="Arial"/>
          <w:sz w:val="22"/>
        </w:rPr>
        <w:t xml:space="preserve"> do wystawiania zleceń płatności, o</w:t>
      </w:r>
      <w:r w:rsidR="008500C1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których mowa w art. 188 ust. 1 ustawy o</w:t>
      </w:r>
      <w:r w:rsidR="00CA6E0D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finansach publicznych, w celu dokonania refundacji wydatków na rzecz dysponenta Funduszu Pracy.</w:t>
      </w:r>
    </w:p>
    <w:p w14:paraId="19ECA191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</w:t>
      </w:r>
      <w:r w:rsidR="00F10042" w:rsidRPr="008C52BE">
        <w:rPr>
          <w:rFonts w:ascii="Aptos" w:hAnsi="Aptos" w:cs="Arial"/>
          <w:sz w:val="22"/>
        </w:rPr>
        <w:t>1</w:t>
      </w:r>
      <w:r w:rsidRPr="008C52BE">
        <w:rPr>
          <w:rFonts w:ascii="Aptos" w:hAnsi="Aptos" w:cs="Arial"/>
          <w:sz w:val="22"/>
        </w:rPr>
        <w:t>.</w:t>
      </w:r>
    </w:p>
    <w:p w14:paraId="25FF0275" w14:textId="73992D63" w:rsidR="0015077A" w:rsidRPr="008C52BE" w:rsidRDefault="00435B17" w:rsidP="00290705">
      <w:pPr>
        <w:numPr>
          <w:ilvl w:val="6"/>
          <w:numId w:val="50"/>
        </w:numPr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 może wystąpić do dysponenta Funduszu Pracy o zawieszenie przekazywania środków o dofinansowanie Projektu</w:t>
      </w:r>
      <w:r w:rsidR="001349E5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 xml:space="preserve"> w przypadku stwierdzenia</w:t>
      </w:r>
      <w:r w:rsidRPr="00777896">
        <w:rPr>
          <w:rFonts w:cs="Arial"/>
          <w:szCs w:val="24"/>
        </w:rPr>
        <w:t xml:space="preserve"> </w:t>
      </w:r>
      <w:r w:rsidRPr="008C52BE">
        <w:rPr>
          <w:rFonts w:ascii="Aptos" w:hAnsi="Aptos" w:cs="Arial"/>
          <w:sz w:val="22"/>
        </w:rPr>
        <w:t>nieprawidłowości w</w:t>
      </w:r>
      <w:r w:rsidR="00CA6E0D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jego realizacji, w szczególności w przypadku utrudniania kontroli realizacji </w:t>
      </w:r>
      <w:r w:rsidRPr="008C52BE">
        <w:rPr>
          <w:rFonts w:ascii="Aptos" w:hAnsi="Aptos" w:cs="Arial"/>
          <w:sz w:val="22"/>
        </w:rPr>
        <w:lastRenderedPageBreak/>
        <w:t>Projektu</w:t>
      </w:r>
      <w:r w:rsidR="0046646A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 xml:space="preserve">, dokumentowania realizacji Projektu </w:t>
      </w:r>
      <w:r w:rsidR="0046646A" w:rsidRPr="008C52BE">
        <w:rPr>
          <w:rFonts w:ascii="Aptos" w:hAnsi="Aptos" w:cs="Arial"/>
          <w:sz w:val="22"/>
        </w:rPr>
        <w:t>EFS</w:t>
      </w:r>
      <w:r w:rsidR="009B7141" w:rsidRPr="008C52BE">
        <w:rPr>
          <w:rFonts w:ascii="Aptos" w:hAnsi="Aptos" w:cs="Arial"/>
          <w:sz w:val="22"/>
        </w:rPr>
        <w:t>+</w:t>
      </w:r>
      <w:r w:rsidR="0046646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niezgodnie z</w:t>
      </w:r>
      <w:r w:rsidR="00F50E74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postanowieniami </w:t>
      </w:r>
      <w:r w:rsidR="001349E5" w:rsidRPr="008C52BE">
        <w:rPr>
          <w:rFonts w:ascii="Aptos" w:hAnsi="Aptos" w:cs="Arial"/>
          <w:sz w:val="22"/>
        </w:rPr>
        <w:t xml:space="preserve">niniejszej </w:t>
      </w:r>
      <w:r w:rsidR="00E42689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 xml:space="preserve">mowy </w:t>
      </w:r>
      <w:r w:rsidR="00B459F9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oraz na</w:t>
      </w:r>
      <w:r w:rsidR="00CA6E0D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wniosek instytucji </w:t>
      </w:r>
      <w:r w:rsidR="00C80B98" w:rsidRPr="008C52BE">
        <w:rPr>
          <w:rFonts w:ascii="Aptos" w:hAnsi="Aptos" w:cs="Arial"/>
          <w:sz w:val="22"/>
        </w:rPr>
        <w:t>kontrolujących</w:t>
      </w:r>
      <w:r w:rsidRPr="008C52BE">
        <w:rPr>
          <w:rFonts w:ascii="Aptos" w:hAnsi="Aptos" w:cs="Arial"/>
          <w:sz w:val="22"/>
        </w:rPr>
        <w:t>.</w:t>
      </w:r>
    </w:p>
    <w:p w14:paraId="430E009F" w14:textId="77777777" w:rsidR="0015077A" w:rsidRPr="008C52BE" w:rsidRDefault="00435B17" w:rsidP="00290705">
      <w:pPr>
        <w:numPr>
          <w:ilvl w:val="6"/>
          <w:numId w:val="50"/>
        </w:numPr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Zawieszenie płatności, o którym mowa w ust. 1, następuje wraz z pisemnym poinformowaniem Beneficjenta o przyczynach zawieszenia.</w:t>
      </w:r>
    </w:p>
    <w:p w14:paraId="0B3A9D7F" w14:textId="77777777" w:rsidR="00435B17" w:rsidRPr="008C52BE" w:rsidRDefault="00435B17" w:rsidP="00290705">
      <w:pPr>
        <w:numPr>
          <w:ilvl w:val="6"/>
          <w:numId w:val="50"/>
        </w:numPr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Uruchomienie płatności następuje na wniosek Instytucji Pośredniczącej niezwłocznie po usunięciu nieprawidłowości.</w:t>
      </w:r>
    </w:p>
    <w:p w14:paraId="62B8BA6C" w14:textId="77777777" w:rsidR="001D4CF7" w:rsidRPr="008C52BE" w:rsidRDefault="001D4CF7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>Nieprawidłowości i zwrot środków</w:t>
      </w:r>
    </w:p>
    <w:p w14:paraId="63D49E4B" w14:textId="77777777" w:rsidR="009D490C" w:rsidRPr="008C52BE" w:rsidRDefault="00055EEB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12</w:t>
      </w:r>
      <w:r w:rsidR="009D490C" w:rsidRPr="008C52BE">
        <w:rPr>
          <w:rFonts w:ascii="Aptos" w:hAnsi="Aptos" w:cs="Arial"/>
          <w:sz w:val="22"/>
        </w:rPr>
        <w:t>.</w:t>
      </w:r>
    </w:p>
    <w:p w14:paraId="6EC99403" w14:textId="77777777" w:rsidR="009D490C" w:rsidRPr="008C52BE" w:rsidRDefault="009D490C" w:rsidP="00290705">
      <w:pPr>
        <w:pStyle w:val="Akapitzlist"/>
        <w:numPr>
          <w:ilvl w:val="0"/>
          <w:numId w:val="53"/>
        </w:numPr>
        <w:spacing w:line="276" w:lineRule="auto"/>
        <w:ind w:left="567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Jeżeli na podstawie wniosków o płatność lub czynności kontrolnych uprawnionych organów zostanie stwierdzone, że dofinansowanie </w:t>
      </w:r>
      <w:r w:rsidR="009B77A9" w:rsidRPr="008C52BE">
        <w:rPr>
          <w:rFonts w:ascii="Aptos" w:hAnsi="Aptos" w:cs="Arial"/>
          <w:sz w:val="22"/>
          <w:szCs w:val="22"/>
        </w:rPr>
        <w:t xml:space="preserve">Projektu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="009B77A9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jest:</w:t>
      </w:r>
    </w:p>
    <w:p w14:paraId="46401F17" w14:textId="77777777" w:rsidR="0015077A" w:rsidRPr="008C52BE" w:rsidRDefault="009D490C" w:rsidP="00290705">
      <w:pPr>
        <w:pStyle w:val="Akapitzlist"/>
        <w:numPr>
          <w:ilvl w:val="0"/>
          <w:numId w:val="54"/>
        </w:numPr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wykorzystane niezgodnie z przeznaczeniem</w:t>
      </w:r>
      <w:r w:rsidR="000A1653" w:rsidRPr="008C52BE">
        <w:rPr>
          <w:rFonts w:ascii="Aptos" w:hAnsi="Aptos" w:cs="Arial"/>
          <w:sz w:val="22"/>
          <w:szCs w:val="22"/>
        </w:rPr>
        <w:t>;</w:t>
      </w:r>
    </w:p>
    <w:p w14:paraId="24F593B1" w14:textId="77777777" w:rsidR="0015077A" w:rsidRPr="008C52BE" w:rsidRDefault="009D490C" w:rsidP="00290705">
      <w:pPr>
        <w:pStyle w:val="Akapitzlist"/>
        <w:numPr>
          <w:ilvl w:val="0"/>
          <w:numId w:val="54"/>
        </w:numPr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wykorzystane z naruszeniem procedur, o których mowa w art. 184 ustawy o finansach publicznych</w:t>
      </w:r>
      <w:r w:rsidR="000A1653" w:rsidRPr="008C52BE">
        <w:rPr>
          <w:rFonts w:ascii="Aptos" w:hAnsi="Aptos" w:cs="Arial"/>
          <w:sz w:val="22"/>
          <w:szCs w:val="22"/>
        </w:rPr>
        <w:t>;</w:t>
      </w:r>
    </w:p>
    <w:p w14:paraId="7C2FBB13" w14:textId="77777777" w:rsidR="009D490C" w:rsidRPr="008C52BE" w:rsidRDefault="009D490C" w:rsidP="00290705">
      <w:pPr>
        <w:pStyle w:val="Akapitzlist"/>
        <w:numPr>
          <w:ilvl w:val="0"/>
          <w:numId w:val="54"/>
        </w:numPr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pobrane nienależnie lub w nadmiernej wysokości</w:t>
      </w:r>
      <w:r w:rsidR="00F25331" w:rsidRPr="008C52BE">
        <w:rPr>
          <w:rFonts w:ascii="Aptos" w:hAnsi="Aptos" w:cs="Arial"/>
          <w:sz w:val="22"/>
          <w:szCs w:val="22"/>
        </w:rPr>
        <w:t>;</w:t>
      </w:r>
    </w:p>
    <w:p w14:paraId="4E28B692" w14:textId="01B773F5" w:rsidR="002A187F" w:rsidRDefault="005A37BE" w:rsidP="00290705">
      <w:pPr>
        <w:pStyle w:val="Akapitzlist"/>
        <w:spacing w:line="276" w:lineRule="auto"/>
        <w:ind w:left="567" w:firstLine="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Instytucja Pośrednicząca wzywa </w:t>
      </w:r>
      <w:r w:rsidR="009D490C" w:rsidRPr="008C52BE">
        <w:rPr>
          <w:rFonts w:ascii="Aptos" w:hAnsi="Aptos" w:cs="Arial"/>
          <w:sz w:val="22"/>
          <w:szCs w:val="22"/>
        </w:rPr>
        <w:t>Beneficjent</w:t>
      </w:r>
      <w:r w:rsidRPr="008C52BE">
        <w:rPr>
          <w:rFonts w:ascii="Aptos" w:hAnsi="Aptos" w:cs="Arial"/>
          <w:sz w:val="22"/>
          <w:szCs w:val="22"/>
        </w:rPr>
        <w:t>a</w:t>
      </w:r>
      <w:r w:rsidR="009D490C" w:rsidRPr="008C52BE">
        <w:rPr>
          <w:rFonts w:ascii="Aptos" w:hAnsi="Aptos" w:cs="Arial"/>
          <w:sz w:val="22"/>
          <w:szCs w:val="22"/>
        </w:rPr>
        <w:t xml:space="preserve"> do zwrotu całości lub części dofinansowania </w:t>
      </w:r>
      <w:r w:rsidR="00290705">
        <w:rPr>
          <w:rFonts w:ascii="Aptos" w:hAnsi="Aptos" w:cs="Arial"/>
          <w:sz w:val="22"/>
          <w:szCs w:val="22"/>
        </w:rPr>
        <w:br/>
      </w:r>
      <w:r w:rsidR="009D490C" w:rsidRPr="008C52BE">
        <w:rPr>
          <w:rFonts w:ascii="Aptos" w:hAnsi="Aptos" w:cs="Arial"/>
          <w:sz w:val="22"/>
          <w:szCs w:val="22"/>
        </w:rPr>
        <w:t>wraz z</w:t>
      </w:r>
      <w:r w:rsidR="008500C1">
        <w:rPr>
          <w:rFonts w:ascii="Aptos" w:hAnsi="Aptos" w:cs="Arial"/>
          <w:sz w:val="22"/>
          <w:szCs w:val="22"/>
        </w:rPr>
        <w:t> </w:t>
      </w:r>
      <w:r w:rsidR="009D490C" w:rsidRPr="008C52BE">
        <w:rPr>
          <w:rFonts w:ascii="Aptos" w:hAnsi="Aptos" w:cs="Arial"/>
          <w:sz w:val="22"/>
          <w:szCs w:val="22"/>
        </w:rPr>
        <w:t>odsetkami w wysokości określonej jak dla zaległości podatkowych</w:t>
      </w:r>
      <w:r w:rsidRPr="008C52BE">
        <w:rPr>
          <w:rFonts w:ascii="Aptos" w:hAnsi="Aptos" w:cs="Arial"/>
          <w:sz w:val="22"/>
          <w:szCs w:val="22"/>
        </w:rPr>
        <w:t xml:space="preserve"> liczonymi od dnia przekazania</w:t>
      </w:r>
      <w:r w:rsidR="009D535F" w:rsidRPr="008C52BE">
        <w:rPr>
          <w:rFonts w:ascii="Aptos" w:hAnsi="Aptos" w:cs="Arial"/>
          <w:sz w:val="22"/>
          <w:szCs w:val="22"/>
        </w:rPr>
        <w:t xml:space="preserve"> Beneficjentowi </w:t>
      </w:r>
      <w:r w:rsidRPr="008C52BE">
        <w:rPr>
          <w:rFonts w:ascii="Aptos" w:hAnsi="Aptos" w:cs="Arial"/>
          <w:sz w:val="22"/>
          <w:szCs w:val="22"/>
        </w:rPr>
        <w:t>środków.</w:t>
      </w:r>
      <w:r w:rsidR="005516BD" w:rsidRPr="008C52BE">
        <w:rPr>
          <w:rFonts w:ascii="Aptos" w:hAnsi="Aptos" w:cs="Arial"/>
          <w:sz w:val="22"/>
          <w:szCs w:val="22"/>
        </w:rPr>
        <w:t xml:space="preserve"> Z zastrzeżeniem, iż w przypadku</w:t>
      </w:r>
      <w:r w:rsidR="0086357F" w:rsidRPr="008C52BE">
        <w:rPr>
          <w:rFonts w:ascii="Aptos" w:hAnsi="Aptos" w:cs="Arial"/>
          <w:sz w:val="22"/>
          <w:szCs w:val="22"/>
        </w:rPr>
        <w:t>,</w:t>
      </w:r>
      <w:r w:rsidR="005516BD" w:rsidRPr="008C52BE">
        <w:rPr>
          <w:rFonts w:ascii="Aptos" w:hAnsi="Aptos" w:cs="Arial"/>
          <w:sz w:val="22"/>
          <w:szCs w:val="22"/>
        </w:rPr>
        <w:t xml:space="preserve"> gdy mamy </w:t>
      </w:r>
      <w:r w:rsidR="006B6E37" w:rsidRPr="008C52BE">
        <w:rPr>
          <w:rFonts w:ascii="Aptos" w:hAnsi="Aptos" w:cs="Arial"/>
          <w:sz w:val="22"/>
          <w:szCs w:val="22"/>
        </w:rPr>
        <w:t>do czynienia</w:t>
      </w:r>
      <w:r w:rsidR="005516BD" w:rsidRPr="008C52BE">
        <w:rPr>
          <w:rFonts w:ascii="Aptos" w:hAnsi="Aptos" w:cs="Arial"/>
          <w:sz w:val="22"/>
          <w:szCs w:val="22"/>
        </w:rPr>
        <w:t xml:space="preserve"> </w:t>
      </w:r>
      <w:r w:rsidR="00290705">
        <w:rPr>
          <w:rFonts w:ascii="Aptos" w:hAnsi="Aptos" w:cs="Arial"/>
          <w:sz w:val="22"/>
          <w:szCs w:val="22"/>
        </w:rPr>
        <w:br/>
      </w:r>
      <w:r w:rsidR="005516BD" w:rsidRPr="008C52BE">
        <w:rPr>
          <w:rFonts w:ascii="Aptos" w:hAnsi="Aptos" w:cs="Arial"/>
          <w:sz w:val="22"/>
          <w:szCs w:val="22"/>
        </w:rPr>
        <w:t>ze środkami nieprawidłowo wydatkowan</w:t>
      </w:r>
      <w:r w:rsidR="006B6E37" w:rsidRPr="008C52BE">
        <w:rPr>
          <w:rFonts w:ascii="Aptos" w:hAnsi="Aptos" w:cs="Arial"/>
          <w:sz w:val="22"/>
          <w:szCs w:val="22"/>
        </w:rPr>
        <w:t>ymi</w:t>
      </w:r>
      <w:r w:rsidR="005516BD" w:rsidRPr="008C52BE">
        <w:rPr>
          <w:rFonts w:ascii="Aptos" w:hAnsi="Aptos" w:cs="Arial"/>
          <w:sz w:val="22"/>
          <w:szCs w:val="22"/>
        </w:rPr>
        <w:t xml:space="preserve"> </w:t>
      </w:r>
      <w:r w:rsidR="002A187F" w:rsidRPr="008C52BE">
        <w:rPr>
          <w:rFonts w:ascii="Aptos" w:hAnsi="Aptos" w:cs="Arial"/>
          <w:sz w:val="22"/>
          <w:szCs w:val="22"/>
        </w:rPr>
        <w:t>niezgodnie z prawem unijnym lub prawem krajowym,</w:t>
      </w:r>
      <w:r w:rsidR="00003B8A" w:rsidRPr="008C52BE">
        <w:rPr>
          <w:rFonts w:ascii="Aptos" w:hAnsi="Aptos" w:cs="Arial"/>
          <w:sz w:val="22"/>
          <w:szCs w:val="22"/>
        </w:rPr>
        <w:t xml:space="preserve"> </w:t>
      </w:r>
      <w:r w:rsidR="002A187F" w:rsidRPr="008C52BE">
        <w:rPr>
          <w:rFonts w:ascii="Aptos" w:hAnsi="Aptos" w:cs="Arial"/>
          <w:sz w:val="22"/>
          <w:szCs w:val="22"/>
        </w:rPr>
        <w:t xml:space="preserve">w szczególności niezgodnie z ustawą </w:t>
      </w:r>
      <w:r w:rsidR="002A187F" w:rsidRPr="00B411A0">
        <w:rPr>
          <w:rFonts w:ascii="Aptos" w:hAnsi="Aptos" w:cs="Arial"/>
          <w:bCs/>
          <w:sz w:val="22"/>
          <w:szCs w:val="22"/>
        </w:rPr>
        <w:t>o</w:t>
      </w:r>
      <w:r w:rsidR="00C4515A" w:rsidRPr="00B411A0">
        <w:rPr>
          <w:rFonts w:ascii="Aptos" w:hAnsi="Aptos" w:cs="Arial"/>
          <w:bCs/>
          <w:sz w:val="22"/>
          <w:szCs w:val="22"/>
        </w:rPr>
        <w:t xml:space="preserve"> rynku pracy i służbach zatrudnienia</w:t>
      </w:r>
      <w:r w:rsidR="002A187F" w:rsidRPr="008C52BE">
        <w:rPr>
          <w:rFonts w:ascii="Aptos" w:hAnsi="Aptos" w:cs="Arial"/>
          <w:sz w:val="22"/>
          <w:szCs w:val="22"/>
        </w:rPr>
        <w:t xml:space="preserve">, podlegają zwrotowi zgodnie z art. 207 ustawy o finansach publicznych, przy czym zwrot pochodzi ze środków budżetu jednostki samorządu terytorialnego. </w:t>
      </w:r>
    </w:p>
    <w:p w14:paraId="0AF0E3D2" w14:textId="06E3A44A" w:rsidR="005516BD" w:rsidRPr="008C52BE" w:rsidRDefault="002A187F" w:rsidP="00290705">
      <w:pPr>
        <w:pStyle w:val="Akapitzlist"/>
        <w:numPr>
          <w:ilvl w:val="0"/>
          <w:numId w:val="53"/>
        </w:numPr>
        <w:spacing w:line="276" w:lineRule="auto"/>
        <w:ind w:left="567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W przypadku nieprawidłowo wydatkowanych środków</w:t>
      </w:r>
      <w:r w:rsidR="005E08EB" w:rsidRPr="008C52BE">
        <w:rPr>
          <w:rFonts w:ascii="Aptos" w:hAnsi="Aptos" w:cs="Arial"/>
          <w:sz w:val="22"/>
          <w:szCs w:val="22"/>
        </w:rPr>
        <w:t xml:space="preserve"> </w:t>
      </w:r>
      <w:r w:rsidR="0081055A" w:rsidRPr="008C52BE">
        <w:rPr>
          <w:rFonts w:ascii="Aptos" w:hAnsi="Aptos" w:cs="Arial"/>
          <w:sz w:val="22"/>
          <w:szCs w:val="22"/>
        </w:rPr>
        <w:t xml:space="preserve">Funduszu Pracy </w:t>
      </w:r>
      <w:r w:rsidR="005E08EB" w:rsidRPr="008C52BE">
        <w:rPr>
          <w:rFonts w:ascii="Aptos" w:hAnsi="Aptos" w:cs="Arial"/>
          <w:sz w:val="22"/>
          <w:szCs w:val="22"/>
        </w:rPr>
        <w:t xml:space="preserve">w ramach Projektu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="0081055A" w:rsidRPr="008C52BE">
        <w:rPr>
          <w:rFonts w:ascii="Aptos" w:hAnsi="Aptos" w:cs="Arial"/>
          <w:sz w:val="22"/>
          <w:szCs w:val="22"/>
        </w:rPr>
        <w:t xml:space="preserve"> zastosowanie mają przepisy </w:t>
      </w:r>
      <w:r w:rsidR="0081055A" w:rsidRPr="00B411A0">
        <w:rPr>
          <w:rFonts w:ascii="Aptos" w:hAnsi="Aptos" w:cs="Arial"/>
          <w:bCs/>
          <w:sz w:val="22"/>
          <w:szCs w:val="22"/>
        </w:rPr>
        <w:t xml:space="preserve">ustawy o </w:t>
      </w:r>
      <w:r w:rsidR="00125DF1" w:rsidRPr="00B411A0">
        <w:rPr>
          <w:rFonts w:ascii="Aptos" w:hAnsi="Aptos" w:cs="Arial"/>
          <w:bCs/>
          <w:sz w:val="22"/>
          <w:szCs w:val="22"/>
        </w:rPr>
        <w:t>rynku pracy i służbach zatrudnienia</w:t>
      </w:r>
      <w:r w:rsidR="0081055A" w:rsidRPr="00B411A0">
        <w:rPr>
          <w:rFonts w:ascii="Aptos" w:hAnsi="Aptos" w:cs="Arial"/>
          <w:sz w:val="22"/>
          <w:szCs w:val="22"/>
        </w:rPr>
        <w:t xml:space="preserve"> </w:t>
      </w:r>
      <w:r w:rsidR="0081055A" w:rsidRPr="008C52BE">
        <w:rPr>
          <w:rFonts w:ascii="Aptos" w:hAnsi="Aptos" w:cs="Arial"/>
          <w:sz w:val="22"/>
          <w:szCs w:val="22"/>
        </w:rPr>
        <w:t xml:space="preserve">oraz akty wykonawcze </w:t>
      </w:r>
      <w:r w:rsidR="00823DA4">
        <w:rPr>
          <w:rFonts w:ascii="Aptos" w:hAnsi="Aptos" w:cs="Arial"/>
          <w:sz w:val="22"/>
          <w:szCs w:val="22"/>
        </w:rPr>
        <w:br/>
      </w:r>
      <w:r w:rsidR="0081055A" w:rsidRPr="008C52BE">
        <w:rPr>
          <w:rFonts w:ascii="Aptos" w:hAnsi="Aptos" w:cs="Arial"/>
          <w:sz w:val="22"/>
          <w:szCs w:val="22"/>
        </w:rPr>
        <w:t>do tej ustawy.</w:t>
      </w:r>
    </w:p>
    <w:p w14:paraId="5660AE87" w14:textId="21DABD5E" w:rsidR="008553B8" w:rsidRPr="008C52BE" w:rsidRDefault="009D490C" w:rsidP="00290705">
      <w:pPr>
        <w:pStyle w:val="Akapitzlist"/>
        <w:numPr>
          <w:ilvl w:val="0"/>
          <w:numId w:val="53"/>
        </w:numPr>
        <w:spacing w:line="276" w:lineRule="auto"/>
        <w:ind w:left="567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Beneficjent zwr</w:t>
      </w:r>
      <w:r w:rsidR="00730861" w:rsidRPr="008C52BE">
        <w:rPr>
          <w:rFonts w:ascii="Aptos" w:hAnsi="Aptos" w:cs="Arial"/>
          <w:sz w:val="22"/>
          <w:szCs w:val="22"/>
        </w:rPr>
        <w:t>aca</w:t>
      </w:r>
      <w:r w:rsidR="00780241" w:rsidRPr="008C52BE">
        <w:rPr>
          <w:rFonts w:ascii="Aptos" w:hAnsi="Aptos" w:cs="Arial"/>
          <w:sz w:val="22"/>
          <w:szCs w:val="22"/>
        </w:rPr>
        <w:t xml:space="preserve"> środk</w:t>
      </w:r>
      <w:r w:rsidR="00730861" w:rsidRPr="008C52BE">
        <w:rPr>
          <w:rFonts w:ascii="Aptos" w:hAnsi="Aptos" w:cs="Arial"/>
          <w:sz w:val="22"/>
          <w:szCs w:val="22"/>
        </w:rPr>
        <w:t>i</w:t>
      </w:r>
      <w:r w:rsidRPr="008C52BE">
        <w:rPr>
          <w:rFonts w:ascii="Aptos" w:hAnsi="Aptos" w:cs="Arial"/>
          <w:sz w:val="22"/>
          <w:szCs w:val="22"/>
        </w:rPr>
        <w:t>, o który</w:t>
      </w:r>
      <w:r w:rsidR="00500E32" w:rsidRPr="008C52BE">
        <w:rPr>
          <w:rFonts w:ascii="Aptos" w:hAnsi="Aptos" w:cs="Arial"/>
          <w:sz w:val="22"/>
          <w:szCs w:val="22"/>
        </w:rPr>
        <w:t>ch</w:t>
      </w:r>
      <w:r w:rsidRPr="008C52BE">
        <w:rPr>
          <w:rFonts w:ascii="Aptos" w:hAnsi="Aptos" w:cs="Arial"/>
          <w:sz w:val="22"/>
          <w:szCs w:val="22"/>
        </w:rPr>
        <w:t xml:space="preserve"> mowa w ust. 1, wraz z odsetkami, na pisemne wezwanie Instytucji Pośredniczącej, w terminie 14 dni kalendarzowych od dnia doręczenia wezwania </w:t>
      </w:r>
      <w:r w:rsidR="00290705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do zapłaty na rachun</w:t>
      </w:r>
      <w:r w:rsidR="00F128BD" w:rsidRPr="008C52BE">
        <w:rPr>
          <w:rFonts w:ascii="Aptos" w:hAnsi="Aptos" w:cs="Arial"/>
          <w:sz w:val="22"/>
          <w:szCs w:val="22"/>
        </w:rPr>
        <w:t>e</w:t>
      </w:r>
      <w:r w:rsidRPr="008C52BE">
        <w:rPr>
          <w:rFonts w:ascii="Aptos" w:hAnsi="Aptos" w:cs="Arial"/>
          <w:sz w:val="22"/>
          <w:szCs w:val="22"/>
        </w:rPr>
        <w:t>k bankow</w:t>
      </w:r>
      <w:r w:rsidR="00F128BD" w:rsidRPr="008C52BE">
        <w:rPr>
          <w:rFonts w:ascii="Aptos" w:hAnsi="Aptos" w:cs="Arial"/>
          <w:sz w:val="22"/>
          <w:szCs w:val="22"/>
        </w:rPr>
        <w:t>y</w:t>
      </w:r>
      <w:r w:rsidR="002E028F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wskazan</w:t>
      </w:r>
      <w:r w:rsidR="00F128BD" w:rsidRPr="008C52BE">
        <w:rPr>
          <w:rFonts w:ascii="Aptos" w:hAnsi="Aptos" w:cs="Arial"/>
          <w:sz w:val="22"/>
          <w:szCs w:val="22"/>
        </w:rPr>
        <w:t>y</w:t>
      </w:r>
      <w:r w:rsidRPr="008C52BE">
        <w:rPr>
          <w:rFonts w:ascii="Aptos" w:hAnsi="Aptos" w:cs="Arial"/>
          <w:sz w:val="22"/>
          <w:szCs w:val="22"/>
        </w:rPr>
        <w:t xml:space="preserve"> przez </w:t>
      </w:r>
      <w:r w:rsidR="00EF202B" w:rsidRPr="008C52BE">
        <w:rPr>
          <w:rFonts w:ascii="Aptos" w:hAnsi="Aptos" w:cs="Arial"/>
          <w:sz w:val="22"/>
          <w:szCs w:val="22"/>
        </w:rPr>
        <w:t>Instytucję Pośredniczącą</w:t>
      </w:r>
      <w:r w:rsidR="00775975" w:rsidRPr="008C52BE">
        <w:rPr>
          <w:rFonts w:ascii="Aptos" w:hAnsi="Aptos" w:cs="Arial"/>
          <w:sz w:val="22"/>
          <w:szCs w:val="22"/>
        </w:rPr>
        <w:t>.</w:t>
      </w:r>
      <w:r w:rsidR="00D91F73" w:rsidRPr="008C52BE">
        <w:rPr>
          <w:rFonts w:ascii="Aptos" w:hAnsi="Aptos" w:cs="Arial"/>
          <w:sz w:val="22"/>
          <w:szCs w:val="22"/>
        </w:rPr>
        <w:t xml:space="preserve"> </w:t>
      </w:r>
    </w:p>
    <w:p w14:paraId="56145692" w14:textId="77777777" w:rsidR="008553B8" w:rsidRPr="008C52BE" w:rsidRDefault="009C73D4" w:rsidP="00290705">
      <w:pPr>
        <w:pStyle w:val="Akapitzlist"/>
        <w:numPr>
          <w:ilvl w:val="0"/>
          <w:numId w:val="53"/>
        </w:numPr>
        <w:spacing w:line="276" w:lineRule="auto"/>
        <w:ind w:left="567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Beneficjent dokonuje opisu przelewu zwracanych środków</w:t>
      </w:r>
      <w:r w:rsidR="00F13060" w:rsidRPr="008C52BE">
        <w:rPr>
          <w:rFonts w:ascii="Aptos" w:hAnsi="Aptos" w:cs="Arial"/>
          <w:sz w:val="22"/>
          <w:szCs w:val="22"/>
        </w:rPr>
        <w:t xml:space="preserve"> zgodnie z </w:t>
      </w:r>
      <w:r w:rsidR="005F0C71" w:rsidRPr="008C52BE">
        <w:rPr>
          <w:rFonts w:ascii="Aptos" w:hAnsi="Aptos" w:cs="Arial"/>
          <w:sz w:val="22"/>
          <w:szCs w:val="22"/>
        </w:rPr>
        <w:t>zaleceniami Instytucji Pośredniczącej.</w:t>
      </w:r>
    </w:p>
    <w:p w14:paraId="6549FD99" w14:textId="6DAB0F4F" w:rsidR="008553B8" w:rsidRPr="008C52BE" w:rsidRDefault="005D23CB" w:rsidP="00290705">
      <w:pPr>
        <w:pStyle w:val="Akapitzlist"/>
        <w:numPr>
          <w:ilvl w:val="0"/>
          <w:numId w:val="53"/>
        </w:numPr>
        <w:spacing w:line="276" w:lineRule="auto"/>
        <w:ind w:left="567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 przypadku niedokonania </w:t>
      </w:r>
      <w:r w:rsidR="00544EDA" w:rsidRPr="008C52BE">
        <w:rPr>
          <w:rFonts w:ascii="Aptos" w:hAnsi="Aptos" w:cs="Arial"/>
          <w:sz w:val="22"/>
          <w:szCs w:val="22"/>
        </w:rPr>
        <w:t xml:space="preserve">przez Beneficjenta </w:t>
      </w:r>
      <w:r w:rsidRPr="008C52BE">
        <w:rPr>
          <w:rFonts w:ascii="Aptos" w:hAnsi="Aptos" w:cs="Arial"/>
          <w:sz w:val="22"/>
          <w:szCs w:val="22"/>
        </w:rPr>
        <w:t xml:space="preserve">zwrotu środków </w:t>
      </w:r>
      <w:r w:rsidR="005E0503" w:rsidRPr="008C52BE">
        <w:rPr>
          <w:rFonts w:ascii="Aptos" w:hAnsi="Aptos" w:cs="Arial"/>
          <w:sz w:val="22"/>
          <w:szCs w:val="22"/>
        </w:rPr>
        <w:t xml:space="preserve">zgodnie z ust. </w:t>
      </w:r>
      <w:r w:rsidR="00F91CDE" w:rsidRPr="008C52BE">
        <w:rPr>
          <w:rFonts w:ascii="Aptos" w:hAnsi="Aptos" w:cs="Arial"/>
          <w:sz w:val="22"/>
          <w:szCs w:val="22"/>
        </w:rPr>
        <w:t>3</w:t>
      </w:r>
      <w:r w:rsidR="00727B81" w:rsidRPr="008C52BE">
        <w:rPr>
          <w:rFonts w:ascii="Aptos" w:hAnsi="Aptos" w:cs="Arial"/>
          <w:sz w:val="22"/>
          <w:szCs w:val="22"/>
        </w:rPr>
        <w:t>,</w:t>
      </w:r>
      <w:r w:rsidRPr="008C52BE">
        <w:rPr>
          <w:rFonts w:ascii="Aptos" w:hAnsi="Aptos" w:cs="Arial"/>
          <w:sz w:val="22"/>
          <w:szCs w:val="22"/>
        </w:rPr>
        <w:t xml:space="preserve"> Instytucja Pośrednicząca, po przeprowadzeniu postępowania określonego przepisami ustawy </w:t>
      </w:r>
      <w:r w:rsidR="00290705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z dnia</w:t>
      </w:r>
      <w:r w:rsidR="00003B8A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 xml:space="preserve">14 czerwca 1960 r. </w:t>
      </w:r>
      <w:r w:rsidR="00663B7D" w:rsidRPr="008C52BE">
        <w:rPr>
          <w:rFonts w:ascii="Aptos" w:hAnsi="Aptos" w:cs="Arial"/>
          <w:sz w:val="22"/>
          <w:szCs w:val="22"/>
        </w:rPr>
        <w:t xml:space="preserve">- </w:t>
      </w:r>
      <w:r w:rsidRPr="008C52BE">
        <w:rPr>
          <w:rFonts w:ascii="Aptos" w:hAnsi="Aptos" w:cs="Arial"/>
          <w:sz w:val="22"/>
          <w:szCs w:val="22"/>
        </w:rPr>
        <w:t>Kodeks postępowania administracyjnego</w:t>
      </w:r>
      <w:r w:rsidR="00A022A2" w:rsidRPr="008C52BE">
        <w:rPr>
          <w:rFonts w:ascii="Aptos" w:hAnsi="Aptos" w:cs="Arial"/>
          <w:sz w:val="22"/>
          <w:szCs w:val="22"/>
        </w:rPr>
        <w:t xml:space="preserve"> (Dz. U. z</w:t>
      </w:r>
      <w:r w:rsidR="000A1DBB" w:rsidRPr="008C52BE">
        <w:rPr>
          <w:rFonts w:ascii="Aptos" w:hAnsi="Aptos" w:cs="Arial"/>
          <w:sz w:val="22"/>
          <w:szCs w:val="22"/>
        </w:rPr>
        <w:t> </w:t>
      </w:r>
      <w:r w:rsidR="00DC4B27">
        <w:rPr>
          <w:rFonts w:ascii="Aptos" w:hAnsi="Aptos" w:cs="Arial"/>
          <w:sz w:val="22"/>
          <w:szCs w:val="22"/>
        </w:rPr>
        <w:t>2025 r. poz.</w:t>
      </w:r>
      <w:r w:rsidR="00E95C70">
        <w:rPr>
          <w:rFonts w:ascii="Aptos" w:hAnsi="Aptos" w:cs="Arial"/>
          <w:sz w:val="22"/>
          <w:szCs w:val="22"/>
        </w:rPr>
        <w:t xml:space="preserve"> </w:t>
      </w:r>
      <w:r w:rsidR="00DC4B27">
        <w:rPr>
          <w:rFonts w:ascii="Aptos" w:hAnsi="Aptos" w:cs="Arial"/>
          <w:sz w:val="22"/>
          <w:szCs w:val="22"/>
        </w:rPr>
        <w:t>1691</w:t>
      </w:r>
      <w:r w:rsidR="002C5C41" w:rsidRPr="008C52BE">
        <w:rPr>
          <w:rFonts w:ascii="Aptos" w:hAnsi="Aptos" w:cs="Arial"/>
          <w:sz w:val="22"/>
          <w:szCs w:val="22"/>
        </w:rPr>
        <w:t>)</w:t>
      </w:r>
      <w:r w:rsidRPr="008C52BE">
        <w:rPr>
          <w:rFonts w:ascii="Aptos" w:hAnsi="Aptos" w:cs="Arial"/>
          <w:sz w:val="22"/>
          <w:szCs w:val="22"/>
        </w:rPr>
        <w:t>, wydaje decyzję, o której mowa w art. 207 ust. 9 ustawy o finansach publicznych.</w:t>
      </w:r>
      <w:r w:rsidR="00211D29" w:rsidRPr="008C52BE">
        <w:rPr>
          <w:rFonts w:ascii="Aptos" w:hAnsi="Aptos" w:cs="Arial"/>
          <w:sz w:val="22"/>
          <w:szCs w:val="22"/>
        </w:rPr>
        <w:t xml:space="preserve"> Od ww. decyzji Beneficjentowi przysługuje odwołanie do Instytucji Zarządzającej.</w:t>
      </w:r>
    </w:p>
    <w:p w14:paraId="6292B943" w14:textId="3AB2AF0C" w:rsidR="008553B8" w:rsidRPr="008C52BE" w:rsidRDefault="00211D29" w:rsidP="00290705">
      <w:pPr>
        <w:pStyle w:val="Akapitzlist"/>
        <w:numPr>
          <w:ilvl w:val="0"/>
          <w:numId w:val="53"/>
        </w:numPr>
        <w:spacing w:line="276" w:lineRule="auto"/>
        <w:ind w:left="567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Decyzji, o której mowa w ust. </w:t>
      </w:r>
      <w:r w:rsidR="008500C1">
        <w:rPr>
          <w:rFonts w:ascii="Aptos" w:hAnsi="Aptos" w:cs="Arial"/>
          <w:sz w:val="22"/>
          <w:szCs w:val="22"/>
        </w:rPr>
        <w:t>5</w:t>
      </w:r>
      <w:r w:rsidR="001E6817" w:rsidRPr="008C52BE">
        <w:rPr>
          <w:rFonts w:ascii="Aptos" w:hAnsi="Aptos" w:cs="Arial"/>
          <w:sz w:val="22"/>
          <w:szCs w:val="22"/>
        </w:rPr>
        <w:t>,</w:t>
      </w:r>
      <w:r w:rsidRPr="008C52BE">
        <w:rPr>
          <w:rFonts w:ascii="Aptos" w:hAnsi="Aptos" w:cs="Arial"/>
          <w:sz w:val="22"/>
          <w:szCs w:val="22"/>
        </w:rPr>
        <w:t xml:space="preserve"> nie wydaje się, jeżeli Beneficjent dokonał zwrotu środków przed </w:t>
      </w:r>
      <w:r w:rsidR="00290705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jej wydaniem.</w:t>
      </w:r>
    </w:p>
    <w:p w14:paraId="31DA21A6" w14:textId="77777777" w:rsidR="00862B63" w:rsidRPr="008C52BE" w:rsidRDefault="009D490C" w:rsidP="00290705">
      <w:pPr>
        <w:pStyle w:val="Akapitzlist"/>
        <w:numPr>
          <w:ilvl w:val="0"/>
          <w:numId w:val="53"/>
        </w:numPr>
        <w:spacing w:line="276" w:lineRule="auto"/>
        <w:ind w:left="567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Beneficjent zobowiązuje się do ponoszenia udokumentowanych kosztów podejmowanych wobec niego działań windykacyjnych</w:t>
      </w:r>
      <w:r w:rsidR="00A035A3" w:rsidRPr="008C52BE">
        <w:rPr>
          <w:rFonts w:ascii="Aptos" w:hAnsi="Aptos" w:cs="Arial"/>
          <w:sz w:val="22"/>
          <w:szCs w:val="22"/>
        </w:rPr>
        <w:t>, o ile nie narusza to przepisów prawa powszechnego</w:t>
      </w:r>
      <w:r w:rsidRPr="008C52BE">
        <w:rPr>
          <w:rFonts w:ascii="Aptos" w:hAnsi="Aptos" w:cs="Arial"/>
          <w:sz w:val="22"/>
          <w:szCs w:val="22"/>
        </w:rPr>
        <w:t>.</w:t>
      </w:r>
    </w:p>
    <w:p w14:paraId="18499CC6" w14:textId="71A0448F" w:rsidR="0028597E" w:rsidRPr="008C52BE" w:rsidRDefault="0028597E" w:rsidP="00290705">
      <w:pPr>
        <w:pStyle w:val="Akapitzlist"/>
        <w:numPr>
          <w:ilvl w:val="0"/>
          <w:numId w:val="53"/>
        </w:numPr>
        <w:spacing w:line="276" w:lineRule="auto"/>
        <w:ind w:left="567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Po zakończeniu realizacji projektu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Pr="008C52BE">
        <w:rPr>
          <w:rFonts w:ascii="Aptos" w:hAnsi="Aptos" w:cs="Arial"/>
          <w:sz w:val="22"/>
          <w:szCs w:val="22"/>
        </w:rPr>
        <w:t xml:space="preserve">, Beneficjent zobowiązuje się do niezwłocznego, jednak </w:t>
      </w:r>
      <w:r w:rsidR="00290705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nie później niż w terminie 15 dni kalendarzowych od</w:t>
      </w:r>
      <w:r w:rsidR="00D01114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</w:rPr>
        <w:t>daty otrzymania zwrotu od uczestnika projektu</w:t>
      </w:r>
      <w:r w:rsidR="005B1BEB">
        <w:rPr>
          <w:rFonts w:ascii="Aptos" w:hAnsi="Aptos" w:cs="Arial"/>
          <w:sz w:val="22"/>
        </w:rPr>
        <w:t xml:space="preserve"> lub od </w:t>
      </w:r>
      <w:r w:rsidR="00D01114">
        <w:rPr>
          <w:rFonts w:ascii="Aptos" w:hAnsi="Aptos" w:cs="Arial"/>
          <w:sz w:val="22"/>
        </w:rPr>
        <w:t>d</w:t>
      </w:r>
      <w:r w:rsidR="005B1BEB">
        <w:rPr>
          <w:rFonts w:ascii="Aptos" w:hAnsi="Aptos" w:cs="Arial"/>
          <w:sz w:val="22"/>
        </w:rPr>
        <w:t xml:space="preserve">aty </w:t>
      </w:r>
      <w:bookmarkStart w:id="12" w:name="_Hlk203031849"/>
      <w:r w:rsidR="00FF439B">
        <w:rPr>
          <w:rFonts w:ascii="Aptos" w:hAnsi="Aptos" w:cs="Arial"/>
          <w:sz w:val="22"/>
        </w:rPr>
        <w:t>we</w:t>
      </w:r>
      <w:r w:rsidR="008D4758">
        <w:rPr>
          <w:rFonts w:ascii="Aptos" w:hAnsi="Aptos" w:cs="Arial"/>
          <w:sz w:val="22"/>
        </w:rPr>
        <w:t>zwania do zwrotu środków</w:t>
      </w:r>
      <w:r w:rsidR="00D01114">
        <w:rPr>
          <w:rFonts w:ascii="Aptos" w:hAnsi="Aptos" w:cs="Arial"/>
          <w:sz w:val="22"/>
        </w:rPr>
        <w:t xml:space="preserve"> </w:t>
      </w:r>
      <w:bookmarkEnd w:id="12"/>
      <w:r w:rsidR="00D01114">
        <w:rPr>
          <w:rFonts w:ascii="Aptos" w:hAnsi="Aptos" w:cs="Arial"/>
          <w:sz w:val="22"/>
        </w:rPr>
        <w:t>w przypadku trwającego postępowania odzyskiwania środków</w:t>
      </w:r>
      <w:r w:rsidR="005B1BEB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poinformowania Instytucji Pośredniczącej o </w:t>
      </w:r>
      <w:r w:rsidR="00D01114">
        <w:rPr>
          <w:rFonts w:ascii="Aptos" w:hAnsi="Aptos" w:cs="Arial"/>
          <w:sz w:val="22"/>
        </w:rPr>
        <w:t>korekcie/zwrocie</w:t>
      </w:r>
      <w:r w:rsidRPr="008C52BE">
        <w:rPr>
          <w:rFonts w:ascii="Aptos" w:hAnsi="Aptos" w:cs="Arial"/>
          <w:sz w:val="22"/>
        </w:rPr>
        <w:t>, w związku</w:t>
      </w:r>
      <w:r w:rsidR="00003B8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z udzieleniem wsparcia w</w:t>
      </w:r>
      <w:r w:rsidR="00673847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ramach Projektu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 xml:space="preserve">. W przypadku </w:t>
      </w:r>
      <w:r w:rsidR="00D01114">
        <w:rPr>
          <w:rFonts w:ascii="Aptos" w:hAnsi="Aptos" w:cs="Arial"/>
          <w:sz w:val="22"/>
        </w:rPr>
        <w:t>otrzymanych</w:t>
      </w:r>
      <w:r w:rsidR="00D01114" w:rsidRPr="006D0E84">
        <w:rPr>
          <w:rFonts w:ascii="Aptos" w:hAnsi="Aptos" w:cs="Arial"/>
          <w:sz w:val="22"/>
        </w:rPr>
        <w:t xml:space="preserve"> </w:t>
      </w:r>
      <w:r w:rsidR="00D01114">
        <w:rPr>
          <w:rFonts w:ascii="Aptos" w:hAnsi="Aptos" w:cs="Arial"/>
          <w:sz w:val="22"/>
        </w:rPr>
        <w:t xml:space="preserve">zwrotów lub </w:t>
      </w:r>
      <w:r w:rsidR="008D4758" w:rsidRPr="008D4758">
        <w:rPr>
          <w:rFonts w:ascii="Aptos" w:hAnsi="Aptos" w:cs="Arial"/>
          <w:sz w:val="22"/>
        </w:rPr>
        <w:t xml:space="preserve">wezwania </w:t>
      </w:r>
      <w:r w:rsidR="0029600C">
        <w:rPr>
          <w:rFonts w:ascii="Aptos" w:hAnsi="Aptos" w:cs="Arial"/>
          <w:sz w:val="22"/>
        </w:rPr>
        <w:t xml:space="preserve">uczestnika projektu </w:t>
      </w:r>
      <w:r w:rsidR="008D4758" w:rsidRPr="008D4758">
        <w:rPr>
          <w:rFonts w:ascii="Aptos" w:hAnsi="Aptos" w:cs="Arial"/>
          <w:sz w:val="22"/>
        </w:rPr>
        <w:t xml:space="preserve">do zwrotu środków </w:t>
      </w:r>
      <w:r w:rsidRPr="008C52BE">
        <w:rPr>
          <w:rFonts w:ascii="Aptos" w:hAnsi="Aptos" w:cs="Arial"/>
          <w:sz w:val="22"/>
        </w:rPr>
        <w:t xml:space="preserve">w okresie realizacji </w:t>
      </w:r>
      <w:r w:rsidR="00014E78" w:rsidRPr="008C52BE">
        <w:rPr>
          <w:rFonts w:ascii="Aptos" w:hAnsi="Aptos" w:cs="Arial"/>
          <w:sz w:val="22"/>
        </w:rPr>
        <w:t>p</w:t>
      </w:r>
      <w:r w:rsidRPr="008C52BE">
        <w:rPr>
          <w:rFonts w:ascii="Aptos" w:hAnsi="Aptos" w:cs="Arial"/>
          <w:sz w:val="22"/>
        </w:rPr>
        <w:t xml:space="preserve">rojektu, informacja, o której mowa w zdaniu </w:t>
      </w:r>
      <w:r w:rsidRPr="008C52BE">
        <w:rPr>
          <w:rFonts w:ascii="Aptos" w:hAnsi="Aptos" w:cs="Arial"/>
          <w:sz w:val="22"/>
        </w:rPr>
        <w:lastRenderedPageBreak/>
        <w:t>pierwszym, jest przekazywana</w:t>
      </w:r>
      <w:r w:rsidR="00003B8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w pierwszym wniosku o płatność składanym po otrzymaniu zwrotu</w:t>
      </w:r>
      <w:r w:rsidR="00B03304">
        <w:rPr>
          <w:rFonts w:ascii="Aptos" w:hAnsi="Aptos" w:cs="Arial"/>
          <w:sz w:val="22"/>
        </w:rPr>
        <w:t xml:space="preserve"> </w:t>
      </w:r>
      <w:r w:rsidR="0029600C">
        <w:rPr>
          <w:rFonts w:ascii="Aptos" w:hAnsi="Aptos" w:cs="Arial"/>
          <w:sz w:val="22"/>
        </w:rPr>
        <w:t xml:space="preserve">lub po </w:t>
      </w:r>
      <w:r w:rsidR="0029600C" w:rsidRPr="008D4758">
        <w:rPr>
          <w:rFonts w:ascii="Aptos" w:hAnsi="Aptos" w:cs="Arial"/>
          <w:sz w:val="22"/>
        </w:rPr>
        <w:t>wezwani</w:t>
      </w:r>
      <w:r w:rsidR="0029600C">
        <w:rPr>
          <w:rFonts w:ascii="Aptos" w:hAnsi="Aptos" w:cs="Arial"/>
          <w:sz w:val="22"/>
        </w:rPr>
        <w:t>u</w:t>
      </w:r>
      <w:r w:rsidR="0029600C" w:rsidRPr="008D4758">
        <w:rPr>
          <w:rFonts w:ascii="Aptos" w:hAnsi="Aptos" w:cs="Arial"/>
          <w:sz w:val="22"/>
        </w:rPr>
        <w:t xml:space="preserve"> </w:t>
      </w:r>
      <w:r w:rsidR="0029600C">
        <w:rPr>
          <w:rFonts w:ascii="Aptos" w:hAnsi="Aptos" w:cs="Arial"/>
          <w:sz w:val="22"/>
        </w:rPr>
        <w:t xml:space="preserve">uczestnika projektu </w:t>
      </w:r>
      <w:r w:rsidR="0029600C" w:rsidRPr="008D4758">
        <w:rPr>
          <w:rFonts w:ascii="Aptos" w:hAnsi="Aptos" w:cs="Arial"/>
          <w:sz w:val="22"/>
        </w:rPr>
        <w:t>do zwrotu środków</w:t>
      </w:r>
      <w:r w:rsidR="0029600C">
        <w:rPr>
          <w:rFonts w:ascii="Aptos" w:hAnsi="Aptos" w:cs="Arial"/>
          <w:sz w:val="22"/>
        </w:rPr>
        <w:t>.</w:t>
      </w:r>
    </w:p>
    <w:p w14:paraId="5B1005A2" w14:textId="77777777" w:rsidR="009D490C" w:rsidRPr="008C52BE" w:rsidRDefault="009D490C" w:rsidP="000B10CD">
      <w:pPr>
        <w:pStyle w:val="Nagwek2"/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</w:t>
      </w:r>
      <w:r w:rsidR="00055EEB" w:rsidRPr="008C52BE">
        <w:rPr>
          <w:rFonts w:ascii="Aptos" w:hAnsi="Aptos" w:cs="Arial"/>
          <w:sz w:val="22"/>
        </w:rPr>
        <w:t>3</w:t>
      </w:r>
      <w:r w:rsidRPr="008C52BE">
        <w:rPr>
          <w:rFonts w:ascii="Aptos" w:hAnsi="Aptos" w:cs="Arial"/>
          <w:sz w:val="22"/>
        </w:rPr>
        <w:t>.</w:t>
      </w:r>
    </w:p>
    <w:p w14:paraId="10B5106A" w14:textId="1E90957E" w:rsidR="0015077A" w:rsidRPr="008C52BE" w:rsidRDefault="009D490C" w:rsidP="00290705">
      <w:pPr>
        <w:numPr>
          <w:ilvl w:val="0"/>
          <w:numId w:val="18"/>
        </w:numPr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 stwierdzenia w projekcie nieprawidłowości finansowej, o której mowa </w:t>
      </w:r>
      <w:r w:rsidRPr="008C52BE">
        <w:rPr>
          <w:rFonts w:ascii="Aptos" w:hAnsi="Aptos" w:cs="Arial"/>
          <w:sz w:val="22"/>
        </w:rPr>
        <w:br/>
        <w:t xml:space="preserve">w art. 2 pkt </w:t>
      </w:r>
      <w:r w:rsidR="00957135" w:rsidRPr="008C52BE">
        <w:rPr>
          <w:rFonts w:ascii="Aptos" w:hAnsi="Aptos" w:cs="Arial"/>
          <w:sz w:val="22"/>
        </w:rPr>
        <w:t>3</w:t>
      </w:r>
      <w:r w:rsidR="006F32CF" w:rsidRPr="008C52BE">
        <w:rPr>
          <w:rFonts w:ascii="Aptos" w:hAnsi="Aptos" w:cs="Arial"/>
          <w:sz w:val="22"/>
        </w:rPr>
        <w:t>1</w:t>
      </w:r>
      <w:r w:rsidRPr="008C52BE">
        <w:rPr>
          <w:rFonts w:ascii="Aptos" w:hAnsi="Aptos" w:cs="Arial"/>
          <w:sz w:val="22"/>
        </w:rPr>
        <w:t xml:space="preserve"> </w:t>
      </w:r>
      <w:r w:rsidR="00663B7D" w:rsidRPr="008C52BE">
        <w:rPr>
          <w:rFonts w:ascii="Aptos" w:hAnsi="Aptos" w:cs="Arial"/>
          <w:sz w:val="22"/>
        </w:rPr>
        <w:t>R</w:t>
      </w:r>
      <w:r w:rsidRPr="008C52BE">
        <w:rPr>
          <w:rFonts w:ascii="Aptos" w:hAnsi="Aptos" w:cs="Arial"/>
          <w:sz w:val="22"/>
        </w:rPr>
        <w:t>ozporządzenia</w:t>
      </w:r>
      <w:r w:rsidR="00B90640" w:rsidRPr="008C52BE">
        <w:rPr>
          <w:rFonts w:ascii="Aptos" w:hAnsi="Aptos" w:cs="Arial"/>
          <w:sz w:val="22"/>
        </w:rPr>
        <w:t xml:space="preserve"> </w:t>
      </w:r>
      <w:r w:rsidR="006F32CF" w:rsidRPr="008C52BE">
        <w:rPr>
          <w:rFonts w:ascii="Aptos" w:hAnsi="Aptos" w:cs="Arial"/>
          <w:sz w:val="22"/>
        </w:rPr>
        <w:t>2021</w:t>
      </w:r>
      <w:r w:rsidRPr="008C52BE">
        <w:rPr>
          <w:rFonts w:ascii="Aptos" w:hAnsi="Aptos" w:cs="Arial"/>
          <w:sz w:val="22"/>
        </w:rPr>
        <w:t>/</w:t>
      </w:r>
      <w:r w:rsidR="006F32CF" w:rsidRPr="008C52BE">
        <w:rPr>
          <w:rFonts w:ascii="Aptos" w:hAnsi="Aptos" w:cs="Arial"/>
          <w:sz w:val="22"/>
        </w:rPr>
        <w:t>1060</w:t>
      </w:r>
      <w:r w:rsidRPr="008C52BE">
        <w:rPr>
          <w:rFonts w:ascii="Aptos" w:hAnsi="Aptos" w:cs="Arial"/>
          <w:sz w:val="22"/>
        </w:rPr>
        <w:t>,</w:t>
      </w:r>
      <w:r w:rsidRPr="008C52BE">
        <w:rPr>
          <w:rFonts w:ascii="Aptos" w:hAnsi="Aptos" w:cs="Arial"/>
          <w:i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wartość </w:t>
      </w:r>
      <w:r w:rsidR="00EB60B6" w:rsidRPr="008C52BE">
        <w:rPr>
          <w:rFonts w:ascii="Aptos" w:hAnsi="Aptos" w:cs="Arial"/>
          <w:sz w:val="22"/>
        </w:rPr>
        <w:t xml:space="preserve">dofinansowania </w:t>
      </w:r>
      <w:r w:rsidR="005E0503" w:rsidRPr="008C52BE">
        <w:rPr>
          <w:rFonts w:ascii="Aptos" w:hAnsi="Aptos" w:cs="Arial"/>
          <w:sz w:val="22"/>
        </w:rPr>
        <w:t>P</w:t>
      </w:r>
      <w:r w:rsidRPr="008C52BE">
        <w:rPr>
          <w:rFonts w:ascii="Aptos" w:hAnsi="Aptos" w:cs="Arial"/>
          <w:sz w:val="22"/>
        </w:rPr>
        <w:t>rojektu</w:t>
      </w:r>
      <w:r w:rsidR="00864356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C16D97" w:rsidRPr="00A4192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ulega</w:t>
      </w:r>
      <w:r w:rsidRPr="00777896">
        <w:rPr>
          <w:rFonts w:cs="Arial"/>
          <w:szCs w:val="24"/>
        </w:rPr>
        <w:t xml:space="preserve"> </w:t>
      </w:r>
      <w:r w:rsidRPr="008C52BE">
        <w:rPr>
          <w:rFonts w:ascii="Aptos" w:hAnsi="Aptos" w:cs="Arial"/>
          <w:sz w:val="22"/>
        </w:rPr>
        <w:t xml:space="preserve">pomniejszeniu o kwotę </w:t>
      </w:r>
      <w:r w:rsidR="005F35CF" w:rsidRPr="008C52BE">
        <w:rPr>
          <w:rFonts w:ascii="Aptos" w:hAnsi="Aptos" w:cs="Arial"/>
          <w:sz w:val="22"/>
        </w:rPr>
        <w:t>nieprawidłowości</w:t>
      </w:r>
      <w:r w:rsidRPr="008C52BE">
        <w:rPr>
          <w:rFonts w:ascii="Aptos" w:hAnsi="Aptos" w:cs="Arial"/>
          <w:sz w:val="22"/>
        </w:rPr>
        <w:t>. Zmian</w:t>
      </w:r>
      <w:r w:rsidR="005F35CF" w:rsidRPr="008C52BE">
        <w:rPr>
          <w:rFonts w:ascii="Aptos" w:hAnsi="Aptos" w:cs="Arial"/>
          <w:sz w:val="22"/>
        </w:rPr>
        <w:t>y</w:t>
      </w:r>
      <w:r w:rsidRPr="008C52BE">
        <w:rPr>
          <w:rFonts w:ascii="Aptos" w:hAnsi="Aptos" w:cs="Arial"/>
          <w:sz w:val="22"/>
        </w:rPr>
        <w:t>, o któr</w:t>
      </w:r>
      <w:r w:rsidR="00CB7D64" w:rsidRPr="008C52BE">
        <w:rPr>
          <w:rFonts w:ascii="Aptos" w:hAnsi="Aptos" w:cs="Arial"/>
          <w:sz w:val="22"/>
        </w:rPr>
        <w:t>ych</w:t>
      </w:r>
      <w:r w:rsidRPr="008C52BE">
        <w:rPr>
          <w:rFonts w:ascii="Aptos" w:hAnsi="Aptos" w:cs="Arial"/>
          <w:sz w:val="22"/>
        </w:rPr>
        <w:t xml:space="preserve"> mowa </w:t>
      </w:r>
      <w:r w:rsidR="005F35CF" w:rsidRPr="008C52BE">
        <w:rPr>
          <w:rFonts w:ascii="Aptos" w:hAnsi="Aptos" w:cs="Arial"/>
          <w:sz w:val="22"/>
        </w:rPr>
        <w:t>powyżej</w:t>
      </w:r>
      <w:r w:rsidRPr="008C52BE">
        <w:rPr>
          <w:rFonts w:ascii="Aptos" w:hAnsi="Aptos" w:cs="Arial"/>
          <w:sz w:val="22"/>
        </w:rPr>
        <w:t>, nie wymaga</w:t>
      </w:r>
      <w:r w:rsidR="005F35CF" w:rsidRPr="008C52BE">
        <w:rPr>
          <w:rFonts w:ascii="Aptos" w:hAnsi="Aptos" w:cs="Arial"/>
          <w:sz w:val="22"/>
        </w:rPr>
        <w:t>ją</w:t>
      </w:r>
      <w:r w:rsidRPr="008C52BE">
        <w:rPr>
          <w:rFonts w:ascii="Aptos" w:hAnsi="Aptos" w:cs="Arial"/>
          <w:sz w:val="22"/>
        </w:rPr>
        <w:t xml:space="preserve"> formy aneksu do </w:t>
      </w:r>
      <w:r w:rsidR="009A7405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 xml:space="preserve">mowy. </w:t>
      </w:r>
    </w:p>
    <w:p w14:paraId="0D436FF4" w14:textId="77777777" w:rsidR="005F35CF" w:rsidRPr="008C52BE" w:rsidRDefault="005F35CF" w:rsidP="00290705">
      <w:pPr>
        <w:numPr>
          <w:ilvl w:val="0"/>
          <w:numId w:val="18"/>
        </w:numPr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Do zwrotu nieprawidłowości, o której mowa w ust. 1</w:t>
      </w:r>
      <w:r w:rsidR="001E6817" w:rsidRPr="008C52BE">
        <w:rPr>
          <w:rFonts w:ascii="Aptos" w:hAnsi="Aptos" w:cs="Arial"/>
          <w:sz w:val="22"/>
        </w:rPr>
        <w:t>,</w:t>
      </w:r>
      <w:r w:rsidR="006A4DF3" w:rsidRPr="008C52BE">
        <w:rPr>
          <w:rFonts w:ascii="Aptos" w:hAnsi="Aptos" w:cs="Arial"/>
          <w:sz w:val="22"/>
        </w:rPr>
        <w:t xml:space="preserve"> stosuje się postanowienia § 12</w:t>
      </w:r>
      <w:r w:rsidRPr="008C52BE">
        <w:rPr>
          <w:rFonts w:ascii="Aptos" w:hAnsi="Aptos" w:cs="Arial"/>
          <w:sz w:val="22"/>
        </w:rPr>
        <w:t xml:space="preserve">. </w:t>
      </w:r>
    </w:p>
    <w:p w14:paraId="6F2A9504" w14:textId="77777777" w:rsidR="009D490C" w:rsidRPr="008C52BE" w:rsidRDefault="000E4CBF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>Z</w:t>
      </w:r>
      <w:r w:rsidR="00F44DAE" w:rsidRPr="008C52BE">
        <w:rPr>
          <w:rFonts w:ascii="Aptos" w:hAnsi="Aptos" w:cs="Arial"/>
          <w:b/>
          <w:sz w:val="22"/>
        </w:rPr>
        <w:t xml:space="preserve">asady </w:t>
      </w:r>
      <w:r w:rsidRPr="008C52BE">
        <w:rPr>
          <w:rFonts w:ascii="Aptos" w:hAnsi="Aptos" w:cs="Arial"/>
          <w:b/>
          <w:sz w:val="22"/>
        </w:rPr>
        <w:t xml:space="preserve">wykorzystywania systemu </w:t>
      </w:r>
      <w:r w:rsidR="008360AE" w:rsidRPr="008C52BE">
        <w:rPr>
          <w:rFonts w:ascii="Aptos" w:hAnsi="Aptos" w:cs="Arial"/>
          <w:b/>
          <w:sz w:val="22"/>
        </w:rPr>
        <w:t>CST</w:t>
      </w:r>
      <w:r w:rsidR="00FA01E1" w:rsidRPr="008C52BE">
        <w:rPr>
          <w:rFonts w:ascii="Aptos" w:hAnsi="Aptos" w:cs="Arial"/>
          <w:b/>
          <w:sz w:val="22"/>
        </w:rPr>
        <w:t>2021</w:t>
      </w:r>
    </w:p>
    <w:p w14:paraId="4FA3AF31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</w:t>
      </w:r>
      <w:r w:rsidR="00055EEB" w:rsidRPr="008C52BE">
        <w:rPr>
          <w:rFonts w:ascii="Aptos" w:hAnsi="Aptos" w:cs="Arial"/>
          <w:sz w:val="22"/>
        </w:rPr>
        <w:t>4</w:t>
      </w:r>
      <w:r w:rsidRPr="008C52BE">
        <w:rPr>
          <w:rFonts w:ascii="Aptos" w:hAnsi="Aptos" w:cs="Arial"/>
          <w:sz w:val="22"/>
        </w:rPr>
        <w:t>.</w:t>
      </w:r>
    </w:p>
    <w:p w14:paraId="5584C4A4" w14:textId="2B46C54A" w:rsidR="003C173C" w:rsidRPr="008C52BE" w:rsidRDefault="000E4CBF" w:rsidP="00290705">
      <w:pPr>
        <w:numPr>
          <w:ilvl w:val="1"/>
          <w:numId w:val="4"/>
        </w:numPr>
        <w:tabs>
          <w:tab w:val="clear" w:pos="717"/>
          <w:tab w:val="num" w:pos="709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zobowiązuje się do wykorzystywania </w:t>
      </w:r>
      <w:r w:rsidR="000161CE" w:rsidRPr="008C52BE">
        <w:rPr>
          <w:rFonts w:ascii="Aptos" w:hAnsi="Aptos" w:cs="Arial"/>
          <w:sz w:val="22"/>
        </w:rPr>
        <w:t>CST</w:t>
      </w:r>
      <w:r w:rsidR="00FA01E1" w:rsidRPr="008C52BE">
        <w:rPr>
          <w:rFonts w:ascii="Aptos" w:hAnsi="Aptos" w:cs="Arial"/>
          <w:sz w:val="22"/>
        </w:rPr>
        <w:t xml:space="preserve">2021 </w:t>
      </w:r>
      <w:r w:rsidRPr="008C52BE">
        <w:rPr>
          <w:rFonts w:ascii="Aptos" w:hAnsi="Aptos" w:cs="Arial"/>
          <w:sz w:val="22"/>
        </w:rPr>
        <w:t>w procesie rozliczania Projektu</w:t>
      </w:r>
      <w:r w:rsidR="003C173C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097D03" w:rsidRPr="008C52BE">
        <w:rPr>
          <w:rFonts w:ascii="Aptos" w:hAnsi="Aptos" w:cs="Arial"/>
          <w:sz w:val="22"/>
        </w:rPr>
        <w:t xml:space="preserve"> </w:t>
      </w:r>
      <w:r w:rsidR="003C173C" w:rsidRPr="008C52BE">
        <w:rPr>
          <w:rFonts w:ascii="Aptos" w:hAnsi="Aptos" w:cs="Arial"/>
          <w:sz w:val="22"/>
        </w:rPr>
        <w:t>oraz komunikowania z Instytucją Pośredniczącą</w:t>
      </w:r>
      <w:r w:rsidR="006577C9" w:rsidRPr="008C52BE">
        <w:rPr>
          <w:rFonts w:ascii="Aptos" w:hAnsi="Aptos" w:cs="Arial"/>
          <w:sz w:val="22"/>
        </w:rPr>
        <w:t xml:space="preserve">, zgodnie z </w:t>
      </w:r>
      <w:r w:rsidR="0015077A" w:rsidRPr="008C52BE">
        <w:rPr>
          <w:rFonts w:ascii="Aptos" w:hAnsi="Aptos" w:cs="Arial"/>
          <w:sz w:val="22"/>
        </w:rPr>
        <w:t>aktualn</w:t>
      </w:r>
      <w:r w:rsidR="00522AB7" w:rsidRPr="008C52BE">
        <w:rPr>
          <w:rFonts w:ascii="Aptos" w:hAnsi="Aptos" w:cs="Arial"/>
          <w:sz w:val="22"/>
        </w:rPr>
        <w:t>ą</w:t>
      </w:r>
      <w:r w:rsidR="0015077A" w:rsidRPr="008C52BE">
        <w:rPr>
          <w:rFonts w:ascii="Aptos" w:hAnsi="Aptos" w:cs="Arial"/>
          <w:sz w:val="22"/>
        </w:rPr>
        <w:t xml:space="preserve"> </w:t>
      </w:r>
      <w:r w:rsidR="00522AB7" w:rsidRPr="008C52BE">
        <w:rPr>
          <w:rFonts w:ascii="Aptos" w:hAnsi="Aptos" w:cs="Arial"/>
          <w:sz w:val="22"/>
        </w:rPr>
        <w:t>Instrukcją</w:t>
      </w:r>
      <w:r w:rsidR="006D7E8D" w:rsidRPr="008C52BE">
        <w:rPr>
          <w:rFonts w:ascii="Aptos" w:hAnsi="Aptos" w:cs="Arial"/>
          <w:sz w:val="22"/>
        </w:rPr>
        <w:t xml:space="preserve"> </w:t>
      </w:r>
      <w:r w:rsidR="00522AB7" w:rsidRPr="008C52BE">
        <w:rPr>
          <w:rFonts w:ascii="Aptos" w:hAnsi="Aptos" w:cs="Arial"/>
          <w:sz w:val="22"/>
        </w:rPr>
        <w:t>Użytkownika Zewnętrznego</w:t>
      </w:r>
      <w:r w:rsidR="006577C9" w:rsidRPr="008C52BE">
        <w:rPr>
          <w:rFonts w:ascii="Aptos" w:hAnsi="Aptos" w:cs="Arial"/>
          <w:sz w:val="22"/>
        </w:rPr>
        <w:t xml:space="preserve"> udostępnion</w:t>
      </w:r>
      <w:r w:rsidR="00522AB7" w:rsidRPr="008C52BE">
        <w:rPr>
          <w:rFonts w:ascii="Aptos" w:hAnsi="Aptos" w:cs="Arial"/>
          <w:sz w:val="22"/>
        </w:rPr>
        <w:t>ą</w:t>
      </w:r>
      <w:r w:rsidR="006577C9" w:rsidRPr="008C52BE">
        <w:rPr>
          <w:rFonts w:ascii="Aptos" w:hAnsi="Aptos" w:cs="Arial"/>
          <w:sz w:val="22"/>
        </w:rPr>
        <w:t xml:space="preserve"> przez Instytucję Pośredniczącą</w:t>
      </w:r>
      <w:r w:rsidR="003C173C" w:rsidRPr="008C52BE">
        <w:rPr>
          <w:rFonts w:ascii="Aptos" w:hAnsi="Aptos" w:cs="Arial"/>
          <w:sz w:val="22"/>
        </w:rPr>
        <w:t xml:space="preserve">. </w:t>
      </w:r>
      <w:r w:rsidR="00860B33" w:rsidRPr="008C52BE">
        <w:rPr>
          <w:rFonts w:ascii="Aptos" w:hAnsi="Aptos" w:cs="Arial"/>
          <w:sz w:val="22"/>
        </w:rPr>
        <w:t>W ramach</w:t>
      </w:r>
      <w:r w:rsidR="003C173C" w:rsidRPr="008C52BE">
        <w:rPr>
          <w:rFonts w:ascii="Aptos" w:hAnsi="Aptos" w:cs="Arial"/>
          <w:sz w:val="22"/>
        </w:rPr>
        <w:t xml:space="preserve"> </w:t>
      </w:r>
      <w:r w:rsidR="000161CE" w:rsidRPr="008C52BE">
        <w:rPr>
          <w:rFonts w:ascii="Aptos" w:hAnsi="Aptos" w:cs="Arial"/>
          <w:sz w:val="22"/>
        </w:rPr>
        <w:t>CST</w:t>
      </w:r>
      <w:r w:rsidR="00FA01E1" w:rsidRPr="008C52BE">
        <w:rPr>
          <w:rFonts w:ascii="Aptos" w:hAnsi="Aptos" w:cs="Arial"/>
          <w:sz w:val="22"/>
        </w:rPr>
        <w:t xml:space="preserve">2021 </w:t>
      </w:r>
      <w:r w:rsidR="00860B33" w:rsidRPr="008C52BE">
        <w:rPr>
          <w:rFonts w:ascii="Aptos" w:hAnsi="Aptos" w:cs="Arial"/>
          <w:sz w:val="22"/>
        </w:rPr>
        <w:t xml:space="preserve">Beneficjent </w:t>
      </w:r>
      <w:r w:rsidR="00D10D33">
        <w:rPr>
          <w:rFonts w:ascii="Aptos" w:hAnsi="Aptos" w:cs="Arial"/>
          <w:sz w:val="22"/>
        </w:rPr>
        <w:br/>
      </w:r>
      <w:r w:rsidR="00860B33" w:rsidRPr="008C52BE">
        <w:rPr>
          <w:rFonts w:ascii="Aptos" w:hAnsi="Aptos" w:cs="Arial"/>
          <w:sz w:val="22"/>
        </w:rPr>
        <w:t>ma możliwość przes</w:t>
      </w:r>
      <w:r w:rsidR="00B63AEA" w:rsidRPr="008C52BE">
        <w:rPr>
          <w:rFonts w:ascii="Aptos" w:hAnsi="Aptos" w:cs="Arial"/>
          <w:sz w:val="22"/>
        </w:rPr>
        <w:t>y</w:t>
      </w:r>
      <w:r w:rsidR="00860B33" w:rsidRPr="008C52BE">
        <w:rPr>
          <w:rFonts w:ascii="Aptos" w:hAnsi="Aptos" w:cs="Arial"/>
          <w:sz w:val="22"/>
        </w:rPr>
        <w:t>łania</w:t>
      </w:r>
      <w:r w:rsidR="003C173C" w:rsidRPr="008C52BE">
        <w:rPr>
          <w:rFonts w:ascii="Aptos" w:hAnsi="Aptos" w:cs="Arial"/>
          <w:sz w:val="22"/>
        </w:rPr>
        <w:t>:</w:t>
      </w:r>
    </w:p>
    <w:p w14:paraId="61789940" w14:textId="77777777" w:rsidR="00862B63" w:rsidRPr="008C52BE" w:rsidRDefault="003C173C" w:rsidP="00290705">
      <w:pPr>
        <w:numPr>
          <w:ilvl w:val="1"/>
          <w:numId w:val="17"/>
        </w:numPr>
        <w:tabs>
          <w:tab w:val="clear" w:pos="680"/>
          <w:tab w:val="left" w:pos="357"/>
        </w:tabs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wniosków o płatność</w:t>
      </w:r>
      <w:r w:rsidR="00456208" w:rsidRPr="008C52BE">
        <w:rPr>
          <w:rFonts w:ascii="Aptos" w:hAnsi="Aptos" w:cs="Arial"/>
          <w:sz w:val="22"/>
        </w:rPr>
        <w:t>;</w:t>
      </w:r>
    </w:p>
    <w:p w14:paraId="6A9C05A3" w14:textId="77777777" w:rsidR="00862B63" w:rsidRPr="008C52BE" w:rsidRDefault="003C173C" w:rsidP="00290705">
      <w:pPr>
        <w:numPr>
          <w:ilvl w:val="1"/>
          <w:numId w:val="17"/>
        </w:numPr>
        <w:tabs>
          <w:tab w:val="clear" w:pos="680"/>
          <w:tab w:val="left" w:pos="357"/>
        </w:tabs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dokumentów po</w:t>
      </w:r>
      <w:r w:rsidR="0046035E" w:rsidRPr="008C52BE">
        <w:rPr>
          <w:rFonts w:ascii="Aptos" w:hAnsi="Aptos" w:cs="Arial"/>
          <w:sz w:val="22"/>
        </w:rPr>
        <w:t xml:space="preserve">twierdzających </w:t>
      </w:r>
      <w:r w:rsidR="00780241" w:rsidRPr="008C52BE">
        <w:rPr>
          <w:rFonts w:ascii="Aptos" w:hAnsi="Aptos" w:cs="Arial"/>
          <w:sz w:val="22"/>
        </w:rPr>
        <w:t xml:space="preserve">kwalifikowalność </w:t>
      </w:r>
      <w:r w:rsidR="0046035E" w:rsidRPr="008C52BE">
        <w:rPr>
          <w:rFonts w:ascii="Aptos" w:hAnsi="Aptos" w:cs="Arial"/>
          <w:sz w:val="22"/>
        </w:rPr>
        <w:t xml:space="preserve">wydatków </w:t>
      </w:r>
      <w:r w:rsidR="00780241" w:rsidRPr="008C52BE">
        <w:rPr>
          <w:rFonts w:ascii="Aptos" w:hAnsi="Aptos" w:cs="Arial"/>
          <w:sz w:val="22"/>
        </w:rPr>
        <w:t>ponoszonych w ramach Projektu</w:t>
      </w:r>
      <w:r w:rsidR="00097D0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D135D6" w:rsidRPr="008C52BE">
        <w:rPr>
          <w:rFonts w:ascii="Aptos" w:hAnsi="Aptos" w:cs="Arial"/>
          <w:sz w:val="22"/>
        </w:rPr>
        <w:t xml:space="preserve"> </w:t>
      </w:r>
      <w:r w:rsidR="00780241" w:rsidRPr="008C52BE">
        <w:rPr>
          <w:rFonts w:ascii="Aptos" w:hAnsi="Aptos" w:cs="Arial"/>
          <w:sz w:val="22"/>
        </w:rPr>
        <w:t>i</w:t>
      </w:r>
      <w:r w:rsidR="00BE3CE5" w:rsidRPr="008C52BE">
        <w:rPr>
          <w:rFonts w:ascii="Aptos" w:hAnsi="Aptos" w:cs="Arial"/>
          <w:sz w:val="22"/>
        </w:rPr>
        <w:t> </w:t>
      </w:r>
      <w:r w:rsidR="00780241" w:rsidRPr="008C52BE">
        <w:rPr>
          <w:rFonts w:ascii="Aptos" w:hAnsi="Aptos" w:cs="Arial"/>
          <w:sz w:val="22"/>
        </w:rPr>
        <w:t>wykazywanych</w:t>
      </w:r>
      <w:r w:rsidR="0046035E" w:rsidRPr="008C52BE">
        <w:rPr>
          <w:rFonts w:ascii="Aptos" w:hAnsi="Aptos" w:cs="Arial"/>
          <w:sz w:val="22"/>
        </w:rPr>
        <w:t xml:space="preserve"> we wnioskach o</w:t>
      </w:r>
      <w:r w:rsidR="005955F6" w:rsidRPr="008C52BE">
        <w:rPr>
          <w:rFonts w:ascii="Aptos" w:hAnsi="Aptos" w:cs="Arial"/>
          <w:sz w:val="22"/>
        </w:rPr>
        <w:t xml:space="preserve"> płatność</w:t>
      </w:r>
      <w:r w:rsidR="0080741A" w:rsidRPr="008C52BE">
        <w:rPr>
          <w:rFonts w:ascii="Aptos" w:hAnsi="Aptos" w:cs="Arial"/>
          <w:sz w:val="22"/>
        </w:rPr>
        <w:t>, w tym wyciągów bankowych/potwierdzeń transakcji lub innych dokumentów potwierdzających transakcje lub dokumentów potwierdzających poniesienie wydatków;</w:t>
      </w:r>
    </w:p>
    <w:p w14:paraId="7E9132CD" w14:textId="77777777" w:rsidR="00862B63" w:rsidRPr="008C52BE" w:rsidRDefault="00FF2345" w:rsidP="00290705">
      <w:pPr>
        <w:numPr>
          <w:ilvl w:val="1"/>
          <w:numId w:val="17"/>
        </w:numPr>
        <w:tabs>
          <w:tab w:val="clear" w:pos="680"/>
          <w:tab w:val="left" w:pos="357"/>
        </w:tabs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danych uczestników </w:t>
      </w:r>
      <w:r w:rsidR="00456208" w:rsidRPr="008C52BE">
        <w:rPr>
          <w:rFonts w:ascii="Aptos" w:hAnsi="Aptos" w:cs="Arial"/>
          <w:sz w:val="22"/>
        </w:rPr>
        <w:t>Projektu</w:t>
      </w:r>
      <w:r w:rsidR="00097D0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456208" w:rsidRPr="008C52BE">
        <w:rPr>
          <w:rFonts w:ascii="Aptos" w:hAnsi="Aptos" w:cs="Arial"/>
          <w:sz w:val="22"/>
        </w:rPr>
        <w:t>;</w:t>
      </w:r>
    </w:p>
    <w:p w14:paraId="2356D497" w14:textId="77777777" w:rsidR="00862B63" w:rsidRPr="008C52BE" w:rsidRDefault="003C173C" w:rsidP="00290705">
      <w:pPr>
        <w:numPr>
          <w:ilvl w:val="1"/>
          <w:numId w:val="17"/>
        </w:numPr>
        <w:tabs>
          <w:tab w:val="clear" w:pos="680"/>
          <w:tab w:val="left" w:pos="357"/>
        </w:tabs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harmonogramu</w:t>
      </w:r>
      <w:r w:rsidR="005130AE" w:rsidRPr="008C52BE">
        <w:rPr>
          <w:rFonts w:ascii="Aptos" w:hAnsi="Aptos" w:cs="Arial"/>
          <w:sz w:val="22"/>
        </w:rPr>
        <w:t xml:space="preserve"> </w:t>
      </w:r>
      <w:r w:rsidR="000E0E18" w:rsidRPr="008C52BE">
        <w:rPr>
          <w:rFonts w:ascii="Aptos" w:hAnsi="Aptos" w:cs="Arial"/>
          <w:sz w:val="22"/>
        </w:rPr>
        <w:t>składania wniosku o płatność</w:t>
      </w:r>
      <w:r w:rsidR="005130AE" w:rsidRPr="008C52BE">
        <w:rPr>
          <w:rFonts w:ascii="Aptos" w:hAnsi="Aptos" w:cs="Arial"/>
          <w:sz w:val="22"/>
        </w:rPr>
        <w:t>;</w:t>
      </w:r>
    </w:p>
    <w:p w14:paraId="552670E8" w14:textId="77777777" w:rsidR="00637920" w:rsidRPr="008C52BE" w:rsidRDefault="00637920" w:rsidP="00290705">
      <w:pPr>
        <w:numPr>
          <w:ilvl w:val="1"/>
          <w:numId w:val="17"/>
        </w:numPr>
        <w:tabs>
          <w:tab w:val="clear" w:pos="680"/>
          <w:tab w:val="left" w:pos="357"/>
        </w:tabs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danych dotyczących zamówień publicznych;</w:t>
      </w:r>
    </w:p>
    <w:p w14:paraId="3EC65C22" w14:textId="77777777" w:rsidR="00862B63" w:rsidRPr="008C52BE" w:rsidRDefault="002B039C" w:rsidP="00290705">
      <w:pPr>
        <w:numPr>
          <w:ilvl w:val="1"/>
          <w:numId w:val="17"/>
        </w:numPr>
        <w:tabs>
          <w:tab w:val="clear" w:pos="680"/>
          <w:tab w:val="left" w:pos="357"/>
        </w:tabs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innych </w:t>
      </w:r>
      <w:r w:rsidR="003C173C" w:rsidRPr="008C52BE">
        <w:rPr>
          <w:rFonts w:ascii="Aptos" w:hAnsi="Aptos" w:cs="Arial"/>
          <w:sz w:val="22"/>
        </w:rPr>
        <w:t>dokumentów związanych z realizacją Projektu</w:t>
      </w:r>
      <w:r w:rsidR="00097D0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46035E" w:rsidRPr="008C52BE">
        <w:rPr>
          <w:rFonts w:ascii="Aptos" w:hAnsi="Aptos" w:cs="Arial"/>
          <w:sz w:val="22"/>
        </w:rPr>
        <w:t>, w tym niezbędnych do</w:t>
      </w:r>
      <w:r w:rsidR="00D84590">
        <w:rPr>
          <w:rFonts w:ascii="Aptos" w:hAnsi="Aptos" w:cs="Arial"/>
          <w:sz w:val="22"/>
        </w:rPr>
        <w:t> </w:t>
      </w:r>
      <w:r w:rsidR="0046035E" w:rsidRPr="008C52BE">
        <w:rPr>
          <w:rFonts w:ascii="Aptos" w:hAnsi="Aptos" w:cs="Arial"/>
          <w:sz w:val="22"/>
        </w:rPr>
        <w:t>przeprowadzenia kontroli Projektu</w:t>
      </w:r>
      <w:r w:rsidR="00097D0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456208" w:rsidRPr="008C52BE">
        <w:rPr>
          <w:rFonts w:ascii="Aptos" w:hAnsi="Aptos" w:cs="Arial"/>
          <w:sz w:val="22"/>
        </w:rPr>
        <w:t>.</w:t>
      </w:r>
    </w:p>
    <w:p w14:paraId="5AC954C0" w14:textId="77777777" w:rsidR="002B039C" w:rsidRPr="008C52BE" w:rsidRDefault="002B039C" w:rsidP="00290705">
      <w:pPr>
        <w:spacing w:line="276" w:lineRule="auto"/>
        <w:ind w:left="567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Przekazanie dokumentów, o których mowa w pkt 2</w:t>
      </w:r>
      <w:r w:rsidR="00ED3DD5" w:rsidRPr="008C52BE">
        <w:rPr>
          <w:rFonts w:ascii="Aptos" w:hAnsi="Aptos" w:cs="Arial"/>
          <w:sz w:val="22"/>
        </w:rPr>
        <w:t>, 3</w:t>
      </w:r>
      <w:r w:rsidR="00637920" w:rsidRPr="008C52BE">
        <w:rPr>
          <w:rFonts w:ascii="Aptos" w:hAnsi="Aptos" w:cs="Arial"/>
          <w:sz w:val="22"/>
        </w:rPr>
        <w:t>,</w:t>
      </w:r>
      <w:r w:rsidRPr="008C52BE">
        <w:rPr>
          <w:rFonts w:ascii="Aptos" w:hAnsi="Aptos" w:cs="Arial"/>
          <w:sz w:val="22"/>
        </w:rPr>
        <w:t xml:space="preserve"> </w:t>
      </w:r>
      <w:r w:rsidR="00ED3DD5" w:rsidRPr="008C52BE">
        <w:rPr>
          <w:rFonts w:ascii="Aptos" w:hAnsi="Aptos" w:cs="Arial"/>
          <w:sz w:val="22"/>
        </w:rPr>
        <w:t>5</w:t>
      </w:r>
      <w:r w:rsidRPr="008C52BE">
        <w:rPr>
          <w:rFonts w:ascii="Aptos" w:hAnsi="Aptos" w:cs="Arial"/>
          <w:sz w:val="22"/>
        </w:rPr>
        <w:t xml:space="preserve"> </w:t>
      </w:r>
      <w:r w:rsidR="00637920" w:rsidRPr="008C52BE">
        <w:rPr>
          <w:rFonts w:ascii="Aptos" w:hAnsi="Aptos" w:cs="Arial"/>
          <w:sz w:val="22"/>
        </w:rPr>
        <w:t xml:space="preserve">i 6 </w:t>
      </w:r>
      <w:r w:rsidRPr="008C52BE">
        <w:rPr>
          <w:rFonts w:ascii="Aptos" w:hAnsi="Aptos" w:cs="Arial"/>
          <w:sz w:val="22"/>
        </w:rPr>
        <w:t>drogą elektroniczną nie zdejmuje z</w:t>
      </w:r>
      <w:r w:rsidR="00595839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Beneficjenta obowiązku przechowywania oryginałów dokumentów i ich udostępniania podczas kontroli na miejscu.</w:t>
      </w:r>
    </w:p>
    <w:p w14:paraId="78C51FC4" w14:textId="77777777" w:rsidR="00314D84" w:rsidRPr="008C52BE" w:rsidRDefault="009A54F5" w:rsidP="00290705">
      <w:pPr>
        <w:numPr>
          <w:ilvl w:val="1"/>
          <w:numId w:val="4"/>
        </w:numPr>
        <w:tabs>
          <w:tab w:val="num" w:pos="851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  <w:lang w:eastAsia="pl-PL"/>
        </w:rPr>
        <w:t>Beneficjent i Instytucja Pośrednicząca uznają</w:t>
      </w:r>
      <w:r w:rsidR="000B61D5" w:rsidRPr="008C52BE">
        <w:rPr>
          <w:rFonts w:ascii="Aptos" w:hAnsi="Aptos" w:cs="Arial"/>
          <w:sz w:val="22"/>
          <w:lang w:eastAsia="pl-PL"/>
        </w:rPr>
        <w:t xml:space="preserve"> za prawnie wiążące przyjęte w U</w:t>
      </w:r>
      <w:r w:rsidRPr="008C52BE">
        <w:rPr>
          <w:rFonts w:ascii="Aptos" w:hAnsi="Aptos" w:cs="Arial"/>
          <w:sz w:val="22"/>
          <w:lang w:eastAsia="pl-PL"/>
        </w:rPr>
        <w:t>mowie rozwiązania stosowane w zakresie komunikacji i wymiany danych</w:t>
      </w:r>
      <w:r w:rsidR="00192771" w:rsidRPr="008C52BE">
        <w:rPr>
          <w:rFonts w:ascii="Aptos" w:hAnsi="Aptos" w:cs="Arial"/>
          <w:sz w:val="22"/>
          <w:lang w:eastAsia="pl-PL"/>
        </w:rPr>
        <w:t xml:space="preserve"> w </w:t>
      </w:r>
      <w:r w:rsidR="000161CE" w:rsidRPr="008C52BE">
        <w:rPr>
          <w:rFonts w:ascii="Aptos" w:hAnsi="Aptos" w:cs="Arial"/>
          <w:sz w:val="22"/>
          <w:lang w:eastAsia="pl-PL"/>
        </w:rPr>
        <w:t>CST</w:t>
      </w:r>
      <w:r w:rsidR="00FA01E1" w:rsidRPr="008C52BE">
        <w:rPr>
          <w:rFonts w:ascii="Aptos" w:hAnsi="Aptos" w:cs="Arial"/>
          <w:sz w:val="22"/>
          <w:lang w:eastAsia="pl-PL"/>
        </w:rPr>
        <w:t>2021</w:t>
      </w:r>
      <w:r w:rsidRPr="008C52BE">
        <w:rPr>
          <w:rFonts w:ascii="Aptos" w:hAnsi="Aptos" w:cs="Arial"/>
          <w:sz w:val="22"/>
          <w:lang w:eastAsia="pl-PL"/>
        </w:rPr>
        <w:t xml:space="preserve">, </w:t>
      </w:r>
      <w:r w:rsidR="00874104" w:rsidRPr="008C52BE">
        <w:rPr>
          <w:rFonts w:ascii="Aptos" w:hAnsi="Aptos" w:cs="Arial"/>
          <w:sz w:val="22"/>
          <w:lang w:eastAsia="pl-PL"/>
        </w:rPr>
        <w:t>bez możliwości</w:t>
      </w:r>
      <w:r w:rsidRPr="008C52BE">
        <w:rPr>
          <w:rFonts w:ascii="Aptos" w:hAnsi="Aptos" w:cs="Arial"/>
          <w:sz w:val="22"/>
          <w:lang w:eastAsia="pl-PL"/>
        </w:rPr>
        <w:t xml:space="preserve"> kwestionowania</w:t>
      </w:r>
      <w:r w:rsidR="00874104" w:rsidRPr="008C52BE">
        <w:rPr>
          <w:rFonts w:ascii="Aptos" w:hAnsi="Aptos" w:cs="Arial"/>
          <w:sz w:val="22"/>
          <w:lang w:eastAsia="pl-PL"/>
        </w:rPr>
        <w:t xml:space="preserve"> skutków ich stosowania</w:t>
      </w:r>
      <w:r w:rsidRPr="008C52BE">
        <w:rPr>
          <w:rFonts w:ascii="Aptos" w:hAnsi="Aptos" w:cs="Arial"/>
          <w:sz w:val="22"/>
          <w:lang w:eastAsia="pl-PL"/>
        </w:rPr>
        <w:t>.</w:t>
      </w:r>
    </w:p>
    <w:p w14:paraId="3D609020" w14:textId="77777777" w:rsidR="004C740F" w:rsidRPr="008C52BE" w:rsidRDefault="003C173C" w:rsidP="00290705">
      <w:pPr>
        <w:numPr>
          <w:ilvl w:val="1"/>
          <w:numId w:val="4"/>
        </w:numPr>
        <w:tabs>
          <w:tab w:val="num" w:pos="851"/>
        </w:tabs>
        <w:spacing w:line="276" w:lineRule="auto"/>
        <w:ind w:left="567" w:hanging="284"/>
        <w:jc w:val="left"/>
        <w:rPr>
          <w:rFonts w:ascii="Aptos" w:hAnsi="Aptos" w:cs="Arial"/>
          <w:sz w:val="22"/>
          <w:lang w:eastAsia="pl-PL"/>
        </w:rPr>
      </w:pPr>
      <w:r w:rsidRPr="008C52BE">
        <w:rPr>
          <w:rFonts w:ascii="Aptos" w:hAnsi="Aptos" w:cs="Arial"/>
          <w:sz w:val="22"/>
          <w:lang w:eastAsia="pl-PL"/>
        </w:rPr>
        <w:t xml:space="preserve">Beneficjent </w:t>
      </w:r>
      <w:r w:rsidR="000E4CBF" w:rsidRPr="008C52BE">
        <w:rPr>
          <w:rFonts w:ascii="Aptos" w:hAnsi="Aptos" w:cs="Arial"/>
          <w:sz w:val="22"/>
          <w:lang w:eastAsia="pl-PL"/>
        </w:rPr>
        <w:t>wyznacza osoby uprawnione do wykonywania w jego imieniu czynności związanych z</w:t>
      </w:r>
      <w:r w:rsidR="00595839">
        <w:rPr>
          <w:rFonts w:ascii="Aptos" w:hAnsi="Aptos" w:cs="Arial"/>
          <w:sz w:val="22"/>
          <w:lang w:eastAsia="pl-PL"/>
        </w:rPr>
        <w:t> </w:t>
      </w:r>
      <w:r w:rsidR="000E4CBF" w:rsidRPr="008C52BE">
        <w:rPr>
          <w:rFonts w:ascii="Aptos" w:hAnsi="Aptos" w:cs="Arial"/>
          <w:sz w:val="22"/>
          <w:lang w:eastAsia="pl-PL"/>
        </w:rPr>
        <w:t>realizacją Projektu</w:t>
      </w:r>
      <w:r w:rsidR="00097D03" w:rsidRPr="008C52BE">
        <w:rPr>
          <w:rFonts w:ascii="Aptos" w:hAnsi="Aptos" w:cs="Arial"/>
          <w:sz w:val="22"/>
          <w:lang w:eastAsia="pl-PL"/>
        </w:rPr>
        <w:t xml:space="preserve"> </w:t>
      </w:r>
      <w:r w:rsidR="00B9074C" w:rsidRPr="008C52BE">
        <w:rPr>
          <w:rFonts w:ascii="Aptos" w:hAnsi="Aptos" w:cs="Arial"/>
          <w:sz w:val="22"/>
          <w:lang w:eastAsia="pl-PL"/>
        </w:rPr>
        <w:t>EFS+</w:t>
      </w:r>
      <w:r w:rsidR="00522AB7" w:rsidRPr="008C52BE">
        <w:rPr>
          <w:rFonts w:ascii="Aptos" w:hAnsi="Aptos" w:cs="Arial"/>
          <w:sz w:val="22"/>
          <w:lang w:eastAsia="pl-PL"/>
        </w:rPr>
        <w:t xml:space="preserve">, </w:t>
      </w:r>
      <w:r w:rsidR="004C740F" w:rsidRPr="008C52BE">
        <w:rPr>
          <w:rFonts w:ascii="Aptos" w:hAnsi="Aptos" w:cs="Arial"/>
          <w:sz w:val="22"/>
          <w:lang w:eastAsia="pl-PL"/>
        </w:rPr>
        <w:t>w tym – zgłoszenia do pracy w ramach CST2021 osoby upoważnionej do</w:t>
      </w:r>
      <w:r w:rsidR="00595839">
        <w:rPr>
          <w:rFonts w:ascii="Aptos" w:hAnsi="Aptos" w:cs="Arial"/>
          <w:sz w:val="22"/>
          <w:lang w:eastAsia="pl-PL"/>
        </w:rPr>
        <w:t> </w:t>
      </w:r>
      <w:r w:rsidR="004C740F" w:rsidRPr="008C52BE">
        <w:rPr>
          <w:rFonts w:ascii="Aptos" w:hAnsi="Aptos" w:cs="Arial"/>
          <w:sz w:val="22"/>
          <w:lang w:eastAsia="pl-PL"/>
        </w:rPr>
        <w:t>zarządzania uprawnieniami użytkowników CST2021 po stronie Beneficjenta. Zgłoszenie osób zarządzających uprawnieniami użytkowników odbywa się w</w:t>
      </w:r>
      <w:r w:rsidR="000A1DBB" w:rsidRPr="008C52BE">
        <w:rPr>
          <w:rFonts w:ascii="Aptos" w:hAnsi="Aptos" w:cs="Arial"/>
          <w:sz w:val="22"/>
          <w:lang w:eastAsia="pl-PL"/>
        </w:rPr>
        <w:t> </w:t>
      </w:r>
      <w:r w:rsidR="004C740F" w:rsidRPr="008C52BE">
        <w:rPr>
          <w:rFonts w:ascii="Aptos" w:hAnsi="Aptos" w:cs="Arial"/>
          <w:sz w:val="22"/>
          <w:lang w:eastAsia="pl-PL"/>
        </w:rPr>
        <w:t>oparciu o formularz stanowiący załącznik 5 do Wytycznych dotyczących warunków gromadzenia i przekazywania danych w postaci elektronicznej na lata 2021-2027. Wszelkie działania w CST2021 osób uprawnionych są traktowane w</w:t>
      </w:r>
      <w:r w:rsidR="00595839">
        <w:rPr>
          <w:rFonts w:ascii="Aptos" w:hAnsi="Aptos" w:cs="Arial"/>
          <w:sz w:val="22"/>
          <w:lang w:eastAsia="pl-PL"/>
        </w:rPr>
        <w:t> </w:t>
      </w:r>
      <w:r w:rsidR="004C740F" w:rsidRPr="008C52BE">
        <w:rPr>
          <w:rFonts w:ascii="Aptos" w:hAnsi="Aptos" w:cs="Arial"/>
          <w:sz w:val="22"/>
          <w:lang w:eastAsia="pl-PL"/>
        </w:rPr>
        <w:t>sensie prawnym jako działanie Beneficjenta.</w:t>
      </w:r>
    </w:p>
    <w:p w14:paraId="3C85E116" w14:textId="77777777" w:rsidR="005C3A51" w:rsidRPr="008C52BE" w:rsidRDefault="00AF1F65" w:rsidP="00290705">
      <w:pPr>
        <w:numPr>
          <w:ilvl w:val="1"/>
          <w:numId w:val="4"/>
        </w:numPr>
        <w:tabs>
          <w:tab w:val="num" w:pos="851"/>
        </w:tabs>
        <w:spacing w:line="276" w:lineRule="auto"/>
        <w:ind w:left="567" w:hanging="284"/>
        <w:jc w:val="left"/>
        <w:rPr>
          <w:rFonts w:ascii="Aptos" w:hAnsi="Aptos" w:cs="Arial"/>
          <w:sz w:val="22"/>
          <w:lang w:eastAsia="pl-PL"/>
        </w:rPr>
      </w:pPr>
      <w:r w:rsidRPr="008C52BE">
        <w:rPr>
          <w:rFonts w:ascii="Aptos" w:hAnsi="Aptos" w:cs="Arial"/>
          <w:sz w:val="22"/>
          <w:lang w:eastAsia="pl-PL"/>
        </w:rPr>
        <w:t>Beneficjent zapewnia, że osoby, o których mowa w ust. 3, wykorzystują kwalifikowany podpis elektroniczny do podpisywania wniosków o płatność w CST2021 lub certyfikat niekwalifikowa</w:t>
      </w:r>
      <w:r w:rsidR="00E759BF" w:rsidRPr="008C52BE">
        <w:rPr>
          <w:rFonts w:ascii="Aptos" w:hAnsi="Aptos" w:cs="Arial"/>
          <w:sz w:val="22"/>
          <w:lang w:eastAsia="pl-PL"/>
        </w:rPr>
        <w:t>ny</w:t>
      </w:r>
      <w:r w:rsidRPr="008C52BE">
        <w:rPr>
          <w:rFonts w:ascii="Aptos" w:hAnsi="Aptos" w:cs="Arial"/>
          <w:sz w:val="22"/>
          <w:lang w:eastAsia="pl-PL"/>
        </w:rPr>
        <w:t xml:space="preserve"> generowan</w:t>
      </w:r>
      <w:r w:rsidR="00E759BF" w:rsidRPr="008C52BE">
        <w:rPr>
          <w:rFonts w:ascii="Aptos" w:hAnsi="Aptos" w:cs="Arial"/>
          <w:sz w:val="22"/>
          <w:lang w:eastAsia="pl-PL"/>
        </w:rPr>
        <w:t>y</w:t>
      </w:r>
      <w:r w:rsidRPr="008C52BE">
        <w:rPr>
          <w:rFonts w:ascii="Aptos" w:hAnsi="Aptos" w:cs="Arial"/>
          <w:sz w:val="22"/>
          <w:lang w:eastAsia="pl-PL"/>
        </w:rPr>
        <w:t xml:space="preserve"> przez CST2021 (jako kod autoryzacyjny przesyłany na adres email danej osoby uprawnionej)</w:t>
      </w:r>
      <w:r w:rsidRPr="008C52BE">
        <w:rPr>
          <w:rFonts w:ascii="Aptos" w:hAnsi="Aptos" w:cs="Arial"/>
          <w:sz w:val="22"/>
          <w:vertAlign w:val="superscript"/>
          <w:lang w:eastAsia="pl-PL"/>
        </w:rPr>
        <w:footnoteReference w:id="16"/>
      </w:r>
      <w:r w:rsidRPr="008C52BE">
        <w:rPr>
          <w:rFonts w:ascii="Aptos" w:hAnsi="Aptos" w:cs="Arial"/>
          <w:sz w:val="22"/>
          <w:vertAlign w:val="superscript"/>
          <w:lang w:eastAsia="pl-PL"/>
        </w:rPr>
        <w:t>)</w:t>
      </w:r>
      <w:r w:rsidRPr="008C52BE">
        <w:rPr>
          <w:rFonts w:ascii="Aptos" w:hAnsi="Aptos" w:cs="Arial"/>
          <w:sz w:val="22"/>
          <w:lang w:eastAsia="pl-PL"/>
        </w:rPr>
        <w:t>.</w:t>
      </w:r>
    </w:p>
    <w:p w14:paraId="7718CB13" w14:textId="1BBC821E" w:rsidR="00006E33" w:rsidRPr="008C52BE" w:rsidRDefault="005C3A51" w:rsidP="00290705">
      <w:pPr>
        <w:numPr>
          <w:ilvl w:val="1"/>
          <w:numId w:val="4"/>
        </w:numPr>
        <w:tabs>
          <w:tab w:val="num" w:pos="851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zapewnia, że wszystkie osoby, o których mowa w ust. </w:t>
      </w:r>
      <w:r w:rsidR="00192771" w:rsidRPr="008C52BE">
        <w:rPr>
          <w:rFonts w:ascii="Aptos" w:hAnsi="Aptos" w:cs="Arial"/>
          <w:sz w:val="22"/>
        </w:rPr>
        <w:t>3</w:t>
      </w:r>
      <w:r w:rsidR="001E6817" w:rsidRPr="008C52BE">
        <w:rPr>
          <w:rFonts w:ascii="Aptos" w:hAnsi="Aptos" w:cs="Arial"/>
          <w:sz w:val="22"/>
        </w:rPr>
        <w:t>,</w:t>
      </w:r>
      <w:r w:rsidRPr="008C52BE">
        <w:rPr>
          <w:rFonts w:ascii="Aptos" w:hAnsi="Aptos" w:cs="Arial"/>
          <w:sz w:val="22"/>
        </w:rPr>
        <w:t xml:space="preserve"> przestrzegają </w:t>
      </w:r>
      <w:r w:rsidR="00A81FFF">
        <w:rPr>
          <w:rFonts w:ascii="Aptos" w:hAnsi="Aptos" w:cs="Arial"/>
          <w:sz w:val="22"/>
        </w:rPr>
        <w:t>R</w:t>
      </w:r>
      <w:r w:rsidRPr="008C52BE">
        <w:rPr>
          <w:rFonts w:ascii="Aptos" w:hAnsi="Aptos" w:cs="Arial"/>
          <w:sz w:val="22"/>
        </w:rPr>
        <w:t>egulaminu bezpiecz</w:t>
      </w:r>
      <w:r w:rsidR="00E759BF" w:rsidRPr="008C52BE">
        <w:rPr>
          <w:rFonts w:ascii="Aptos" w:hAnsi="Aptos" w:cs="Arial"/>
          <w:sz w:val="22"/>
        </w:rPr>
        <w:t xml:space="preserve">nego użytkowania </w:t>
      </w:r>
      <w:r w:rsidR="00A81FFF">
        <w:rPr>
          <w:rFonts w:ascii="Aptos" w:hAnsi="Aptos" w:cs="Arial"/>
          <w:sz w:val="22"/>
        </w:rPr>
        <w:t>Centralnego Systemu Teleinformatycznego (</w:t>
      </w:r>
      <w:r w:rsidR="00E759BF" w:rsidRPr="008C52BE">
        <w:rPr>
          <w:rFonts w:ascii="Aptos" w:hAnsi="Aptos" w:cs="Arial"/>
          <w:sz w:val="22"/>
        </w:rPr>
        <w:t>CST2021</w:t>
      </w:r>
      <w:r w:rsidR="00A81FFF">
        <w:rPr>
          <w:rFonts w:ascii="Aptos" w:hAnsi="Aptos" w:cs="Arial"/>
          <w:sz w:val="22"/>
        </w:rPr>
        <w:t>) (</w:t>
      </w:r>
      <w:r w:rsidR="00171072">
        <w:rPr>
          <w:rFonts w:ascii="Aptos" w:hAnsi="Aptos" w:cs="Arial"/>
          <w:sz w:val="22"/>
        </w:rPr>
        <w:t>w szczególności</w:t>
      </w:r>
      <w:r w:rsidR="00A81FFF">
        <w:rPr>
          <w:rFonts w:ascii="Aptos" w:hAnsi="Aptos" w:cs="Arial"/>
          <w:sz w:val="22"/>
        </w:rPr>
        <w:t xml:space="preserve"> </w:t>
      </w:r>
      <w:r w:rsidR="00A81FFF">
        <w:rPr>
          <w:rFonts w:ascii="Aptos" w:hAnsi="Aptos" w:cs="Arial"/>
          <w:sz w:val="22"/>
        </w:rPr>
        <w:lastRenderedPageBreak/>
        <w:t xml:space="preserve">Poradnika </w:t>
      </w:r>
      <w:proofErr w:type="spellStart"/>
      <w:r w:rsidR="00A81FFF">
        <w:rPr>
          <w:rFonts w:ascii="Aptos" w:hAnsi="Aptos" w:cs="Arial"/>
          <w:i/>
          <w:iCs/>
          <w:sz w:val="22"/>
        </w:rPr>
        <w:t>Cyberbezpieczeństwo</w:t>
      </w:r>
      <w:proofErr w:type="spellEnd"/>
      <w:r w:rsidR="00A81FFF">
        <w:rPr>
          <w:rFonts w:ascii="Aptos" w:hAnsi="Aptos" w:cs="Arial"/>
          <w:i/>
          <w:iCs/>
          <w:sz w:val="22"/>
        </w:rPr>
        <w:t xml:space="preserve"> jest obowiązkiem każdego)</w:t>
      </w:r>
      <w:r w:rsidR="00E759BF" w:rsidRPr="008C52BE">
        <w:rPr>
          <w:rFonts w:ascii="Aptos" w:hAnsi="Aptos" w:cs="Arial"/>
          <w:sz w:val="22"/>
        </w:rPr>
        <w:t xml:space="preserve"> </w:t>
      </w:r>
      <w:r w:rsidR="00723A44" w:rsidRPr="008C52BE">
        <w:rPr>
          <w:rFonts w:ascii="Aptos" w:hAnsi="Aptos" w:cs="Arial"/>
          <w:sz w:val="22"/>
        </w:rPr>
        <w:t xml:space="preserve">oraz </w:t>
      </w:r>
      <w:r w:rsidR="00B30DEE" w:rsidRPr="008C52BE">
        <w:rPr>
          <w:rFonts w:ascii="Aptos" w:hAnsi="Aptos" w:cs="Arial"/>
          <w:sz w:val="22"/>
        </w:rPr>
        <w:t xml:space="preserve">aktualnej wersji </w:t>
      </w:r>
      <w:r w:rsidR="00AF1F65" w:rsidRPr="008C52BE">
        <w:rPr>
          <w:rFonts w:ascii="Aptos" w:hAnsi="Aptos" w:cs="Arial"/>
          <w:sz w:val="22"/>
        </w:rPr>
        <w:t>Instrukcji Użytkownika Zewnętrznego</w:t>
      </w:r>
      <w:r w:rsidR="00723A44" w:rsidRPr="008C52BE">
        <w:rPr>
          <w:rFonts w:ascii="Aptos" w:hAnsi="Aptos" w:cs="Arial"/>
          <w:sz w:val="22"/>
        </w:rPr>
        <w:t xml:space="preserve"> udostępnionej przez Instytucję Pośredniczącą</w:t>
      </w:r>
      <w:r w:rsidRPr="008C52BE">
        <w:rPr>
          <w:rFonts w:ascii="Aptos" w:hAnsi="Aptos" w:cs="Arial"/>
          <w:sz w:val="22"/>
        </w:rPr>
        <w:t>.</w:t>
      </w:r>
    </w:p>
    <w:p w14:paraId="412A668C" w14:textId="77777777" w:rsidR="00A4192E" w:rsidRDefault="00D844CA" w:rsidP="00290705">
      <w:pPr>
        <w:numPr>
          <w:ilvl w:val="1"/>
          <w:numId w:val="4"/>
        </w:numPr>
        <w:tabs>
          <w:tab w:val="clear" w:pos="717"/>
          <w:tab w:val="num" w:pos="709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zobowiązuje się do każdorazowego informowania Instytucji Pośredniczącej o</w:t>
      </w:r>
      <w:r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nieautoryzowanym dostępie do danych Beneficjenta w CST2021.</w:t>
      </w:r>
    </w:p>
    <w:p w14:paraId="21352BD2" w14:textId="6A72075C" w:rsidR="00A4192E" w:rsidRDefault="00A4192E" w:rsidP="00290705">
      <w:pPr>
        <w:numPr>
          <w:ilvl w:val="1"/>
          <w:numId w:val="4"/>
        </w:numPr>
        <w:tabs>
          <w:tab w:val="clear" w:pos="717"/>
          <w:tab w:val="num" w:pos="709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>
        <w:rPr>
          <w:rFonts w:ascii="Aptos" w:hAnsi="Aptos" w:cs="Arial"/>
          <w:sz w:val="22"/>
        </w:rPr>
        <w:t xml:space="preserve">W przypadku niedostępności </w:t>
      </w:r>
      <w:r w:rsidRPr="00A4192E">
        <w:rPr>
          <w:rFonts w:ascii="Aptos" w:hAnsi="Aptos" w:cs="Arial"/>
          <w:sz w:val="22"/>
        </w:rPr>
        <w:t xml:space="preserve">CST2021 Beneficjent zgłasza Instytucji Pośredniczącej o zaistniałym problemie na adres e-mail </w:t>
      </w:r>
      <w:hyperlink r:id="rId16" w:history="1">
        <w:r w:rsidRPr="00A4192E">
          <w:rPr>
            <w:rStyle w:val="Hipercze"/>
            <w:rFonts w:ascii="Aptos" w:hAnsi="Aptos" w:cs="Arial"/>
            <w:color w:val="auto"/>
            <w:sz w:val="22"/>
            <w:u w:val="none"/>
          </w:rPr>
          <w:t>ami.fema@wup.mazowsze.pl</w:t>
        </w:r>
      </w:hyperlink>
      <w:r w:rsidRPr="00A4192E">
        <w:rPr>
          <w:rFonts w:ascii="Aptos" w:hAnsi="Aptos" w:cs="Arial"/>
          <w:sz w:val="22"/>
        </w:rPr>
        <w:t>. W przypadku</w:t>
      </w:r>
      <w:r w:rsidRPr="00A4192E">
        <w:rPr>
          <w:rFonts w:cs="Arial"/>
        </w:rPr>
        <w:t xml:space="preserve"> </w:t>
      </w:r>
      <w:r w:rsidRPr="00A4192E">
        <w:rPr>
          <w:rFonts w:ascii="Aptos" w:hAnsi="Aptos" w:cs="Arial"/>
          <w:sz w:val="22"/>
        </w:rPr>
        <w:t>potwierdzenia awarii</w:t>
      </w:r>
      <w:r w:rsidRPr="00A4192E">
        <w:rPr>
          <w:rFonts w:cs="Arial"/>
        </w:rPr>
        <w:t xml:space="preserve"> </w:t>
      </w:r>
      <w:r w:rsidRPr="00A4192E">
        <w:rPr>
          <w:rFonts w:ascii="Aptos" w:hAnsi="Aptos" w:cs="Arial"/>
          <w:sz w:val="22"/>
        </w:rPr>
        <w:t xml:space="preserve">CST2021 przez pracownika Instytucji Pośredniczącej proces rozliczania Projektu EFS+ </w:t>
      </w:r>
      <w:r w:rsidR="00D10D33">
        <w:rPr>
          <w:rFonts w:ascii="Aptos" w:hAnsi="Aptos" w:cs="Arial"/>
          <w:sz w:val="22"/>
        </w:rPr>
        <w:br/>
      </w:r>
      <w:r w:rsidRPr="00A4192E">
        <w:rPr>
          <w:rFonts w:ascii="Aptos" w:hAnsi="Aptos" w:cs="Arial"/>
          <w:sz w:val="22"/>
        </w:rPr>
        <w:t xml:space="preserve">oraz komunikowania z Instytucją Pośredniczącą odbywa się drogą pisemną lub elektroniczną </w:t>
      </w:r>
      <w:r w:rsidR="00D10D33">
        <w:rPr>
          <w:rFonts w:ascii="Aptos" w:hAnsi="Aptos" w:cs="Arial"/>
          <w:sz w:val="22"/>
        </w:rPr>
        <w:br/>
      </w:r>
      <w:r w:rsidRPr="00A4192E">
        <w:rPr>
          <w:rFonts w:ascii="Aptos" w:hAnsi="Aptos" w:cs="Arial"/>
          <w:sz w:val="22"/>
        </w:rPr>
        <w:t xml:space="preserve">(w postaci e-mail). Wszelka korespondencja, aby została uznana za wiążącą, musi zostać podpisana przez osoby uprawnione do składania oświadczeń w imieniu Beneficjenta. </w:t>
      </w:r>
      <w:r w:rsidR="00D10D33">
        <w:rPr>
          <w:rFonts w:ascii="Aptos" w:hAnsi="Aptos" w:cs="Arial"/>
          <w:sz w:val="22"/>
        </w:rPr>
        <w:br/>
      </w:r>
      <w:r w:rsidRPr="00A4192E">
        <w:rPr>
          <w:rFonts w:ascii="Aptos" w:hAnsi="Aptos" w:cs="Arial"/>
          <w:sz w:val="22"/>
        </w:rPr>
        <w:t xml:space="preserve">O usunięciu awarii CST2021 Instytucja Pośrednicząca informuje Beneficjenta na podany adres </w:t>
      </w:r>
      <w:r w:rsidR="00D10D33">
        <w:rPr>
          <w:rFonts w:ascii="Aptos" w:hAnsi="Aptos" w:cs="Arial"/>
          <w:sz w:val="22"/>
        </w:rPr>
        <w:br/>
      </w:r>
      <w:r w:rsidRPr="00A4192E">
        <w:rPr>
          <w:rFonts w:ascii="Aptos" w:hAnsi="Aptos" w:cs="Arial"/>
          <w:sz w:val="22"/>
        </w:rPr>
        <w:t>e-mail wskazany we wniosku</w:t>
      </w:r>
      <w:r w:rsidR="00C9110D">
        <w:rPr>
          <w:rFonts w:ascii="Aptos" w:hAnsi="Aptos" w:cs="Arial"/>
          <w:sz w:val="22"/>
        </w:rPr>
        <w:t>.</w:t>
      </w:r>
      <w:r w:rsidRPr="00A4192E">
        <w:rPr>
          <w:rFonts w:ascii="Aptos" w:hAnsi="Aptos" w:cs="Arial"/>
          <w:sz w:val="22"/>
        </w:rPr>
        <w:t xml:space="preserve"> Beneficjent zaś zobowiązuje się uzupełnić dane w CST2021 </w:t>
      </w:r>
      <w:r w:rsidR="00D10D33">
        <w:rPr>
          <w:rFonts w:ascii="Aptos" w:hAnsi="Aptos" w:cs="Arial"/>
          <w:sz w:val="22"/>
        </w:rPr>
        <w:br/>
      </w:r>
      <w:r w:rsidRPr="00A4192E">
        <w:rPr>
          <w:rFonts w:ascii="Aptos" w:hAnsi="Aptos" w:cs="Arial"/>
          <w:sz w:val="22"/>
        </w:rPr>
        <w:t xml:space="preserve">w zakresie dokumentów przekazanych drogą pisemną w terminie 5 dni roboczych od otrzymania </w:t>
      </w:r>
      <w:r w:rsidR="00D10D33">
        <w:rPr>
          <w:rFonts w:ascii="Aptos" w:hAnsi="Aptos" w:cs="Arial"/>
          <w:sz w:val="22"/>
        </w:rPr>
        <w:br/>
      </w:r>
      <w:r w:rsidRPr="00A4192E">
        <w:rPr>
          <w:rFonts w:ascii="Aptos" w:hAnsi="Aptos" w:cs="Arial"/>
          <w:sz w:val="22"/>
        </w:rPr>
        <w:t>tej informacji.</w:t>
      </w:r>
    </w:p>
    <w:p w14:paraId="76F2A15A" w14:textId="77777777" w:rsidR="00462BFE" w:rsidRPr="00A4192E" w:rsidRDefault="00462BFE" w:rsidP="00290705">
      <w:pPr>
        <w:numPr>
          <w:ilvl w:val="1"/>
          <w:numId w:val="4"/>
        </w:numPr>
        <w:tabs>
          <w:tab w:val="clear" w:pos="717"/>
          <w:tab w:val="num" w:pos="709"/>
        </w:tabs>
        <w:spacing w:line="276" w:lineRule="auto"/>
        <w:ind w:left="567" w:hanging="284"/>
        <w:jc w:val="left"/>
        <w:rPr>
          <w:rFonts w:ascii="Aptos" w:eastAsia="Times New Roman" w:hAnsi="Aptos" w:cs="Arial"/>
          <w:sz w:val="22"/>
          <w:szCs w:val="24"/>
          <w:lang w:eastAsia="pl-PL"/>
        </w:rPr>
      </w:pPr>
      <w:r w:rsidRPr="00A4192E">
        <w:rPr>
          <w:rFonts w:ascii="Aptos" w:eastAsia="Times New Roman" w:hAnsi="Aptos" w:cs="Arial"/>
          <w:sz w:val="22"/>
          <w:szCs w:val="24"/>
          <w:lang w:eastAsia="pl-PL"/>
        </w:rPr>
        <w:t xml:space="preserve">Nie mogą być przedmiotem komunikacji wyłącznie przy wykorzystaniu </w:t>
      </w:r>
      <w:r w:rsidR="008360AE" w:rsidRPr="00A4192E">
        <w:rPr>
          <w:rFonts w:ascii="Aptos" w:eastAsia="Times New Roman" w:hAnsi="Aptos" w:cs="Arial"/>
          <w:sz w:val="22"/>
          <w:szCs w:val="24"/>
          <w:lang w:eastAsia="pl-PL"/>
        </w:rPr>
        <w:t>CST</w:t>
      </w:r>
      <w:r w:rsidR="00FA01E1" w:rsidRPr="00A4192E">
        <w:rPr>
          <w:rFonts w:ascii="Aptos" w:eastAsia="Times New Roman" w:hAnsi="Aptos" w:cs="Arial"/>
          <w:sz w:val="22"/>
          <w:szCs w:val="24"/>
          <w:lang w:eastAsia="pl-PL"/>
        </w:rPr>
        <w:t>2021</w:t>
      </w:r>
      <w:r w:rsidRPr="00A4192E">
        <w:rPr>
          <w:rFonts w:ascii="Aptos" w:eastAsia="Times New Roman" w:hAnsi="Aptos" w:cs="Arial"/>
          <w:sz w:val="22"/>
          <w:szCs w:val="24"/>
          <w:lang w:eastAsia="pl-PL"/>
        </w:rPr>
        <w:t>:</w:t>
      </w:r>
    </w:p>
    <w:p w14:paraId="5524EB83" w14:textId="77777777" w:rsidR="00462BFE" w:rsidRPr="008C52BE" w:rsidRDefault="00024B29" w:rsidP="00290705">
      <w:pPr>
        <w:numPr>
          <w:ilvl w:val="1"/>
          <w:numId w:val="10"/>
        </w:numPr>
        <w:tabs>
          <w:tab w:val="clear" w:pos="720"/>
          <w:tab w:val="left" w:pos="357"/>
          <w:tab w:val="num" w:pos="1134"/>
        </w:tabs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zmiany treści </w:t>
      </w:r>
      <w:r w:rsidR="008806F4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</w:t>
      </w:r>
      <w:r w:rsidR="002F11FE" w:rsidRPr="008C52BE">
        <w:rPr>
          <w:rFonts w:ascii="Aptos" w:hAnsi="Aptos" w:cs="Arial"/>
          <w:sz w:val="22"/>
        </w:rPr>
        <w:t xml:space="preserve">, z wyłączeniem </w:t>
      </w:r>
      <w:r w:rsidR="00591762" w:rsidRPr="008C52BE">
        <w:rPr>
          <w:rFonts w:ascii="Aptos" w:hAnsi="Aptos" w:cs="Arial"/>
          <w:sz w:val="22"/>
        </w:rPr>
        <w:t>§ 2</w:t>
      </w:r>
      <w:r w:rsidR="006A4DF3" w:rsidRPr="008C52BE">
        <w:rPr>
          <w:rFonts w:ascii="Aptos" w:hAnsi="Aptos" w:cs="Arial"/>
          <w:sz w:val="22"/>
        </w:rPr>
        <w:t>1</w:t>
      </w:r>
      <w:r w:rsidRPr="008C52BE">
        <w:rPr>
          <w:rFonts w:ascii="Aptos" w:hAnsi="Aptos" w:cs="Arial"/>
          <w:sz w:val="22"/>
        </w:rPr>
        <w:t>;</w:t>
      </w:r>
    </w:p>
    <w:p w14:paraId="046BD723" w14:textId="77777777" w:rsidR="00F5402D" w:rsidRPr="008C52BE" w:rsidRDefault="006B58F6" w:rsidP="00290705">
      <w:pPr>
        <w:numPr>
          <w:ilvl w:val="1"/>
          <w:numId w:val="10"/>
        </w:numPr>
        <w:tabs>
          <w:tab w:val="clear" w:pos="720"/>
          <w:tab w:val="left" w:pos="357"/>
          <w:tab w:val="num" w:pos="1134"/>
        </w:tabs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kontrole na miejscu</w:t>
      </w:r>
      <w:r w:rsidR="00F5402D" w:rsidRPr="008C52BE">
        <w:rPr>
          <w:rFonts w:ascii="Aptos" w:hAnsi="Aptos" w:cs="Arial"/>
          <w:sz w:val="22"/>
        </w:rPr>
        <w:t xml:space="preserve"> przeprowadzane w ramach Projektu</w:t>
      </w:r>
      <w:r w:rsidR="00097D0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F5402D" w:rsidRPr="008C52BE">
        <w:rPr>
          <w:rFonts w:ascii="Aptos" w:hAnsi="Aptos" w:cs="Arial"/>
          <w:sz w:val="22"/>
        </w:rPr>
        <w:t>;</w:t>
      </w:r>
    </w:p>
    <w:p w14:paraId="38290553" w14:textId="77777777" w:rsidR="00F5402D" w:rsidRPr="008C52BE" w:rsidRDefault="00F5402D" w:rsidP="00290705">
      <w:pPr>
        <w:numPr>
          <w:ilvl w:val="1"/>
          <w:numId w:val="10"/>
        </w:numPr>
        <w:tabs>
          <w:tab w:val="clear" w:pos="720"/>
          <w:tab w:val="left" w:pos="357"/>
          <w:tab w:val="num" w:pos="1134"/>
        </w:tabs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dochodzenie zwrotu środków od Beneficjenta, o </w:t>
      </w:r>
      <w:r w:rsidR="00BE27F7" w:rsidRPr="008C52BE">
        <w:rPr>
          <w:rFonts w:ascii="Aptos" w:hAnsi="Aptos" w:cs="Arial"/>
          <w:sz w:val="22"/>
        </w:rPr>
        <w:t xml:space="preserve">którym </w:t>
      </w:r>
      <w:r w:rsidRPr="008C52BE">
        <w:rPr>
          <w:rFonts w:ascii="Aptos" w:hAnsi="Aptos" w:cs="Arial"/>
          <w:sz w:val="22"/>
        </w:rPr>
        <w:t>mowa w § 1</w:t>
      </w:r>
      <w:r w:rsidR="006A4DF3" w:rsidRPr="008C52BE">
        <w:rPr>
          <w:rFonts w:ascii="Aptos" w:hAnsi="Aptos" w:cs="Arial"/>
          <w:sz w:val="22"/>
        </w:rPr>
        <w:t>2</w:t>
      </w:r>
      <w:r w:rsidRPr="008C52BE">
        <w:rPr>
          <w:rFonts w:ascii="Aptos" w:hAnsi="Aptos" w:cs="Arial"/>
          <w:sz w:val="22"/>
        </w:rPr>
        <w:t>, w tym prowadzenie postępowania administracyjnego w celu wydania decyzji o zwrocie środków</w:t>
      </w:r>
      <w:r w:rsidR="001009DD" w:rsidRPr="008C52BE">
        <w:rPr>
          <w:rFonts w:ascii="Aptos" w:hAnsi="Aptos" w:cs="Arial"/>
          <w:sz w:val="22"/>
        </w:rPr>
        <w:t>.</w:t>
      </w:r>
    </w:p>
    <w:p w14:paraId="18BE100E" w14:textId="77777777" w:rsidR="009D490C" w:rsidRPr="008C52BE" w:rsidRDefault="00BE17B5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>Dokumentacja</w:t>
      </w:r>
      <w:r w:rsidR="001D4CF7" w:rsidRPr="008C52BE">
        <w:rPr>
          <w:rFonts w:ascii="Aptos" w:hAnsi="Aptos" w:cs="Arial"/>
          <w:b/>
          <w:sz w:val="22"/>
        </w:rPr>
        <w:t xml:space="preserve"> Projektu</w:t>
      </w:r>
    </w:p>
    <w:p w14:paraId="4E7AA6D4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</w:t>
      </w:r>
      <w:r w:rsidR="00055EEB" w:rsidRPr="008C52BE">
        <w:rPr>
          <w:rFonts w:ascii="Aptos" w:hAnsi="Aptos" w:cs="Arial"/>
          <w:sz w:val="22"/>
        </w:rPr>
        <w:t>5</w:t>
      </w:r>
      <w:r w:rsidRPr="008C52BE">
        <w:rPr>
          <w:rFonts w:ascii="Aptos" w:hAnsi="Aptos" w:cs="Arial"/>
          <w:sz w:val="22"/>
        </w:rPr>
        <w:t>.</w:t>
      </w:r>
    </w:p>
    <w:p w14:paraId="525EE044" w14:textId="128D5221" w:rsidR="00E6588B" w:rsidRPr="008C52BE" w:rsidRDefault="00E6588B" w:rsidP="00290705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zobowiąże uczestników</w:t>
      </w:r>
      <w:r w:rsidR="00BE27F7" w:rsidRPr="008C52BE">
        <w:rPr>
          <w:rFonts w:ascii="Aptos" w:hAnsi="Aptos" w:cs="Arial"/>
          <w:sz w:val="22"/>
        </w:rPr>
        <w:t xml:space="preserve"> </w:t>
      </w:r>
      <w:r w:rsidR="00F03F03" w:rsidRPr="008C52BE">
        <w:rPr>
          <w:rFonts w:ascii="Aptos" w:hAnsi="Aptos" w:cs="Arial"/>
          <w:sz w:val="22"/>
        </w:rPr>
        <w:t>p</w:t>
      </w:r>
      <w:r w:rsidR="00BE27F7" w:rsidRPr="008C52BE">
        <w:rPr>
          <w:rFonts w:ascii="Aptos" w:hAnsi="Aptos" w:cs="Arial"/>
          <w:sz w:val="22"/>
        </w:rPr>
        <w:t>rojektu</w:t>
      </w:r>
      <w:r w:rsidRPr="008C52BE">
        <w:rPr>
          <w:rFonts w:ascii="Aptos" w:hAnsi="Aptos" w:cs="Arial"/>
          <w:sz w:val="22"/>
        </w:rPr>
        <w:t xml:space="preserve"> na etapie ich rekrutacji do Projektu</w:t>
      </w:r>
      <w:r w:rsidR="00F03F03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="00BE27F7" w:rsidRPr="008C52BE">
        <w:rPr>
          <w:rFonts w:ascii="Aptos" w:hAnsi="Aptos" w:cs="Arial"/>
          <w:sz w:val="22"/>
        </w:rPr>
        <w:t>,</w:t>
      </w:r>
      <w:r w:rsidRPr="008C52BE">
        <w:rPr>
          <w:rFonts w:ascii="Aptos" w:hAnsi="Aptos" w:cs="Arial"/>
          <w:sz w:val="22"/>
        </w:rPr>
        <w:t xml:space="preserve"> </w:t>
      </w:r>
      <w:r w:rsidR="00D10D33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do przekazania informacji dotyczących ich sytuacji po zakończeniu udziału w </w:t>
      </w:r>
      <w:r w:rsidR="00BE27F7" w:rsidRPr="008C52BE">
        <w:rPr>
          <w:rFonts w:ascii="Aptos" w:hAnsi="Aptos" w:cs="Arial"/>
          <w:sz w:val="22"/>
        </w:rPr>
        <w:t xml:space="preserve">Projekcie </w:t>
      </w:r>
      <w:r w:rsidR="00F03F03" w:rsidRPr="008C52BE">
        <w:rPr>
          <w:rFonts w:ascii="Aptos" w:hAnsi="Aptos" w:cs="Arial"/>
          <w:sz w:val="22"/>
        </w:rPr>
        <w:t>EFS</w:t>
      </w:r>
      <w:r w:rsidR="009B7141" w:rsidRPr="008C52BE">
        <w:rPr>
          <w:rFonts w:ascii="Aptos" w:hAnsi="Aptos" w:cs="Arial"/>
          <w:sz w:val="22"/>
        </w:rPr>
        <w:t xml:space="preserve">+ </w:t>
      </w:r>
      <w:r w:rsidR="00D10D33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(do 4 tygodni od zakończenia udziału) zgodnie z zakresem danych określonych w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Wytycznych </w:t>
      </w:r>
      <w:r w:rsidR="007C3B97">
        <w:rPr>
          <w:rFonts w:ascii="Aptos" w:hAnsi="Aptos" w:cs="Arial"/>
          <w:sz w:val="22"/>
        </w:rPr>
        <w:t>dotyczących</w:t>
      </w:r>
      <w:r w:rsidRPr="008C52BE">
        <w:rPr>
          <w:rFonts w:ascii="Aptos" w:hAnsi="Aptos" w:cs="Arial"/>
          <w:sz w:val="22"/>
        </w:rPr>
        <w:t xml:space="preserve"> monitorowania</w:t>
      </w:r>
      <w:r w:rsidR="00D37AFE" w:rsidRPr="008C52BE">
        <w:rPr>
          <w:rFonts w:ascii="Aptos" w:hAnsi="Aptos" w:cs="Arial"/>
          <w:sz w:val="22"/>
        </w:rPr>
        <w:t xml:space="preserve"> (tzw. </w:t>
      </w:r>
      <w:r w:rsidR="0032678C" w:rsidRPr="008C52BE">
        <w:rPr>
          <w:rFonts w:ascii="Aptos" w:hAnsi="Aptos" w:cs="Arial"/>
          <w:sz w:val="22"/>
        </w:rPr>
        <w:t xml:space="preserve">wspólne </w:t>
      </w:r>
      <w:r w:rsidR="00D37AFE" w:rsidRPr="008C52BE">
        <w:rPr>
          <w:rFonts w:ascii="Aptos" w:hAnsi="Aptos" w:cs="Arial"/>
          <w:sz w:val="22"/>
        </w:rPr>
        <w:t>wskaźniki rezultatu bezpośredniego)</w:t>
      </w:r>
      <w:r w:rsidRPr="008C52BE">
        <w:rPr>
          <w:rFonts w:ascii="Aptos" w:hAnsi="Aptos" w:cs="Arial"/>
          <w:sz w:val="22"/>
        </w:rPr>
        <w:t>.</w:t>
      </w:r>
      <w:r w:rsidR="006D6563" w:rsidRPr="008C52BE">
        <w:rPr>
          <w:rFonts w:ascii="Aptos" w:hAnsi="Aptos" w:cs="Arial"/>
          <w:sz w:val="22"/>
        </w:rPr>
        <w:t xml:space="preserve"> </w:t>
      </w:r>
    </w:p>
    <w:p w14:paraId="1CCE74F6" w14:textId="23411347" w:rsidR="00E47FD5" w:rsidRPr="008C52BE" w:rsidRDefault="00E47FD5" w:rsidP="00290705">
      <w:pPr>
        <w:numPr>
          <w:ilvl w:val="0"/>
          <w:numId w:val="2"/>
        </w:numPr>
        <w:tabs>
          <w:tab w:val="clear" w:pos="360"/>
          <w:tab w:val="left" w:pos="426"/>
          <w:tab w:val="num" w:pos="567"/>
        </w:tabs>
        <w:autoSpaceDE w:val="0"/>
        <w:autoSpaceDN w:val="0"/>
        <w:adjustRightInd w:val="0"/>
        <w:spacing w:line="276" w:lineRule="auto"/>
        <w:ind w:left="567" w:hanging="36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przechowuje w swojej siedzibie wszelką dokumentację związaną z realizacją Projektu, zgodnie z art. 82 Rozporządzenia 2021/1060, przez okres pięciu lat od dnia 31 grudnia roku, </w:t>
      </w:r>
      <w:r w:rsidR="00D10D33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w którym Instytucja Pośrednicząca dokonała ostatniej płatności na rzecz Beneficjenta. Bieg okresu, o którym mowa w zdaniu pierwszym, jest wstrzymywany w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przypadku wszczęcia postępowania prawnego </w:t>
      </w:r>
      <w:r w:rsidR="00D1670F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albo na wniosek Komisji Europejskiej.</w:t>
      </w:r>
    </w:p>
    <w:p w14:paraId="3769B631" w14:textId="69D97421" w:rsidR="009D490C" w:rsidRPr="008C52BE" w:rsidRDefault="00006CB1" w:rsidP="00290705">
      <w:pPr>
        <w:numPr>
          <w:ilvl w:val="0"/>
          <w:numId w:val="2"/>
        </w:numPr>
        <w:tabs>
          <w:tab w:val="clear" w:pos="360"/>
          <w:tab w:val="num" w:pos="284"/>
          <w:tab w:val="num" w:pos="567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przechowuje dokumentację</w:t>
      </w:r>
      <w:r w:rsidR="00442F0A" w:rsidRPr="008C52BE">
        <w:rPr>
          <w:rFonts w:ascii="Aptos" w:hAnsi="Aptos" w:cs="Arial"/>
          <w:sz w:val="22"/>
        </w:rPr>
        <w:t xml:space="preserve"> związaną z realizacją Projektu</w:t>
      </w:r>
      <w:r w:rsidR="009D490C" w:rsidRPr="008C52BE">
        <w:rPr>
          <w:rFonts w:ascii="Aptos" w:hAnsi="Aptos" w:cs="Arial"/>
          <w:sz w:val="22"/>
        </w:rPr>
        <w:t xml:space="preserve"> </w:t>
      </w:r>
      <w:r w:rsidR="00F03F03" w:rsidRPr="008C52BE">
        <w:rPr>
          <w:rFonts w:ascii="Aptos" w:hAnsi="Aptos" w:cs="Arial"/>
          <w:sz w:val="22"/>
        </w:rPr>
        <w:t>EFS</w:t>
      </w:r>
      <w:r w:rsidR="009B7141" w:rsidRPr="008C52BE">
        <w:rPr>
          <w:rFonts w:ascii="Aptos" w:hAnsi="Aptos" w:cs="Arial"/>
          <w:sz w:val="22"/>
        </w:rPr>
        <w:t>+</w:t>
      </w:r>
      <w:r w:rsidR="00F03F03" w:rsidRPr="008C52BE">
        <w:rPr>
          <w:rFonts w:ascii="Aptos" w:hAnsi="Aptos" w:cs="Arial"/>
          <w:sz w:val="22"/>
        </w:rPr>
        <w:t xml:space="preserve"> </w:t>
      </w:r>
      <w:r w:rsidR="009D490C" w:rsidRPr="008C52BE">
        <w:rPr>
          <w:rFonts w:ascii="Aptos" w:hAnsi="Aptos" w:cs="Arial"/>
          <w:sz w:val="22"/>
        </w:rPr>
        <w:t xml:space="preserve">w sposób zapewniający dostępność, poufność i bezpieczeństwo, oraz </w:t>
      </w:r>
      <w:r w:rsidR="00442F0A" w:rsidRPr="008C52BE">
        <w:rPr>
          <w:rFonts w:ascii="Aptos" w:hAnsi="Aptos" w:cs="Arial"/>
          <w:sz w:val="22"/>
        </w:rPr>
        <w:t xml:space="preserve">jest zobowiązany </w:t>
      </w:r>
      <w:r w:rsidR="009D490C" w:rsidRPr="008C52BE">
        <w:rPr>
          <w:rFonts w:ascii="Aptos" w:hAnsi="Aptos" w:cs="Arial"/>
          <w:sz w:val="22"/>
        </w:rPr>
        <w:t xml:space="preserve">do </w:t>
      </w:r>
      <w:r w:rsidR="00442F0A" w:rsidRPr="008C52BE">
        <w:rPr>
          <w:rFonts w:ascii="Aptos" w:hAnsi="Aptos" w:cs="Arial"/>
          <w:sz w:val="22"/>
        </w:rPr>
        <w:t>po</w:t>
      </w:r>
      <w:r w:rsidR="009D490C" w:rsidRPr="008C52BE">
        <w:rPr>
          <w:rFonts w:ascii="Aptos" w:hAnsi="Aptos" w:cs="Arial"/>
          <w:sz w:val="22"/>
        </w:rPr>
        <w:t xml:space="preserve">informowania </w:t>
      </w:r>
      <w:r w:rsidR="00EF202B" w:rsidRPr="008C52BE">
        <w:rPr>
          <w:rFonts w:ascii="Aptos" w:hAnsi="Aptos" w:cs="Arial"/>
          <w:sz w:val="22"/>
        </w:rPr>
        <w:t>Instytucji Pośredniczącej</w:t>
      </w:r>
      <w:r w:rsidR="009D490C" w:rsidRPr="008C52BE">
        <w:rPr>
          <w:rFonts w:ascii="Aptos" w:hAnsi="Aptos" w:cs="Arial"/>
          <w:sz w:val="22"/>
        </w:rPr>
        <w:t xml:space="preserve"> o miejscu </w:t>
      </w:r>
      <w:r w:rsidR="00442F0A" w:rsidRPr="008C52BE">
        <w:rPr>
          <w:rFonts w:ascii="Aptos" w:hAnsi="Aptos" w:cs="Arial"/>
          <w:sz w:val="22"/>
        </w:rPr>
        <w:t xml:space="preserve">jej </w:t>
      </w:r>
      <w:r w:rsidR="009D490C" w:rsidRPr="008C52BE">
        <w:rPr>
          <w:rFonts w:ascii="Aptos" w:hAnsi="Aptos" w:cs="Arial"/>
          <w:sz w:val="22"/>
        </w:rPr>
        <w:t>archiwizacji</w:t>
      </w:r>
      <w:r w:rsidR="006622FD" w:rsidRPr="008C52BE">
        <w:rPr>
          <w:rFonts w:ascii="Aptos" w:hAnsi="Aptos" w:cs="Arial"/>
          <w:sz w:val="22"/>
        </w:rPr>
        <w:t xml:space="preserve"> w terminie 5 dni roboczych od dnia podpisania </w:t>
      </w:r>
      <w:r w:rsidR="008806F4" w:rsidRPr="008C52BE">
        <w:rPr>
          <w:rFonts w:ascii="Aptos" w:hAnsi="Aptos" w:cs="Arial"/>
          <w:sz w:val="22"/>
        </w:rPr>
        <w:t>U</w:t>
      </w:r>
      <w:r w:rsidR="006622FD" w:rsidRPr="008C52BE">
        <w:rPr>
          <w:rFonts w:ascii="Aptos" w:hAnsi="Aptos" w:cs="Arial"/>
          <w:sz w:val="22"/>
        </w:rPr>
        <w:t>mowy</w:t>
      </w:r>
      <w:r w:rsidR="009315A2" w:rsidRPr="008C52BE">
        <w:rPr>
          <w:rFonts w:ascii="Aptos" w:hAnsi="Aptos" w:cs="Arial"/>
          <w:sz w:val="22"/>
        </w:rPr>
        <w:t xml:space="preserve">, </w:t>
      </w:r>
      <w:r w:rsidR="00876946">
        <w:rPr>
          <w:rFonts w:ascii="Aptos" w:hAnsi="Aptos" w:cs="Arial"/>
          <w:sz w:val="22"/>
        </w:rPr>
        <w:br/>
      </w:r>
      <w:r w:rsidR="009315A2" w:rsidRPr="008C52BE">
        <w:rPr>
          <w:rFonts w:ascii="Aptos" w:hAnsi="Aptos" w:cs="Arial"/>
          <w:sz w:val="22"/>
        </w:rPr>
        <w:t>o ile dokumentacja jest przechowywana poza jego siedzibą</w:t>
      </w:r>
      <w:r w:rsidR="009D490C" w:rsidRPr="008C52BE">
        <w:rPr>
          <w:rFonts w:ascii="Aptos" w:hAnsi="Aptos" w:cs="Arial"/>
          <w:sz w:val="22"/>
        </w:rPr>
        <w:t>.</w:t>
      </w:r>
    </w:p>
    <w:p w14:paraId="6D7F51CF" w14:textId="2311FF14" w:rsidR="009D490C" w:rsidRPr="008C52BE" w:rsidRDefault="009D490C" w:rsidP="00290705">
      <w:pPr>
        <w:numPr>
          <w:ilvl w:val="0"/>
          <w:numId w:val="2"/>
        </w:numPr>
        <w:tabs>
          <w:tab w:val="clear" w:pos="360"/>
          <w:tab w:val="num" w:pos="284"/>
          <w:tab w:val="num" w:pos="567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 zmiany miejsca archiwizacji dokumentów oraz w przypadku zawieszenia </w:t>
      </w:r>
      <w:r w:rsidR="00D10D33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lub zaprzestania przez Beneficjenta działalności przed terminem, o którym mowa w ust.</w:t>
      </w:r>
      <w:r w:rsidR="00A56149" w:rsidRPr="008C52BE">
        <w:rPr>
          <w:rFonts w:ascii="Aptos" w:hAnsi="Aptos" w:cs="Arial"/>
          <w:sz w:val="22"/>
        </w:rPr>
        <w:t xml:space="preserve"> 2</w:t>
      </w:r>
      <w:r w:rsidRPr="008C52BE">
        <w:rPr>
          <w:rFonts w:ascii="Aptos" w:hAnsi="Aptos" w:cs="Arial"/>
          <w:sz w:val="22"/>
        </w:rPr>
        <w:t xml:space="preserve">, Beneficjent zobowiązuje się </w:t>
      </w:r>
      <w:r w:rsidR="006F3AF8" w:rsidRPr="008C52BE">
        <w:rPr>
          <w:rFonts w:ascii="Aptos" w:hAnsi="Aptos" w:cs="Arial"/>
          <w:sz w:val="22"/>
        </w:rPr>
        <w:t xml:space="preserve">niezwłocznie, na </w:t>
      </w:r>
      <w:r w:rsidRPr="008C52BE">
        <w:rPr>
          <w:rFonts w:ascii="Aptos" w:hAnsi="Aptos" w:cs="Arial"/>
          <w:sz w:val="22"/>
        </w:rPr>
        <w:t>pi</w:t>
      </w:r>
      <w:r w:rsidR="006F3AF8" w:rsidRPr="008C52BE">
        <w:rPr>
          <w:rFonts w:ascii="Aptos" w:hAnsi="Aptos" w:cs="Arial"/>
          <w:sz w:val="22"/>
        </w:rPr>
        <w:t>śmie</w:t>
      </w:r>
      <w:r w:rsidRPr="008C52BE">
        <w:rPr>
          <w:rFonts w:ascii="Aptos" w:hAnsi="Aptos" w:cs="Arial"/>
          <w:sz w:val="22"/>
        </w:rPr>
        <w:t xml:space="preserve"> poinformować </w:t>
      </w:r>
      <w:r w:rsidR="00EF202B" w:rsidRPr="008C52BE">
        <w:rPr>
          <w:rFonts w:ascii="Aptos" w:hAnsi="Aptos" w:cs="Arial"/>
          <w:sz w:val="22"/>
        </w:rPr>
        <w:t>Instytucję Pośredniczącą</w:t>
      </w:r>
      <w:r w:rsidRPr="008C52BE">
        <w:rPr>
          <w:rFonts w:ascii="Aptos" w:hAnsi="Aptos" w:cs="Arial"/>
          <w:sz w:val="22"/>
        </w:rPr>
        <w:t xml:space="preserve"> </w:t>
      </w:r>
      <w:r w:rsidR="00D10D33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o miejscu archiwizacji dokumentów związanych z realizowanym Projektem</w:t>
      </w:r>
      <w:r w:rsidR="00F03F03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>.</w:t>
      </w:r>
    </w:p>
    <w:p w14:paraId="48727480" w14:textId="5A3F63C7" w:rsidR="009D490C" w:rsidRPr="0047514C" w:rsidRDefault="009D490C" w:rsidP="00290705">
      <w:pPr>
        <w:numPr>
          <w:ilvl w:val="0"/>
          <w:numId w:val="2"/>
        </w:numPr>
        <w:tabs>
          <w:tab w:val="clear" w:pos="360"/>
          <w:tab w:val="num" w:pos="284"/>
          <w:tab w:val="num" w:pos="567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47514C">
        <w:rPr>
          <w:rFonts w:ascii="Aptos" w:hAnsi="Aptos" w:cs="Arial"/>
          <w:sz w:val="22"/>
        </w:rPr>
        <w:t xml:space="preserve">Dokumenty dotyczące pomocy publicznej udzielanej przedsiębiorcom Beneficjent zobowiązuje </w:t>
      </w:r>
      <w:r w:rsidR="00876946">
        <w:rPr>
          <w:rFonts w:ascii="Aptos" w:hAnsi="Aptos" w:cs="Arial"/>
          <w:sz w:val="22"/>
        </w:rPr>
        <w:br/>
      </w:r>
      <w:r w:rsidRPr="0047514C">
        <w:rPr>
          <w:rFonts w:ascii="Aptos" w:hAnsi="Aptos" w:cs="Arial"/>
          <w:sz w:val="22"/>
        </w:rPr>
        <w:t>się przechowywać przez 10 lat, licząc od dnia jej przyznania, w sposób zapewniający poufność</w:t>
      </w:r>
      <w:r w:rsidR="00097217" w:rsidRPr="0047514C">
        <w:rPr>
          <w:rFonts w:ascii="Aptos" w:hAnsi="Aptos" w:cs="Arial"/>
          <w:sz w:val="22"/>
        </w:rPr>
        <w:t xml:space="preserve"> </w:t>
      </w:r>
      <w:r w:rsidRPr="0047514C">
        <w:rPr>
          <w:rFonts w:ascii="Aptos" w:hAnsi="Aptos" w:cs="Arial"/>
          <w:sz w:val="22"/>
        </w:rPr>
        <w:t>i</w:t>
      </w:r>
      <w:r w:rsidR="000B5914" w:rsidRPr="0047514C">
        <w:rPr>
          <w:rFonts w:ascii="Aptos" w:hAnsi="Aptos" w:cs="Arial"/>
          <w:sz w:val="22"/>
        </w:rPr>
        <w:t> </w:t>
      </w:r>
      <w:r w:rsidRPr="0047514C">
        <w:rPr>
          <w:rFonts w:ascii="Aptos" w:hAnsi="Aptos" w:cs="Arial"/>
          <w:sz w:val="22"/>
        </w:rPr>
        <w:t xml:space="preserve">bezpieczeństwo, o ile Projekt </w:t>
      </w:r>
      <w:r w:rsidR="00F37DDF" w:rsidRPr="0047514C">
        <w:rPr>
          <w:rFonts w:ascii="Aptos" w:hAnsi="Aptos" w:cs="Arial"/>
          <w:sz w:val="22"/>
        </w:rPr>
        <w:t>EFS</w:t>
      </w:r>
      <w:r w:rsidR="009B7141" w:rsidRPr="0047514C">
        <w:rPr>
          <w:rFonts w:ascii="Aptos" w:hAnsi="Aptos" w:cs="Arial"/>
          <w:sz w:val="22"/>
        </w:rPr>
        <w:t>+</w:t>
      </w:r>
      <w:r w:rsidR="00F37DDF" w:rsidRPr="0047514C">
        <w:rPr>
          <w:rFonts w:ascii="Aptos" w:hAnsi="Aptos" w:cs="Arial"/>
          <w:sz w:val="22"/>
        </w:rPr>
        <w:t xml:space="preserve"> </w:t>
      </w:r>
      <w:r w:rsidRPr="0047514C">
        <w:rPr>
          <w:rFonts w:ascii="Aptos" w:hAnsi="Aptos" w:cs="Arial"/>
          <w:sz w:val="22"/>
        </w:rPr>
        <w:t>dotyczy pomocy publicznej.</w:t>
      </w:r>
    </w:p>
    <w:p w14:paraId="69EC278B" w14:textId="77777777" w:rsidR="009D490C" w:rsidRPr="008C52BE" w:rsidRDefault="00A23C57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lastRenderedPageBreak/>
        <w:t>Kontrola</w:t>
      </w:r>
      <w:r w:rsidR="008416E1" w:rsidRPr="008C52BE">
        <w:rPr>
          <w:rFonts w:ascii="Aptos" w:hAnsi="Aptos" w:cs="Arial"/>
          <w:b/>
          <w:sz w:val="22"/>
        </w:rPr>
        <w:t xml:space="preserve"> i przekazywanie informacji</w:t>
      </w:r>
    </w:p>
    <w:p w14:paraId="23B5DF8E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</w:t>
      </w:r>
      <w:r w:rsidR="00055EEB" w:rsidRPr="008C52BE">
        <w:rPr>
          <w:rFonts w:ascii="Aptos" w:hAnsi="Aptos" w:cs="Arial"/>
          <w:sz w:val="22"/>
        </w:rPr>
        <w:t>6</w:t>
      </w:r>
      <w:r w:rsidRPr="008C52BE">
        <w:rPr>
          <w:rFonts w:ascii="Aptos" w:hAnsi="Aptos" w:cs="Arial"/>
          <w:sz w:val="22"/>
        </w:rPr>
        <w:t>.</w:t>
      </w:r>
    </w:p>
    <w:p w14:paraId="134E1F2F" w14:textId="77777777" w:rsidR="001F5528" w:rsidRPr="008C52BE" w:rsidRDefault="00AD6713" w:rsidP="00290705">
      <w:pPr>
        <w:numPr>
          <w:ilvl w:val="0"/>
          <w:numId w:val="19"/>
        </w:numPr>
        <w:tabs>
          <w:tab w:val="clear" w:pos="360"/>
          <w:tab w:val="num" w:pos="567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poddaje się kontroli dokonywanej przez zespoły kontrolujące Instytucji Pośredniczącej oraz instytucje nadzorujące prawidłowość </w:t>
      </w:r>
      <w:r w:rsidR="003C3903" w:rsidRPr="008C52BE">
        <w:rPr>
          <w:rFonts w:ascii="Aptos" w:hAnsi="Aptos" w:cs="Arial"/>
          <w:sz w:val="22"/>
        </w:rPr>
        <w:t>realizacji P</w:t>
      </w:r>
      <w:r w:rsidRPr="008C52BE">
        <w:rPr>
          <w:rFonts w:ascii="Aptos" w:hAnsi="Aptos" w:cs="Arial"/>
          <w:sz w:val="22"/>
        </w:rPr>
        <w:t>rojektu</w:t>
      </w:r>
      <w:r w:rsidR="003C390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 xml:space="preserve">, a także inne uprawnione instytucje zewnętrzne, w szczególności: </w:t>
      </w:r>
      <w:r w:rsidR="000E59BC" w:rsidRPr="008C52BE">
        <w:rPr>
          <w:rFonts w:ascii="Aptos" w:hAnsi="Aptos" w:cs="Arial"/>
          <w:sz w:val="22"/>
        </w:rPr>
        <w:t xml:space="preserve">Komisję Europejską, </w:t>
      </w:r>
      <w:r w:rsidRPr="008C52BE">
        <w:rPr>
          <w:rFonts w:ascii="Aptos" w:hAnsi="Aptos" w:cs="Arial"/>
          <w:sz w:val="22"/>
        </w:rPr>
        <w:t>Europejski Trybunał Obrachunkowy, Europejski Urząd ds. Zwalczania Nadużyć Finansowych, Instytucję Audytową lub Najwyższą Izbę Kontroli w</w:t>
      </w:r>
      <w:r w:rsidR="00595839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zakresie prawidłowości realizacji Projektu</w:t>
      </w:r>
      <w:r w:rsidR="003C390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D02D32" w:rsidRPr="008C52BE">
        <w:rPr>
          <w:rFonts w:ascii="Aptos" w:hAnsi="Aptos" w:cs="Arial"/>
          <w:sz w:val="22"/>
        </w:rPr>
        <w:t xml:space="preserve"> oraz niniejszej Umowy</w:t>
      </w:r>
      <w:r w:rsidR="001F5528" w:rsidRPr="008C52BE">
        <w:rPr>
          <w:rFonts w:ascii="Aptos" w:hAnsi="Aptos" w:cs="Arial"/>
          <w:sz w:val="22"/>
        </w:rPr>
        <w:t>.</w:t>
      </w:r>
    </w:p>
    <w:p w14:paraId="370F0453" w14:textId="4BA0858C" w:rsidR="001F5528" w:rsidRPr="008C52BE" w:rsidRDefault="001F5528" w:rsidP="00290705">
      <w:pPr>
        <w:numPr>
          <w:ilvl w:val="0"/>
          <w:numId w:val="19"/>
        </w:numPr>
        <w:tabs>
          <w:tab w:val="clear" w:pos="360"/>
          <w:tab w:val="num" w:pos="567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Projekt </w:t>
      </w:r>
      <w:r w:rsidR="00B9074C" w:rsidRPr="008C52BE">
        <w:rPr>
          <w:rFonts w:ascii="Aptos" w:hAnsi="Aptos" w:cs="Arial"/>
          <w:sz w:val="22"/>
        </w:rPr>
        <w:t>EFS+</w:t>
      </w:r>
      <w:r w:rsidR="00F37DDF" w:rsidRPr="008C52BE">
        <w:rPr>
          <w:rFonts w:ascii="Aptos" w:hAnsi="Aptos" w:cs="Arial"/>
          <w:sz w:val="22"/>
        </w:rPr>
        <w:t xml:space="preserve"> </w:t>
      </w:r>
      <w:r w:rsidR="00BA4DFD" w:rsidRPr="008C52BE">
        <w:rPr>
          <w:rFonts w:ascii="Aptos" w:hAnsi="Aptos" w:cs="Arial"/>
          <w:sz w:val="22"/>
        </w:rPr>
        <w:t>może zostać objęty wizytami monitorującymi i planowymi kontrolami w</w:t>
      </w:r>
      <w:r w:rsidR="000A1DBB" w:rsidRPr="008C52BE">
        <w:rPr>
          <w:rFonts w:ascii="Aptos" w:hAnsi="Aptos" w:cs="Arial"/>
          <w:sz w:val="22"/>
        </w:rPr>
        <w:t> </w:t>
      </w:r>
      <w:r w:rsidR="00BA4DFD" w:rsidRPr="008C52BE">
        <w:rPr>
          <w:rFonts w:ascii="Aptos" w:hAnsi="Aptos" w:cs="Arial"/>
          <w:sz w:val="22"/>
        </w:rPr>
        <w:t xml:space="preserve">miejscu realizacji i w siedzibie Beneficjenta lub na dokumentach mającymi na celu ocenę prawidłowości jego realizacji, w szczególności w zakresie zgodności z Umową, przepisami prawa krajowego </w:t>
      </w:r>
      <w:r w:rsidR="00D10D33">
        <w:rPr>
          <w:rFonts w:ascii="Aptos" w:hAnsi="Aptos" w:cs="Arial"/>
          <w:sz w:val="22"/>
        </w:rPr>
        <w:br/>
      </w:r>
      <w:r w:rsidR="00BA4DFD" w:rsidRPr="008C52BE">
        <w:rPr>
          <w:rFonts w:ascii="Aptos" w:hAnsi="Aptos" w:cs="Arial"/>
          <w:sz w:val="22"/>
        </w:rPr>
        <w:t xml:space="preserve">i unijnego, zasadami Programu oraz w zakresie osiągnięcia zakładanych celów Projektu – </w:t>
      </w:r>
      <w:r w:rsidR="00D10D33">
        <w:rPr>
          <w:rFonts w:ascii="Aptos" w:hAnsi="Aptos" w:cs="Arial"/>
          <w:sz w:val="22"/>
        </w:rPr>
        <w:br/>
      </w:r>
      <w:r w:rsidR="00BA4DFD" w:rsidRPr="008C52BE">
        <w:rPr>
          <w:rFonts w:ascii="Aptos" w:hAnsi="Aptos" w:cs="Arial"/>
          <w:sz w:val="22"/>
        </w:rPr>
        <w:t>o ile</w:t>
      </w:r>
      <w:r w:rsidR="00BA4DFD" w:rsidRPr="00777896">
        <w:rPr>
          <w:rFonts w:cs="Arial"/>
          <w:szCs w:val="24"/>
        </w:rPr>
        <w:t xml:space="preserve"> </w:t>
      </w:r>
      <w:r w:rsidR="00BA4DFD" w:rsidRPr="008C52BE">
        <w:rPr>
          <w:rFonts w:ascii="Aptos" w:hAnsi="Aptos" w:cs="Arial"/>
          <w:sz w:val="22"/>
        </w:rPr>
        <w:t>Projekt zostanie</w:t>
      </w:r>
      <w:r w:rsidR="00BA4DFD" w:rsidRPr="00777896">
        <w:rPr>
          <w:rFonts w:cs="Arial"/>
          <w:szCs w:val="24"/>
        </w:rPr>
        <w:t xml:space="preserve"> </w:t>
      </w:r>
      <w:r w:rsidR="00BA4DFD" w:rsidRPr="008C52BE">
        <w:rPr>
          <w:rFonts w:ascii="Aptos" w:hAnsi="Aptos" w:cs="Arial"/>
          <w:sz w:val="22"/>
        </w:rPr>
        <w:t>wytypowany do takiej wizyty/kontroli (w tym po przeprowadzeniu analizy ryzyka na podstawie metodologii zatwierdzonej przez Instytucję Zarządzającą), a także kontrolami doraźnymi</w:t>
      </w:r>
      <w:r w:rsidRPr="008C52BE">
        <w:rPr>
          <w:rFonts w:ascii="Aptos" w:hAnsi="Aptos" w:cs="Arial"/>
          <w:sz w:val="22"/>
        </w:rPr>
        <w:t>.</w:t>
      </w:r>
    </w:p>
    <w:p w14:paraId="5625AB1C" w14:textId="77777777" w:rsidR="001F5528" w:rsidRPr="008C52BE" w:rsidRDefault="00817CB0" w:rsidP="00290705">
      <w:pPr>
        <w:numPr>
          <w:ilvl w:val="0"/>
          <w:numId w:val="19"/>
        </w:numPr>
        <w:tabs>
          <w:tab w:val="clear" w:pos="360"/>
          <w:tab w:val="num" w:pos="567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</w:t>
      </w:r>
      <w:r w:rsidR="001F5528" w:rsidRPr="008C52BE">
        <w:rPr>
          <w:rFonts w:ascii="Aptos" w:hAnsi="Aptos" w:cs="Arial"/>
          <w:sz w:val="22"/>
        </w:rPr>
        <w:t xml:space="preserve"> może dokonać kontroli na dokumentach, w szczególności w</w:t>
      </w:r>
      <w:r w:rsidR="000A1DBB" w:rsidRPr="008C52BE">
        <w:rPr>
          <w:rFonts w:ascii="Aptos" w:hAnsi="Aptos" w:cs="Arial"/>
          <w:sz w:val="22"/>
        </w:rPr>
        <w:t> </w:t>
      </w:r>
      <w:r w:rsidR="001F5528" w:rsidRPr="008C52BE">
        <w:rPr>
          <w:rFonts w:ascii="Aptos" w:hAnsi="Aptos" w:cs="Arial"/>
          <w:sz w:val="22"/>
        </w:rPr>
        <w:t xml:space="preserve">zakresie określonym w § </w:t>
      </w:r>
      <w:r w:rsidR="00B927CA" w:rsidRPr="008C52BE">
        <w:rPr>
          <w:rFonts w:ascii="Aptos" w:hAnsi="Aptos" w:cs="Arial"/>
          <w:sz w:val="22"/>
        </w:rPr>
        <w:t>18</w:t>
      </w:r>
      <w:r w:rsidR="00E7188E" w:rsidRPr="008C52BE">
        <w:rPr>
          <w:rFonts w:ascii="Aptos" w:hAnsi="Aptos" w:cs="Arial"/>
          <w:sz w:val="22"/>
        </w:rPr>
        <w:t>.</w:t>
      </w:r>
    </w:p>
    <w:p w14:paraId="7E222B88" w14:textId="68301656" w:rsidR="001F5528" w:rsidRPr="008C52BE" w:rsidRDefault="001F5528" w:rsidP="00290705">
      <w:pPr>
        <w:numPr>
          <w:ilvl w:val="0"/>
          <w:numId w:val="19"/>
        </w:numPr>
        <w:tabs>
          <w:tab w:val="clear" w:pos="360"/>
          <w:tab w:val="num" w:pos="567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Kontrolę, wizytę monitor</w:t>
      </w:r>
      <w:r w:rsidR="004A74D4" w:rsidRPr="008C52BE">
        <w:rPr>
          <w:rFonts w:ascii="Aptos" w:hAnsi="Aptos" w:cs="Arial"/>
          <w:sz w:val="22"/>
        </w:rPr>
        <w:t>ingową</w:t>
      </w:r>
      <w:r w:rsidRPr="008C52BE">
        <w:rPr>
          <w:rFonts w:ascii="Aptos" w:hAnsi="Aptos" w:cs="Arial"/>
          <w:sz w:val="22"/>
        </w:rPr>
        <w:t xml:space="preserve"> przeprowadza się w każdym miejscu związanym z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realizacją Projektu</w:t>
      </w:r>
      <w:r w:rsidR="008D70D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>, w tym w siedzibie Beneficjenta</w:t>
      </w:r>
      <w:r w:rsidR="008B50E1" w:rsidRPr="008C52BE">
        <w:rPr>
          <w:rFonts w:ascii="Aptos" w:hAnsi="Aptos" w:cs="Arial"/>
          <w:sz w:val="22"/>
        </w:rPr>
        <w:t xml:space="preserve"> oraz u ostatecznego odbiorcy pomocy/uczestnika projektu</w:t>
      </w:r>
      <w:r w:rsidRPr="008C52BE">
        <w:rPr>
          <w:rFonts w:ascii="Aptos" w:hAnsi="Aptos" w:cs="Arial"/>
          <w:sz w:val="22"/>
        </w:rPr>
        <w:t>. Kontrole, wizyty monitor</w:t>
      </w:r>
      <w:r w:rsidR="004A74D4" w:rsidRPr="008C52BE">
        <w:rPr>
          <w:rFonts w:ascii="Aptos" w:hAnsi="Aptos" w:cs="Arial"/>
          <w:sz w:val="22"/>
        </w:rPr>
        <w:t>ingowe</w:t>
      </w:r>
      <w:r w:rsidRPr="008C52BE">
        <w:rPr>
          <w:rFonts w:ascii="Aptos" w:hAnsi="Aptos" w:cs="Arial"/>
          <w:sz w:val="22"/>
        </w:rPr>
        <w:t xml:space="preserve"> mogą być przeprowadzane w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dowolnym terminie, </w:t>
      </w:r>
      <w:r w:rsidR="00D10D33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w trakcie</w:t>
      </w:r>
      <w:r w:rsidR="00A0230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i na </w:t>
      </w:r>
      <w:r w:rsidR="000F37EF" w:rsidRPr="008C52BE">
        <w:rPr>
          <w:rFonts w:ascii="Aptos" w:hAnsi="Aptos" w:cs="Arial"/>
          <w:sz w:val="22"/>
        </w:rPr>
        <w:t xml:space="preserve">zakończenie </w:t>
      </w:r>
      <w:r w:rsidRPr="008C52BE">
        <w:rPr>
          <w:rFonts w:ascii="Aptos" w:hAnsi="Aptos" w:cs="Arial"/>
          <w:sz w:val="22"/>
        </w:rPr>
        <w:t>realizacji P</w:t>
      </w:r>
      <w:r w:rsidR="000F223A" w:rsidRPr="008C52BE">
        <w:rPr>
          <w:rFonts w:ascii="Aptos" w:hAnsi="Aptos" w:cs="Arial"/>
          <w:sz w:val="22"/>
        </w:rPr>
        <w:t xml:space="preserve">rojektu </w:t>
      </w:r>
      <w:r w:rsidR="00B9074C" w:rsidRPr="008C52BE">
        <w:rPr>
          <w:rFonts w:ascii="Aptos" w:hAnsi="Aptos" w:cs="Arial"/>
          <w:sz w:val="22"/>
        </w:rPr>
        <w:t>EFS+</w:t>
      </w:r>
      <w:r w:rsidR="008D70D3" w:rsidRPr="008C52BE">
        <w:rPr>
          <w:rFonts w:ascii="Aptos" w:hAnsi="Aptos" w:cs="Arial"/>
          <w:sz w:val="22"/>
        </w:rPr>
        <w:t xml:space="preserve"> </w:t>
      </w:r>
      <w:r w:rsidR="000F223A" w:rsidRPr="008C52BE">
        <w:rPr>
          <w:rFonts w:ascii="Aptos" w:hAnsi="Aptos" w:cs="Arial"/>
          <w:sz w:val="22"/>
        </w:rPr>
        <w:t xml:space="preserve">oraz przez okres 5 lat </w:t>
      </w:r>
      <w:r w:rsidRPr="008C52BE">
        <w:rPr>
          <w:rFonts w:ascii="Aptos" w:hAnsi="Aptos" w:cs="Arial"/>
          <w:sz w:val="22"/>
        </w:rPr>
        <w:t xml:space="preserve">od dnia </w:t>
      </w:r>
      <w:r w:rsidR="007E344F" w:rsidRPr="008C52BE">
        <w:rPr>
          <w:rFonts w:ascii="Aptos" w:hAnsi="Aptos" w:cs="Arial"/>
          <w:sz w:val="22"/>
        </w:rPr>
        <w:t>zakończenia realizacji Projektu EFS+.</w:t>
      </w:r>
    </w:p>
    <w:p w14:paraId="7FED02DA" w14:textId="77777777" w:rsidR="001F5528" w:rsidRPr="008C52BE" w:rsidRDefault="001F5528" w:rsidP="00290705">
      <w:pPr>
        <w:numPr>
          <w:ilvl w:val="0"/>
          <w:numId w:val="19"/>
        </w:numPr>
        <w:tabs>
          <w:tab w:val="clear" w:pos="360"/>
          <w:tab w:val="num" w:pos="567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zapewnia zespołom kontrolującym, monitorującym, o których mowa w ust.1, w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szczególności:</w:t>
      </w:r>
    </w:p>
    <w:p w14:paraId="42936E8A" w14:textId="63934798" w:rsidR="00576678" w:rsidRPr="008C52BE" w:rsidRDefault="001F5528" w:rsidP="00290705">
      <w:pPr>
        <w:pStyle w:val="Akapitzlist"/>
        <w:numPr>
          <w:ilvl w:val="0"/>
          <w:numId w:val="20"/>
        </w:numPr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nieograniczony wgląd we wszystkie </w:t>
      </w:r>
      <w:r w:rsidR="006D36E0" w:rsidRPr="008C52BE">
        <w:rPr>
          <w:rFonts w:ascii="Aptos" w:hAnsi="Aptos" w:cs="Arial"/>
          <w:sz w:val="22"/>
          <w:szCs w:val="22"/>
        </w:rPr>
        <w:t xml:space="preserve">oryginalne </w:t>
      </w:r>
      <w:r w:rsidRPr="008C52BE">
        <w:rPr>
          <w:rFonts w:ascii="Aptos" w:hAnsi="Aptos" w:cs="Arial"/>
          <w:sz w:val="22"/>
          <w:szCs w:val="22"/>
        </w:rPr>
        <w:t>dokumenty</w:t>
      </w:r>
      <w:r w:rsidR="006D36E0" w:rsidRPr="008C52BE">
        <w:rPr>
          <w:rFonts w:ascii="Aptos" w:hAnsi="Aptos" w:cs="Arial"/>
          <w:sz w:val="22"/>
          <w:szCs w:val="22"/>
        </w:rPr>
        <w:t xml:space="preserve"> lub uwierzytelnione ich odpisy</w:t>
      </w:r>
      <w:r w:rsidRPr="008C52BE">
        <w:rPr>
          <w:rFonts w:ascii="Aptos" w:hAnsi="Aptos" w:cs="Arial"/>
          <w:sz w:val="22"/>
          <w:szCs w:val="22"/>
        </w:rPr>
        <w:t xml:space="preserve">, </w:t>
      </w:r>
      <w:r w:rsidR="009D508A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 xml:space="preserve">w tym elektroniczne </w:t>
      </w:r>
      <w:r w:rsidR="006D36E0" w:rsidRPr="008C52BE">
        <w:rPr>
          <w:rFonts w:ascii="Aptos" w:hAnsi="Aptos" w:cs="Arial"/>
          <w:sz w:val="22"/>
          <w:szCs w:val="22"/>
        </w:rPr>
        <w:t xml:space="preserve">wersje dokumentów oryginalnych </w:t>
      </w:r>
      <w:r w:rsidRPr="008C52BE">
        <w:rPr>
          <w:rFonts w:ascii="Aptos" w:hAnsi="Aptos" w:cs="Arial"/>
          <w:sz w:val="22"/>
          <w:szCs w:val="22"/>
        </w:rPr>
        <w:t>związan</w:t>
      </w:r>
      <w:r w:rsidR="006D36E0" w:rsidRPr="008C52BE">
        <w:rPr>
          <w:rFonts w:ascii="Aptos" w:hAnsi="Aptos" w:cs="Arial"/>
          <w:sz w:val="22"/>
          <w:szCs w:val="22"/>
        </w:rPr>
        <w:t>ych</w:t>
      </w:r>
      <w:r w:rsidRPr="008C52BE">
        <w:rPr>
          <w:rFonts w:ascii="Aptos" w:hAnsi="Aptos" w:cs="Arial"/>
          <w:sz w:val="22"/>
          <w:szCs w:val="22"/>
        </w:rPr>
        <w:t xml:space="preserve"> z realizacją Projektu</w:t>
      </w:r>
      <w:r w:rsidR="008D70D3" w:rsidRPr="008C52BE">
        <w:rPr>
          <w:rFonts w:ascii="Aptos" w:hAnsi="Aptos" w:cs="Arial"/>
          <w:sz w:val="22"/>
          <w:szCs w:val="22"/>
        </w:rPr>
        <w:t xml:space="preserve">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Pr="008C52BE">
        <w:rPr>
          <w:rFonts w:ascii="Aptos" w:hAnsi="Aptos" w:cs="Arial"/>
          <w:sz w:val="22"/>
          <w:szCs w:val="22"/>
        </w:rPr>
        <w:t>;</w:t>
      </w:r>
    </w:p>
    <w:p w14:paraId="2D047C06" w14:textId="77777777" w:rsidR="00576678" w:rsidRPr="008C52BE" w:rsidRDefault="001F5528" w:rsidP="00290705">
      <w:pPr>
        <w:pStyle w:val="Akapitzlist"/>
        <w:numPr>
          <w:ilvl w:val="0"/>
          <w:numId w:val="20"/>
        </w:numPr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tworzenie uwierzytelnionych kopii i odpisów dokumentów;</w:t>
      </w:r>
    </w:p>
    <w:p w14:paraId="2016CE7E" w14:textId="42F47691" w:rsidR="00576678" w:rsidRPr="008C52BE" w:rsidRDefault="001F5528" w:rsidP="00290705">
      <w:pPr>
        <w:pStyle w:val="Akapitzlist"/>
        <w:numPr>
          <w:ilvl w:val="0"/>
          <w:numId w:val="20"/>
        </w:numPr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nieograniczony dostęp, w szczególności do urządzeń, obiektów, terenów i</w:t>
      </w:r>
      <w:r w:rsidR="000A1DBB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 xml:space="preserve">pomieszczeń, </w:t>
      </w:r>
      <w:r w:rsidR="009D508A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 xml:space="preserve">w których realizowany jest Projekt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="008D70D3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oraz ich dokumentacji oraz do miejsc, gdzie zgromadzona jest dokumentacja dotycząca realizowanego Projektu</w:t>
      </w:r>
      <w:r w:rsidR="008D70D3" w:rsidRPr="008C52BE">
        <w:rPr>
          <w:rFonts w:ascii="Aptos" w:hAnsi="Aptos" w:cs="Arial"/>
          <w:sz w:val="22"/>
          <w:szCs w:val="22"/>
        </w:rPr>
        <w:t xml:space="preserve">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Pr="008C52BE">
        <w:rPr>
          <w:rFonts w:ascii="Aptos" w:hAnsi="Aptos" w:cs="Arial"/>
          <w:sz w:val="22"/>
          <w:szCs w:val="22"/>
        </w:rPr>
        <w:t>;</w:t>
      </w:r>
    </w:p>
    <w:p w14:paraId="25FC8939" w14:textId="17E1A432" w:rsidR="001F5528" w:rsidRPr="008C52BE" w:rsidRDefault="001F5528" w:rsidP="00290705">
      <w:pPr>
        <w:pStyle w:val="Akapitzlist"/>
        <w:numPr>
          <w:ilvl w:val="0"/>
          <w:numId w:val="20"/>
        </w:numPr>
        <w:spacing w:line="276" w:lineRule="auto"/>
        <w:ind w:left="1134" w:hanging="283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udzielanie wszelkich żądanych wyjaśnień dotyczących realizacji Projektu</w:t>
      </w:r>
      <w:r w:rsidR="008D70D3" w:rsidRPr="008C52BE">
        <w:rPr>
          <w:rFonts w:ascii="Aptos" w:hAnsi="Aptos" w:cs="Arial"/>
          <w:sz w:val="22"/>
          <w:szCs w:val="22"/>
        </w:rPr>
        <w:t xml:space="preserve"> </w:t>
      </w:r>
      <w:r w:rsidR="00B9074C" w:rsidRPr="008C52BE">
        <w:rPr>
          <w:rFonts w:ascii="Aptos" w:hAnsi="Aptos" w:cs="Arial"/>
          <w:sz w:val="22"/>
          <w:szCs w:val="22"/>
        </w:rPr>
        <w:t>EFS+</w:t>
      </w:r>
      <w:r w:rsidRPr="008C52BE">
        <w:rPr>
          <w:rFonts w:ascii="Aptos" w:hAnsi="Aptos" w:cs="Arial"/>
          <w:sz w:val="22"/>
          <w:szCs w:val="22"/>
        </w:rPr>
        <w:t xml:space="preserve"> </w:t>
      </w:r>
      <w:r w:rsidR="00D10D33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w</w:t>
      </w:r>
      <w:r w:rsidR="000A1DBB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formie pisemnej i ustnej;</w:t>
      </w:r>
    </w:p>
    <w:p w14:paraId="64291431" w14:textId="77777777" w:rsidR="001C3517" w:rsidRPr="008C52BE" w:rsidRDefault="001C3517" w:rsidP="00290705">
      <w:pPr>
        <w:numPr>
          <w:ilvl w:val="0"/>
          <w:numId w:val="20"/>
        </w:numPr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tworzenie zestawień, opracowań, odpowiedzi na zapytania zespołów kontrolujących i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zespołów weryfikujących wydatki.</w:t>
      </w:r>
    </w:p>
    <w:p w14:paraId="16F87664" w14:textId="07C672A5" w:rsidR="001F5528" w:rsidRPr="008C52BE" w:rsidRDefault="001F5528" w:rsidP="00290705">
      <w:pPr>
        <w:numPr>
          <w:ilvl w:val="0"/>
          <w:numId w:val="19"/>
        </w:numPr>
        <w:tabs>
          <w:tab w:val="clear" w:pos="360"/>
          <w:tab w:val="num" w:pos="709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Niewywiązanie się przez Beneficjenta z któregokolwiek z obowiązków określonych w ust. 5, traktowane jest jako utrudnianie kontroli, wizyty monitor</w:t>
      </w:r>
      <w:r w:rsidR="003247D8" w:rsidRPr="008C52BE">
        <w:rPr>
          <w:rFonts w:ascii="Aptos" w:hAnsi="Aptos" w:cs="Arial"/>
          <w:sz w:val="22"/>
        </w:rPr>
        <w:t>ingowej</w:t>
      </w:r>
      <w:r w:rsidRPr="008C52BE">
        <w:rPr>
          <w:rFonts w:ascii="Aptos" w:hAnsi="Aptos" w:cs="Arial"/>
          <w:sz w:val="22"/>
        </w:rPr>
        <w:t xml:space="preserve"> oraz może zostać potraktowane </w:t>
      </w:r>
      <w:r w:rsidR="009D508A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jako odmowa poddania się kontroli. </w:t>
      </w:r>
    </w:p>
    <w:p w14:paraId="54E2A4F5" w14:textId="77777777" w:rsidR="001F5528" w:rsidRPr="008C52BE" w:rsidRDefault="001F5528" w:rsidP="00290705">
      <w:pPr>
        <w:numPr>
          <w:ilvl w:val="0"/>
          <w:numId w:val="19"/>
        </w:numPr>
        <w:tabs>
          <w:tab w:val="clear" w:pos="360"/>
          <w:tab w:val="num" w:pos="709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dostarcza dokumenty, wyjaśnienia na wniosek </w:t>
      </w:r>
      <w:r w:rsidR="00216066" w:rsidRPr="008C52BE">
        <w:rPr>
          <w:rFonts w:ascii="Aptos" w:hAnsi="Aptos" w:cs="Arial"/>
          <w:sz w:val="22"/>
        </w:rPr>
        <w:t>I</w:t>
      </w:r>
      <w:r w:rsidR="00965EE9" w:rsidRPr="008C52BE">
        <w:rPr>
          <w:rFonts w:ascii="Aptos" w:hAnsi="Aptos" w:cs="Arial"/>
          <w:sz w:val="22"/>
        </w:rPr>
        <w:t>nstytucji Poś</w:t>
      </w:r>
      <w:r w:rsidR="00216066" w:rsidRPr="008C52BE">
        <w:rPr>
          <w:rFonts w:ascii="Aptos" w:hAnsi="Aptos" w:cs="Arial"/>
          <w:sz w:val="22"/>
        </w:rPr>
        <w:t>redniczącej</w:t>
      </w:r>
      <w:r w:rsidRPr="008C52BE">
        <w:rPr>
          <w:rFonts w:ascii="Aptos" w:hAnsi="Aptos" w:cs="Arial"/>
          <w:sz w:val="22"/>
        </w:rPr>
        <w:t xml:space="preserve"> lub I</w:t>
      </w:r>
      <w:r w:rsidR="00C539E2" w:rsidRPr="008C52BE">
        <w:rPr>
          <w:rFonts w:ascii="Aptos" w:hAnsi="Aptos" w:cs="Arial"/>
          <w:sz w:val="22"/>
        </w:rPr>
        <w:t xml:space="preserve">nstytucji </w:t>
      </w:r>
      <w:r w:rsidRPr="008C52BE">
        <w:rPr>
          <w:rFonts w:ascii="Aptos" w:hAnsi="Aptos" w:cs="Arial"/>
          <w:sz w:val="22"/>
        </w:rPr>
        <w:t>Z</w:t>
      </w:r>
      <w:r w:rsidR="00C539E2" w:rsidRPr="008C52BE">
        <w:rPr>
          <w:rFonts w:ascii="Aptos" w:hAnsi="Aptos" w:cs="Arial"/>
          <w:sz w:val="22"/>
        </w:rPr>
        <w:t>arządzającej</w:t>
      </w:r>
      <w:r w:rsidRPr="008C52BE">
        <w:rPr>
          <w:rFonts w:ascii="Aptos" w:hAnsi="Aptos" w:cs="Arial"/>
          <w:sz w:val="22"/>
        </w:rPr>
        <w:t xml:space="preserve"> w trakcie realizacji Projektu </w:t>
      </w:r>
      <w:r w:rsidR="00B9074C" w:rsidRPr="008C52BE">
        <w:rPr>
          <w:rFonts w:ascii="Aptos" w:hAnsi="Aptos" w:cs="Arial"/>
          <w:sz w:val="22"/>
        </w:rPr>
        <w:t>EFS+</w:t>
      </w:r>
      <w:r w:rsidR="008D70D3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oraz przez okres 5 lat od dnia </w:t>
      </w:r>
      <w:r w:rsidR="004C085C" w:rsidRPr="008C52BE">
        <w:rPr>
          <w:rFonts w:ascii="Aptos" w:hAnsi="Aptos" w:cs="Arial"/>
          <w:sz w:val="22"/>
        </w:rPr>
        <w:t>zakończenia Projektu EFS+.</w:t>
      </w:r>
    </w:p>
    <w:p w14:paraId="15DF218D" w14:textId="77777777" w:rsidR="006E6F36" w:rsidRPr="008C52BE" w:rsidRDefault="006E6F36" w:rsidP="00290705">
      <w:pPr>
        <w:numPr>
          <w:ilvl w:val="0"/>
          <w:numId w:val="19"/>
        </w:numPr>
        <w:tabs>
          <w:tab w:val="clear" w:pos="360"/>
          <w:tab w:val="num" w:pos="709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Bieg okresu, o którym mowa w ust. 7, jest wstrzymywany w przypadku wszczęcia postępowania prawnego albo na wniosek Komisji Europejskiej.</w:t>
      </w:r>
    </w:p>
    <w:p w14:paraId="2C16C9D5" w14:textId="54FB5108" w:rsidR="001F5528" w:rsidRPr="008C52BE" w:rsidRDefault="001F5528" w:rsidP="00290705">
      <w:pPr>
        <w:numPr>
          <w:ilvl w:val="0"/>
          <w:numId w:val="19"/>
        </w:numPr>
        <w:tabs>
          <w:tab w:val="clear" w:pos="360"/>
          <w:tab w:val="num" w:pos="709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niezwłocznie przekazuje do </w:t>
      </w:r>
      <w:r w:rsidR="00817CB0" w:rsidRPr="008C52BE">
        <w:rPr>
          <w:rFonts w:ascii="Aptos" w:hAnsi="Aptos" w:cs="Arial"/>
          <w:sz w:val="22"/>
        </w:rPr>
        <w:t>Instytucji Pośredniczącej</w:t>
      </w:r>
      <w:r w:rsidRPr="008C52BE">
        <w:rPr>
          <w:rFonts w:ascii="Aptos" w:hAnsi="Aptos" w:cs="Arial"/>
          <w:sz w:val="22"/>
        </w:rPr>
        <w:t xml:space="preserve"> kopie ostatecznych wersji dokumentów (raporty, wystąpienia pokontrolne, sprawozdania itp.) powstałych w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wyniku kontroli </w:t>
      </w:r>
      <w:r w:rsidR="009D508A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lub audytu przeprowadzonych przez podmioty uprawnione do audytu lub kontroli projektów realizowanych</w:t>
      </w:r>
      <w:r w:rsidR="001A366B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w ramach </w:t>
      </w:r>
      <w:r w:rsidR="004635B7" w:rsidRPr="008C52BE">
        <w:rPr>
          <w:rFonts w:ascii="Aptos" w:hAnsi="Aptos" w:cs="Arial"/>
          <w:sz w:val="22"/>
        </w:rPr>
        <w:t>Projektu EFS+</w:t>
      </w:r>
      <w:r w:rsidRPr="008C52BE">
        <w:rPr>
          <w:rFonts w:ascii="Aptos" w:hAnsi="Aptos" w:cs="Arial"/>
          <w:sz w:val="22"/>
        </w:rPr>
        <w:t>, które zawierają uwagi i</w:t>
      </w:r>
      <w:r w:rsidR="000A1DB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wnioski, rekomendacje dotyczące realizacji badanego Projektu</w:t>
      </w:r>
      <w:r w:rsidR="008D70D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>.</w:t>
      </w:r>
    </w:p>
    <w:p w14:paraId="4C2C64B8" w14:textId="1B00571A" w:rsidR="00A4192E" w:rsidRPr="00D10D33" w:rsidRDefault="001F5528" w:rsidP="00D10D33">
      <w:pPr>
        <w:numPr>
          <w:ilvl w:val="0"/>
          <w:numId w:val="19"/>
        </w:numPr>
        <w:tabs>
          <w:tab w:val="clear" w:pos="360"/>
          <w:tab w:val="num" w:pos="709"/>
        </w:tabs>
        <w:spacing w:line="276" w:lineRule="auto"/>
        <w:ind w:left="567" w:hanging="426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lastRenderedPageBreak/>
        <w:t xml:space="preserve">Beneficjent stosuje Wytyczne </w:t>
      </w:r>
      <w:r w:rsidR="00B3576E" w:rsidRPr="008C52BE">
        <w:rPr>
          <w:rFonts w:ascii="Aptos" w:hAnsi="Aptos" w:cs="Arial"/>
          <w:sz w:val="22"/>
        </w:rPr>
        <w:t>dotyczące</w:t>
      </w:r>
      <w:r w:rsidRPr="008C52BE">
        <w:rPr>
          <w:rFonts w:ascii="Aptos" w:hAnsi="Aptos" w:cs="Arial"/>
          <w:sz w:val="22"/>
        </w:rPr>
        <w:t xml:space="preserve"> kontroli realizacji programów </w:t>
      </w:r>
      <w:r w:rsidR="00B3576E" w:rsidRPr="008C52BE">
        <w:rPr>
          <w:rFonts w:ascii="Aptos" w:hAnsi="Aptos" w:cs="Arial"/>
          <w:sz w:val="22"/>
        </w:rPr>
        <w:t xml:space="preserve">polityki spójności </w:t>
      </w:r>
      <w:r w:rsidRPr="008C52BE">
        <w:rPr>
          <w:rFonts w:ascii="Aptos" w:hAnsi="Aptos" w:cs="Arial"/>
          <w:sz w:val="22"/>
        </w:rPr>
        <w:t xml:space="preserve">na lata </w:t>
      </w:r>
      <w:r w:rsidR="009D508A">
        <w:rPr>
          <w:rFonts w:ascii="Aptos" w:hAnsi="Aptos" w:cs="Arial"/>
          <w:sz w:val="22"/>
        </w:rPr>
        <w:br/>
      </w:r>
      <w:r w:rsidR="00B3576E" w:rsidRPr="008C52BE">
        <w:rPr>
          <w:rFonts w:ascii="Aptos" w:hAnsi="Aptos" w:cs="Arial"/>
          <w:sz w:val="22"/>
        </w:rPr>
        <w:t>2021</w:t>
      </w:r>
      <w:r w:rsidRPr="008C52BE">
        <w:rPr>
          <w:rFonts w:ascii="Aptos" w:hAnsi="Aptos" w:cs="Arial"/>
          <w:sz w:val="22"/>
        </w:rPr>
        <w:t>-</w:t>
      </w:r>
      <w:r w:rsidR="00B3576E" w:rsidRPr="008C52BE">
        <w:rPr>
          <w:rFonts w:ascii="Aptos" w:hAnsi="Aptos" w:cs="Arial"/>
          <w:sz w:val="22"/>
        </w:rPr>
        <w:t xml:space="preserve">2027 </w:t>
      </w:r>
      <w:r w:rsidRPr="008C52BE">
        <w:rPr>
          <w:rFonts w:ascii="Aptos" w:hAnsi="Aptos" w:cs="Arial"/>
          <w:sz w:val="22"/>
        </w:rPr>
        <w:t>w zakresie go dotyczącym, a także respektuje uprawnienia I</w:t>
      </w:r>
      <w:r w:rsidR="00C539E2" w:rsidRPr="008C52BE">
        <w:rPr>
          <w:rFonts w:ascii="Aptos" w:hAnsi="Aptos" w:cs="Arial"/>
          <w:sz w:val="22"/>
        </w:rPr>
        <w:t xml:space="preserve">nstytucji </w:t>
      </w:r>
      <w:r w:rsidRPr="008C52BE">
        <w:rPr>
          <w:rFonts w:ascii="Aptos" w:hAnsi="Aptos" w:cs="Arial"/>
          <w:sz w:val="22"/>
        </w:rPr>
        <w:t>Z</w:t>
      </w:r>
      <w:r w:rsidR="00C539E2" w:rsidRPr="008C52BE">
        <w:rPr>
          <w:rFonts w:ascii="Aptos" w:hAnsi="Aptos" w:cs="Arial"/>
          <w:sz w:val="22"/>
        </w:rPr>
        <w:t>arządzającej</w:t>
      </w:r>
      <w:r w:rsidRPr="008C52BE">
        <w:rPr>
          <w:rFonts w:ascii="Aptos" w:hAnsi="Aptos" w:cs="Arial"/>
          <w:sz w:val="22"/>
        </w:rPr>
        <w:t xml:space="preserve">, </w:t>
      </w:r>
      <w:r w:rsidR="00216066" w:rsidRPr="008C52BE">
        <w:rPr>
          <w:rFonts w:ascii="Aptos" w:hAnsi="Aptos" w:cs="Arial"/>
          <w:sz w:val="22"/>
        </w:rPr>
        <w:t>Instytucji Pośredniczącej</w:t>
      </w:r>
      <w:r w:rsidRPr="008C52BE">
        <w:rPr>
          <w:rFonts w:ascii="Aptos" w:hAnsi="Aptos" w:cs="Arial"/>
          <w:sz w:val="22"/>
        </w:rPr>
        <w:t xml:space="preserve"> oraz powoływanych przez te instytucje zespołów kontrolujących</w:t>
      </w:r>
      <w:r w:rsidR="004F6952" w:rsidRPr="008C52BE">
        <w:rPr>
          <w:rFonts w:ascii="Aptos" w:hAnsi="Aptos" w:cs="Arial"/>
          <w:sz w:val="22"/>
        </w:rPr>
        <w:t xml:space="preserve">, wynikające z ww. wytycznych, </w:t>
      </w:r>
      <w:r w:rsidR="008806F4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 oraz posiadanych upoważnień.</w:t>
      </w:r>
      <w:r w:rsidR="00351C0F" w:rsidRPr="008C52BE">
        <w:rPr>
          <w:rFonts w:ascii="Aptos" w:hAnsi="Aptos" w:cs="Arial"/>
          <w:sz w:val="22"/>
        </w:rPr>
        <w:t xml:space="preserve"> </w:t>
      </w:r>
      <w:r w:rsidR="00C80B98" w:rsidRPr="008C52BE">
        <w:rPr>
          <w:rFonts w:ascii="Aptos" w:hAnsi="Aptos" w:cs="Arial"/>
          <w:sz w:val="22"/>
        </w:rPr>
        <w:t xml:space="preserve">Ustalenia Instytucji Pośredniczącej oraz podmiotów, o których mowa w ust. </w:t>
      </w:r>
      <w:r w:rsidR="001874A6" w:rsidRPr="008C52BE">
        <w:rPr>
          <w:rFonts w:ascii="Aptos" w:hAnsi="Aptos" w:cs="Arial"/>
          <w:sz w:val="22"/>
        </w:rPr>
        <w:t>1</w:t>
      </w:r>
      <w:r w:rsidR="00411AF8" w:rsidRPr="008C52BE">
        <w:rPr>
          <w:rFonts w:ascii="Aptos" w:hAnsi="Aptos" w:cs="Arial"/>
          <w:sz w:val="22"/>
        </w:rPr>
        <w:t>, mogą prowadzić do stwierdzenia wydatków niekwalifikowalnych w ramach Projektu</w:t>
      </w:r>
      <w:r w:rsidR="008D70D3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="00411AF8" w:rsidRPr="008C52BE">
        <w:rPr>
          <w:rFonts w:ascii="Aptos" w:hAnsi="Aptos" w:cs="Arial"/>
          <w:sz w:val="22"/>
        </w:rPr>
        <w:t>.</w:t>
      </w:r>
    </w:p>
    <w:p w14:paraId="053BEAE7" w14:textId="77777777" w:rsidR="009D490C" w:rsidRPr="008C52BE" w:rsidRDefault="009D490C" w:rsidP="000B10CD">
      <w:pPr>
        <w:pStyle w:val="Nagwek2"/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1</w:t>
      </w:r>
      <w:r w:rsidR="00055EEB" w:rsidRPr="008C52BE">
        <w:rPr>
          <w:rFonts w:ascii="Aptos" w:hAnsi="Aptos" w:cs="Arial"/>
          <w:sz w:val="22"/>
        </w:rPr>
        <w:t>7</w:t>
      </w:r>
      <w:r w:rsidRPr="008C52BE">
        <w:rPr>
          <w:rFonts w:ascii="Aptos" w:hAnsi="Aptos" w:cs="Arial"/>
          <w:sz w:val="22"/>
        </w:rPr>
        <w:t>.</w:t>
      </w:r>
    </w:p>
    <w:p w14:paraId="66AF46CE" w14:textId="77777777" w:rsidR="009D490C" w:rsidRPr="008C52BE" w:rsidRDefault="009D490C" w:rsidP="00290705">
      <w:pPr>
        <w:numPr>
          <w:ilvl w:val="0"/>
          <w:numId w:val="5"/>
        </w:numPr>
        <w:tabs>
          <w:tab w:val="clear" w:pos="360"/>
          <w:tab w:val="num" w:pos="567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zobowiązuje się do przedstawiania na wezwanie </w:t>
      </w:r>
      <w:r w:rsidR="00EF202B" w:rsidRPr="008C52BE">
        <w:rPr>
          <w:rFonts w:ascii="Aptos" w:hAnsi="Aptos" w:cs="Arial"/>
          <w:sz w:val="22"/>
        </w:rPr>
        <w:t>Instytucji Pośredniczącej</w:t>
      </w:r>
      <w:r w:rsidRPr="008C52BE">
        <w:rPr>
          <w:rFonts w:ascii="Aptos" w:hAnsi="Aptos" w:cs="Arial"/>
          <w:sz w:val="22"/>
        </w:rPr>
        <w:t xml:space="preserve"> wszelkich informacji i wyjaśnień związanych z realizacją Projektu</w:t>
      </w:r>
      <w:r w:rsidR="008D70D3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>, w terminie określonym w wezwaniu</w:t>
      </w:r>
      <w:r w:rsidR="001B6533" w:rsidRPr="008C52BE">
        <w:rPr>
          <w:rFonts w:ascii="Aptos" w:hAnsi="Aptos" w:cs="Arial"/>
          <w:sz w:val="22"/>
        </w:rPr>
        <w:t>, jednak nie krótszym niż 5 dni roboczych</w:t>
      </w:r>
      <w:r w:rsidR="00287E3F" w:rsidRPr="008C52BE">
        <w:rPr>
          <w:rFonts w:ascii="Aptos" w:hAnsi="Aptos" w:cs="Arial"/>
          <w:sz w:val="22"/>
        </w:rPr>
        <w:t xml:space="preserve"> od dnia ich otrzymania</w:t>
      </w:r>
      <w:r w:rsidR="00B07E2E" w:rsidRPr="008C52BE">
        <w:rPr>
          <w:rStyle w:val="Odwoanieprzypisudolnego"/>
          <w:rFonts w:ascii="Aptos" w:hAnsi="Aptos" w:cs="Arial"/>
          <w:sz w:val="22"/>
        </w:rPr>
        <w:footnoteReference w:id="17"/>
      </w:r>
      <w:r w:rsidR="00E734FF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>.</w:t>
      </w:r>
    </w:p>
    <w:p w14:paraId="6D3C3C96" w14:textId="1D045B77" w:rsidR="009D490C" w:rsidRPr="008C52BE" w:rsidRDefault="005B2AAD" w:rsidP="00290705">
      <w:pPr>
        <w:numPr>
          <w:ilvl w:val="0"/>
          <w:numId w:val="5"/>
        </w:numPr>
        <w:tabs>
          <w:tab w:val="clear" w:pos="360"/>
          <w:tab w:val="num" w:pos="567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Postanowienia </w:t>
      </w:r>
      <w:r w:rsidR="009D490C" w:rsidRPr="008C52BE">
        <w:rPr>
          <w:rFonts w:ascii="Aptos" w:hAnsi="Aptos" w:cs="Arial"/>
          <w:sz w:val="22"/>
        </w:rPr>
        <w:t>ust. 1 stosuje się w okresie realizacji Projektu</w:t>
      </w:r>
      <w:r w:rsidR="008D70D3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="009D490C" w:rsidRPr="008C52BE">
        <w:rPr>
          <w:rFonts w:ascii="Aptos" w:hAnsi="Aptos" w:cs="Arial"/>
          <w:sz w:val="22"/>
        </w:rPr>
        <w:t xml:space="preserve">, o którym mowa w § </w:t>
      </w:r>
      <w:r w:rsidR="001226F5" w:rsidRPr="008C52BE">
        <w:rPr>
          <w:rFonts w:ascii="Aptos" w:hAnsi="Aptos" w:cs="Arial"/>
          <w:sz w:val="22"/>
        </w:rPr>
        <w:t>3</w:t>
      </w:r>
      <w:r w:rsidR="009D490C" w:rsidRPr="008C52BE">
        <w:rPr>
          <w:rFonts w:ascii="Aptos" w:hAnsi="Aptos" w:cs="Arial"/>
          <w:sz w:val="22"/>
        </w:rPr>
        <w:t xml:space="preserve"> ust. 1</w:t>
      </w:r>
      <w:r w:rsidR="00BE27F7" w:rsidRPr="008C52BE">
        <w:rPr>
          <w:rFonts w:ascii="Aptos" w:hAnsi="Aptos" w:cs="Arial"/>
          <w:sz w:val="22"/>
        </w:rPr>
        <w:t>,</w:t>
      </w:r>
      <w:r w:rsidR="009D490C" w:rsidRPr="008C52BE">
        <w:rPr>
          <w:rFonts w:ascii="Aptos" w:hAnsi="Aptos" w:cs="Arial"/>
          <w:sz w:val="22"/>
        </w:rPr>
        <w:t xml:space="preserve"> </w:t>
      </w:r>
      <w:r w:rsidR="00876946">
        <w:rPr>
          <w:rFonts w:ascii="Aptos" w:hAnsi="Aptos" w:cs="Arial"/>
          <w:sz w:val="22"/>
        </w:rPr>
        <w:br/>
      </w:r>
      <w:r w:rsidR="009D490C" w:rsidRPr="008C52BE">
        <w:rPr>
          <w:rFonts w:ascii="Aptos" w:hAnsi="Aptos" w:cs="Arial"/>
          <w:sz w:val="22"/>
        </w:rPr>
        <w:t>oraz w</w:t>
      </w:r>
      <w:r w:rsidR="00595839">
        <w:rPr>
          <w:rFonts w:ascii="Aptos" w:hAnsi="Aptos" w:cs="Arial"/>
          <w:sz w:val="22"/>
        </w:rPr>
        <w:t> </w:t>
      </w:r>
      <w:r w:rsidR="009D490C" w:rsidRPr="008C52BE">
        <w:rPr>
          <w:rFonts w:ascii="Aptos" w:hAnsi="Aptos" w:cs="Arial"/>
          <w:sz w:val="22"/>
        </w:rPr>
        <w:t>okresie wskazanym w § 1</w:t>
      </w:r>
      <w:r w:rsidR="006A4DF3" w:rsidRPr="008C52BE">
        <w:rPr>
          <w:rFonts w:ascii="Aptos" w:hAnsi="Aptos" w:cs="Arial"/>
          <w:sz w:val="22"/>
        </w:rPr>
        <w:t>5</w:t>
      </w:r>
      <w:r w:rsidR="009D490C" w:rsidRPr="008C52BE">
        <w:rPr>
          <w:rFonts w:ascii="Aptos" w:hAnsi="Aptos" w:cs="Arial"/>
          <w:sz w:val="22"/>
        </w:rPr>
        <w:t xml:space="preserve"> ust. </w:t>
      </w:r>
      <w:r w:rsidR="00FA1F96" w:rsidRPr="008C52BE">
        <w:rPr>
          <w:rFonts w:ascii="Aptos" w:hAnsi="Aptos" w:cs="Arial"/>
          <w:sz w:val="22"/>
        </w:rPr>
        <w:t>2</w:t>
      </w:r>
      <w:r w:rsidR="001B6533" w:rsidRPr="008C52BE">
        <w:rPr>
          <w:rFonts w:ascii="Aptos" w:hAnsi="Aptos" w:cs="Arial"/>
          <w:sz w:val="22"/>
        </w:rPr>
        <w:t xml:space="preserve"> i </w:t>
      </w:r>
      <w:r w:rsidR="00FA1F96" w:rsidRPr="008C52BE">
        <w:rPr>
          <w:rFonts w:ascii="Aptos" w:hAnsi="Aptos" w:cs="Arial"/>
          <w:sz w:val="22"/>
        </w:rPr>
        <w:t>5</w:t>
      </w:r>
      <w:r w:rsidR="009D490C" w:rsidRPr="008C52BE">
        <w:rPr>
          <w:rFonts w:ascii="Aptos" w:hAnsi="Aptos" w:cs="Arial"/>
          <w:sz w:val="22"/>
        </w:rPr>
        <w:t>.</w:t>
      </w:r>
    </w:p>
    <w:p w14:paraId="2F6FEF73" w14:textId="22AB9628" w:rsidR="001C0DAE" w:rsidRPr="00223170" w:rsidRDefault="009D490C" w:rsidP="00290705">
      <w:pPr>
        <w:numPr>
          <w:ilvl w:val="0"/>
          <w:numId w:val="5"/>
        </w:numPr>
        <w:tabs>
          <w:tab w:val="clear" w:pos="360"/>
          <w:tab w:val="num" w:pos="567"/>
        </w:tabs>
        <w:spacing w:line="276" w:lineRule="auto"/>
        <w:ind w:left="567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 jest zobowiązany do współpracy z podmiotami zewnętrznymi, realizującymi badanie ewaluacyjne na zlecenie Instytucji Zarządzającej</w:t>
      </w:r>
      <w:r w:rsidR="008F35EF" w:rsidRPr="008C52BE">
        <w:rPr>
          <w:rFonts w:ascii="Aptos" w:hAnsi="Aptos" w:cs="Arial"/>
          <w:sz w:val="22"/>
        </w:rPr>
        <w:t>,</w:t>
      </w:r>
      <w:r w:rsidR="005B2AAD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Instytucji Pośredniczącej </w:t>
      </w:r>
      <w:r w:rsidR="008F35EF" w:rsidRPr="008C52BE">
        <w:rPr>
          <w:rFonts w:ascii="Aptos" w:hAnsi="Aptos" w:cs="Arial"/>
          <w:sz w:val="22"/>
        </w:rPr>
        <w:t>lub innego podmiotu</w:t>
      </w:r>
      <w:r w:rsidR="00D25B6B" w:rsidRPr="008C52BE">
        <w:rPr>
          <w:rFonts w:ascii="Aptos" w:hAnsi="Aptos" w:cs="Arial"/>
          <w:sz w:val="22"/>
        </w:rPr>
        <w:t>,</w:t>
      </w:r>
      <w:r w:rsidR="008F35EF" w:rsidRPr="008C52BE">
        <w:rPr>
          <w:rFonts w:ascii="Aptos" w:hAnsi="Aptos" w:cs="Arial"/>
          <w:sz w:val="22"/>
        </w:rPr>
        <w:t xml:space="preserve"> </w:t>
      </w:r>
      <w:r w:rsidR="00876946">
        <w:rPr>
          <w:rFonts w:ascii="Aptos" w:hAnsi="Aptos" w:cs="Arial"/>
          <w:sz w:val="22"/>
        </w:rPr>
        <w:br/>
      </w:r>
      <w:r w:rsidR="008F35EF" w:rsidRPr="008C52BE">
        <w:rPr>
          <w:rFonts w:ascii="Aptos" w:hAnsi="Aptos" w:cs="Arial"/>
          <w:sz w:val="22"/>
        </w:rPr>
        <w:t xml:space="preserve">który zawarł </w:t>
      </w:r>
      <w:r w:rsidR="00BE27F7" w:rsidRPr="008C52BE">
        <w:rPr>
          <w:rFonts w:ascii="Aptos" w:hAnsi="Aptos" w:cs="Arial"/>
          <w:sz w:val="22"/>
        </w:rPr>
        <w:t xml:space="preserve">umowę lub </w:t>
      </w:r>
      <w:r w:rsidR="008F35EF" w:rsidRPr="008C52BE">
        <w:rPr>
          <w:rFonts w:ascii="Aptos" w:hAnsi="Aptos" w:cs="Arial"/>
          <w:sz w:val="22"/>
        </w:rPr>
        <w:t>porozumienie z Instytucją Zarządzającą lub Instytucją Pośredniczącą</w:t>
      </w:r>
      <w:r w:rsidR="00876032" w:rsidRPr="008C52BE">
        <w:rPr>
          <w:rFonts w:ascii="Aptos" w:hAnsi="Aptos" w:cs="Arial"/>
          <w:sz w:val="22"/>
        </w:rPr>
        <w:t xml:space="preserve"> </w:t>
      </w:r>
      <w:r w:rsidR="00D10D33">
        <w:rPr>
          <w:rFonts w:ascii="Aptos" w:hAnsi="Aptos" w:cs="Arial"/>
          <w:sz w:val="22"/>
        </w:rPr>
        <w:br/>
      </w:r>
      <w:r w:rsidR="008F35EF" w:rsidRPr="008C52BE">
        <w:rPr>
          <w:rFonts w:ascii="Aptos" w:hAnsi="Aptos" w:cs="Arial"/>
          <w:sz w:val="22"/>
        </w:rPr>
        <w:t>na realizację ewaluacji. Beneficjent jest zobowiązany</w:t>
      </w:r>
      <w:r w:rsidRPr="008C52BE">
        <w:rPr>
          <w:rFonts w:ascii="Aptos" w:hAnsi="Aptos" w:cs="Arial"/>
          <w:sz w:val="22"/>
        </w:rPr>
        <w:t xml:space="preserve"> </w:t>
      </w:r>
      <w:r w:rsidR="008F35EF" w:rsidRPr="008C52BE">
        <w:rPr>
          <w:rFonts w:ascii="Aptos" w:hAnsi="Aptos" w:cs="Arial"/>
          <w:sz w:val="22"/>
        </w:rPr>
        <w:t xml:space="preserve">do udzielania </w:t>
      </w:r>
      <w:r w:rsidRPr="008C52BE">
        <w:rPr>
          <w:rFonts w:ascii="Aptos" w:hAnsi="Aptos" w:cs="Arial"/>
          <w:sz w:val="22"/>
        </w:rPr>
        <w:t xml:space="preserve">każdorazowo na wniosek </w:t>
      </w:r>
      <w:r w:rsidR="00D10D33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tych podmiotów dokumentów i informacji na temat realizacji Projektu</w:t>
      </w:r>
      <w:r w:rsidR="008D70D3" w:rsidRPr="008C52BE">
        <w:rPr>
          <w:rFonts w:ascii="Aptos" w:hAnsi="Aptos" w:cs="Arial"/>
          <w:sz w:val="22"/>
        </w:rPr>
        <w:t xml:space="preserve"> EFS</w:t>
      </w:r>
      <w:r w:rsidR="009B7141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>, niezbędnych</w:t>
      </w:r>
      <w:r w:rsidR="00876032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do przeprowadzenia badania ewaluacyjnego.</w:t>
      </w:r>
    </w:p>
    <w:p w14:paraId="37402024" w14:textId="65B9AD58" w:rsidR="009D490C" w:rsidRPr="008C52BE" w:rsidRDefault="005157CD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 xml:space="preserve">Udzielanie zamówień w ramach </w:t>
      </w:r>
      <w:r w:rsidR="00014E78" w:rsidRPr="008C52BE">
        <w:rPr>
          <w:rFonts w:ascii="Aptos" w:hAnsi="Aptos" w:cs="Arial"/>
          <w:b/>
          <w:sz w:val="22"/>
        </w:rPr>
        <w:t>p</w:t>
      </w:r>
      <w:r w:rsidRPr="008C52BE">
        <w:rPr>
          <w:rFonts w:ascii="Aptos" w:hAnsi="Aptos" w:cs="Arial"/>
          <w:b/>
          <w:sz w:val="22"/>
        </w:rPr>
        <w:t>rojektu</w:t>
      </w:r>
    </w:p>
    <w:p w14:paraId="1A232EE2" w14:textId="7626FC16" w:rsidR="003C273D" w:rsidRDefault="009D490C" w:rsidP="00A4192E">
      <w:pPr>
        <w:spacing w:line="276" w:lineRule="auto"/>
        <w:ind w:left="0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</w:t>
      </w:r>
      <w:r w:rsidR="00055EEB" w:rsidRPr="008C52BE">
        <w:rPr>
          <w:rFonts w:ascii="Aptos" w:hAnsi="Aptos" w:cs="Arial"/>
          <w:sz w:val="22"/>
        </w:rPr>
        <w:t>18</w:t>
      </w:r>
      <w:r w:rsidRPr="008C52BE">
        <w:rPr>
          <w:rFonts w:ascii="Aptos" w:hAnsi="Aptos" w:cs="Arial"/>
          <w:sz w:val="22"/>
        </w:rPr>
        <w:t>.</w:t>
      </w:r>
    </w:p>
    <w:p w14:paraId="0BE744FF" w14:textId="4809FE99" w:rsidR="003C273D" w:rsidRPr="00A37F8E" w:rsidRDefault="003C273D" w:rsidP="00290705">
      <w:pPr>
        <w:pStyle w:val="Akapitzlist"/>
        <w:numPr>
          <w:ilvl w:val="0"/>
          <w:numId w:val="93"/>
        </w:numPr>
        <w:tabs>
          <w:tab w:val="clear" w:pos="360"/>
          <w:tab w:val="num" w:pos="567"/>
        </w:tabs>
        <w:spacing w:line="276" w:lineRule="auto"/>
        <w:ind w:left="567" w:hanging="283"/>
        <w:jc w:val="left"/>
        <w:rPr>
          <w:rFonts w:ascii="Aptos" w:hAnsi="Aptos" w:cs="Arial"/>
          <w:sz w:val="22"/>
          <w:szCs w:val="22"/>
        </w:rPr>
      </w:pPr>
      <w:r w:rsidRPr="00A37F8E">
        <w:rPr>
          <w:rFonts w:ascii="Aptos" w:hAnsi="Aptos" w:cs="Arial"/>
          <w:sz w:val="22"/>
          <w:szCs w:val="22"/>
        </w:rPr>
        <w:t xml:space="preserve">Przy udzielaniu zamówienia w ramach Projektu Beneficjent stosuje przepisy o zamówieniach publicznych w zakresie, w jakim ustawa z dnia 11 września 2019 r. – Prawo zamówień publicznych </w:t>
      </w:r>
      <w:r>
        <w:rPr>
          <w:rFonts w:ascii="Aptos" w:hAnsi="Aptos" w:cs="Arial"/>
          <w:sz w:val="22"/>
          <w:szCs w:val="22"/>
        </w:rPr>
        <w:br/>
      </w:r>
      <w:r w:rsidRPr="00A37F8E">
        <w:rPr>
          <w:rFonts w:ascii="Aptos" w:hAnsi="Aptos" w:cs="Arial"/>
          <w:sz w:val="22"/>
          <w:szCs w:val="22"/>
        </w:rPr>
        <w:t>i prawo unijne mają zastosowanie do Beneficjenta i realizowanego Projektu oraz Wytyczne dotyczące kwalifikowalności.</w:t>
      </w:r>
    </w:p>
    <w:p w14:paraId="424EB1E5" w14:textId="01D6DAA0" w:rsidR="003C273D" w:rsidRPr="00A37F8E" w:rsidRDefault="003C273D" w:rsidP="00290705">
      <w:pPr>
        <w:pStyle w:val="Akapitzlist"/>
        <w:numPr>
          <w:ilvl w:val="0"/>
          <w:numId w:val="93"/>
        </w:numPr>
        <w:tabs>
          <w:tab w:val="clear" w:pos="360"/>
          <w:tab w:val="num" w:pos="567"/>
        </w:tabs>
        <w:spacing w:line="276" w:lineRule="auto"/>
        <w:ind w:left="567" w:hanging="283"/>
        <w:contextualSpacing/>
        <w:jc w:val="left"/>
        <w:rPr>
          <w:rFonts w:ascii="Aptos" w:hAnsi="Aptos" w:cs="Arial"/>
          <w:sz w:val="22"/>
          <w:szCs w:val="22"/>
        </w:rPr>
      </w:pPr>
      <w:r w:rsidRPr="00A37F8E">
        <w:rPr>
          <w:rFonts w:ascii="Aptos" w:hAnsi="Aptos" w:cs="Arial"/>
          <w:sz w:val="22"/>
          <w:szCs w:val="22"/>
        </w:rPr>
        <w:t xml:space="preserve">Jeżeli Beneficjent na podstawie ustawy, o której mowa w ust. 1, jest zwolniony ze stosowania procedur/trybów w niej określonych, przy wyłanianiu wykonawcy dla usług, dostaw lub robót budowlanych w ramach realizowanego Projektu jest zobowiązany dokonać wyboru wykonawcy </w:t>
      </w:r>
      <w:r>
        <w:rPr>
          <w:rFonts w:ascii="Aptos" w:hAnsi="Aptos" w:cs="Arial"/>
          <w:sz w:val="22"/>
          <w:szCs w:val="22"/>
        </w:rPr>
        <w:br/>
      </w:r>
      <w:r w:rsidRPr="00A37F8E">
        <w:rPr>
          <w:rFonts w:ascii="Aptos" w:hAnsi="Aptos" w:cs="Arial"/>
          <w:sz w:val="22"/>
          <w:szCs w:val="22"/>
        </w:rPr>
        <w:t>z zachowaniem zasady konkurencyjności zgodnie z Wytycznymi dotyczącymi kwalifikowalności.</w:t>
      </w:r>
    </w:p>
    <w:p w14:paraId="600B6E10" w14:textId="6D31B96D" w:rsidR="003C273D" w:rsidRPr="00A37F8E" w:rsidRDefault="003C273D" w:rsidP="00290705">
      <w:pPr>
        <w:pStyle w:val="Akapitzlist"/>
        <w:numPr>
          <w:ilvl w:val="0"/>
          <w:numId w:val="93"/>
        </w:numPr>
        <w:tabs>
          <w:tab w:val="clear" w:pos="360"/>
          <w:tab w:val="num" w:pos="567"/>
        </w:tabs>
        <w:spacing w:line="276" w:lineRule="auto"/>
        <w:ind w:left="567" w:hanging="283"/>
        <w:contextualSpacing/>
        <w:jc w:val="left"/>
        <w:rPr>
          <w:rFonts w:ascii="Aptos" w:hAnsi="Aptos" w:cs="Arial"/>
          <w:sz w:val="22"/>
          <w:szCs w:val="22"/>
        </w:rPr>
      </w:pPr>
      <w:bookmarkStart w:id="13" w:name="_Hlk210047239"/>
      <w:r w:rsidRPr="00A37F8E">
        <w:rPr>
          <w:rFonts w:ascii="Aptos" w:hAnsi="Aptos" w:cs="Arial"/>
          <w:sz w:val="22"/>
          <w:szCs w:val="22"/>
        </w:rPr>
        <w:t xml:space="preserve">Przy udzielaniu zamówienia w ramach Projektu Beneficjent ma obowiązek (jeśli dotyczy) zlecania zadań na zasadach określonych w art.11 ust.1 pkt 2 oraz ust.2 ustawy z dnia 24 kwietnia 2003 r. </w:t>
      </w:r>
      <w:r w:rsidR="00FC7540">
        <w:rPr>
          <w:rFonts w:ascii="Aptos" w:hAnsi="Aptos" w:cs="Arial"/>
          <w:sz w:val="22"/>
          <w:szCs w:val="22"/>
        </w:rPr>
        <w:br/>
      </w:r>
      <w:r w:rsidRPr="00A37F8E">
        <w:rPr>
          <w:rFonts w:ascii="Aptos" w:hAnsi="Aptos" w:cs="Arial"/>
          <w:sz w:val="22"/>
          <w:szCs w:val="22"/>
        </w:rPr>
        <w:t xml:space="preserve">o działalności pożytku publicznego i o wolontariacie </w:t>
      </w:r>
      <w:r>
        <w:rPr>
          <w:rFonts w:ascii="Aptos" w:hAnsi="Aptos" w:cs="Arial"/>
          <w:sz w:val="22"/>
          <w:szCs w:val="22"/>
        </w:rPr>
        <w:t xml:space="preserve">(Dz. U. z 2025 r. poz. 1338) </w:t>
      </w:r>
      <w:r w:rsidRPr="00A37F8E">
        <w:rPr>
          <w:rFonts w:ascii="Aptos" w:hAnsi="Aptos" w:cs="Arial"/>
          <w:sz w:val="22"/>
          <w:szCs w:val="22"/>
        </w:rPr>
        <w:t>lub stosowania innych przewidzianych prawem trybów, w tym z art.26 ustawy z dnia 5</w:t>
      </w:r>
      <w:r>
        <w:rPr>
          <w:rFonts w:ascii="Aptos" w:hAnsi="Aptos" w:cs="Arial"/>
          <w:sz w:val="22"/>
          <w:szCs w:val="22"/>
        </w:rPr>
        <w:t> </w:t>
      </w:r>
      <w:r w:rsidRPr="00A37F8E">
        <w:rPr>
          <w:rFonts w:ascii="Aptos" w:hAnsi="Aptos" w:cs="Arial"/>
          <w:sz w:val="22"/>
          <w:szCs w:val="22"/>
        </w:rPr>
        <w:t>sierpnia 2022 r. o ekonomii społecznej</w:t>
      </w:r>
      <w:r>
        <w:rPr>
          <w:rFonts w:ascii="Aptos" w:hAnsi="Aptos" w:cs="Arial"/>
          <w:sz w:val="22"/>
          <w:szCs w:val="22"/>
        </w:rPr>
        <w:t xml:space="preserve"> (Dz. U. z 2025 r. poz. 806)</w:t>
      </w:r>
      <w:r w:rsidRPr="00A37F8E">
        <w:rPr>
          <w:rFonts w:ascii="Aptos" w:hAnsi="Aptos" w:cs="Arial"/>
          <w:sz w:val="22"/>
          <w:szCs w:val="22"/>
        </w:rPr>
        <w:t>, czy art.15a ustawy z dnia 27 kwietnia 2006 r. o spółdzielniach socjalnych (Dz. U. z 202</w:t>
      </w:r>
      <w:r w:rsidR="00F41E06">
        <w:rPr>
          <w:rFonts w:ascii="Aptos" w:hAnsi="Aptos" w:cs="Arial"/>
          <w:sz w:val="22"/>
          <w:szCs w:val="22"/>
        </w:rPr>
        <w:t>6</w:t>
      </w:r>
      <w:r>
        <w:rPr>
          <w:rFonts w:ascii="Aptos" w:hAnsi="Aptos" w:cs="Arial"/>
          <w:sz w:val="22"/>
          <w:szCs w:val="22"/>
        </w:rPr>
        <w:t xml:space="preserve"> </w:t>
      </w:r>
      <w:r w:rsidRPr="00A37F8E">
        <w:rPr>
          <w:rFonts w:ascii="Aptos" w:hAnsi="Aptos" w:cs="Arial"/>
          <w:sz w:val="22"/>
          <w:szCs w:val="22"/>
        </w:rPr>
        <w:t xml:space="preserve">r. poz. </w:t>
      </w:r>
      <w:r w:rsidR="00F41E06">
        <w:rPr>
          <w:rFonts w:ascii="Aptos" w:hAnsi="Aptos" w:cs="Arial"/>
          <w:sz w:val="22"/>
          <w:szCs w:val="22"/>
        </w:rPr>
        <w:t>48</w:t>
      </w:r>
      <w:r w:rsidRPr="00A37F8E">
        <w:rPr>
          <w:rFonts w:ascii="Aptos" w:hAnsi="Aptos" w:cs="Arial"/>
          <w:sz w:val="22"/>
          <w:szCs w:val="22"/>
        </w:rPr>
        <w:t>).</w:t>
      </w:r>
    </w:p>
    <w:bookmarkEnd w:id="13"/>
    <w:p w14:paraId="318A4DC8" w14:textId="77777777" w:rsidR="003C273D" w:rsidRPr="00A37F8E" w:rsidRDefault="003C273D" w:rsidP="00290705">
      <w:pPr>
        <w:numPr>
          <w:ilvl w:val="0"/>
          <w:numId w:val="93"/>
        </w:numPr>
        <w:tabs>
          <w:tab w:val="clear" w:pos="360"/>
          <w:tab w:val="num" w:pos="567"/>
        </w:tabs>
        <w:spacing w:line="276" w:lineRule="auto"/>
        <w:ind w:left="567" w:hanging="283"/>
        <w:contextualSpacing/>
        <w:jc w:val="left"/>
        <w:rPr>
          <w:rFonts w:ascii="Aptos" w:hAnsi="Aptos" w:cs="Arial"/>
          <w:sz w:val="22"/>
        </w:rPr>
      </w:pPr>
      <w:r w:rsidRPr="00A37F8E">
        <w:rPr>
          <w:rFonts w:ascii="Aptos" w:hAnsi="Aptos" w:cs="Arial"/>
          <w:sz w:val="22"/>
        </w:rPr>
        <w:t>W przypadku stwierdzenia naruszenia przez Beneficjenta zasad określonych w ust. 1 i 3 Instytucja Pośrednicząca może dokonywać pomniejszeń wydatków kwalifikowalnych lub nakładać korekty finansowe.</w:t>
      </w:r>
    </w:p>
    <w:p w14:paraId="21D6AFB3" w14:textId="66AB7A55" w:rsidR="003C273D" w:rsidRPr="00A37F8E" w:rsidRDefault="003C273D" w:rsidP="00A4192E">
      <w:pPr>
        <w:pStyle w:val="Nagwek3"/>
        <w:ind w:left="426"/>
        <w:rPr>
          <w:rFonts w:ascii="Aptos" w:hAnsi="Aptos"/>
          <w:sz w:val="22"/>
          <w:szCs w:val="22"/>
        </w:rPr>
      </w:pPr>
      <w:bookmarkStart w:id="14" w:name="_Hlk221193500"/>
      <w:r w:rsidRPr="00A37F8E">
        <w:rPr>
          <w:rFonts w:ascii="Aptos" w:hAnsi="Aptos"/>
          <w:sz w:val="22"/>
          <w:szCs w:val="22"/>
        </w:rPr>
        <w:t xml:space="preserve">§ </w:t>
      </w:r>
      <w:r w:rsidR="00FC7540">
        <w:rPr>
          <w:rFonts w:ascii="Aptos" w:hAnsi="Aptos"/>
          <w:sz w:val="22"/>
          <w:szCs w:val="22"/>
        </w:rPr>
        <w:t>19</w:t>
      </w:r>
      <w:r w:rsidRPr="00A37F8E">
        <w:rPr>
          <w:rFonts w:ascii="Aptos" w:hAnsi="Aptos"/>
          <w:sz w:val="22"/>
          <w:szCs w:val="22"/>
        </w:rPr>
        <w:t>.</w:t>
      </w:r>
    </w:p>
    <w:bookmarkEnd w:id="14"/>
    <w:p w14:paraId="441F28CA" w14:textId="28CFF2EA" w:rsidR="003C273D" w:rsidRPr="00A37F8E" w:rsidRDefault="003C273D" w:rsidP="00290705">
      <w:pPr>
        <w:numPr>
          <w:ilvl w:val="0"/>
          <w:numId w:val="94"/>
        </w:numPr>
        <w:tabs>
          <w:tab w:val="clear" w:pos="360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A37F8E">
        <w:rPr>
          <w:rFonts w:ascii="Aptos" w:hAnsi="Aptos" w:cs="Arial"/>
          <w:sz w:val="22"/>
        </w:rPr>
        <w:t xml:space="preserve">Beneficjent przy realizowaniu zamówienia publicznego, zgodnie z przepisami ustawy z dnia </w:t>
      </w:r>
      <w:r w:rsidR="00FC7540">
        <w:rPr>
          <w:rFonts w:ascii="Aptos" w:hAnsi="Aptos" w:cs="Arial"/>
          <w:sz w:val="22"/>
        </w:rPr>
        <w:br/>
      </w:r>
      <w:r w:rsidRPr="00A37F8E">
        <w:rPr>
          <w:rFonts w:ascii="Aptos" w:hAnsi="Aptos" w:cs="Arial"/>
          <w:sz w:val="22"/>
        </w:rPr>
        <w:t xml:space="preserve">11 września 2019 r. – Prawo zamówień publicznych zobowiązany jest, z zastrzeżeniem ust. 5, </w:t>
      </w:r>
      <w:r w:rsidR="00FC7540">
        <w:rPr>
          <w:rFonts w:ascii="Aptos" w:hAnsi="Aptos" w:cs="Arial"/>
          <w:sz w:val="22"/>
        </w:rPr>
        <w:br/>
      </w:r>
      <w:r w:rsidRPr="00A37F8E">
        <w:rPr>
          <w:rFonts w:ascii="Aptos" w:hAnsi="Aptos" w:cs="Arial"/>
          <w:sz w:val="22"/>
        </w:rPr>
        <w:t xml:space="preserve">do stosowania klauzul społecznych, o których mowa w art.94 lub art.361 tej ustawy. Ponadto Beneficjent przy wyłanianiu wykonawcy dla usług, dostaw lub robót budowlanych w ramach </w:t>
      </w:r>
      <w:r w:rsidRPr="00A37F8E">
        <w:rPr>
          <w:rFonts w:ascii="Aptos" w:hAnsi="Aptos" w:cs="Arial"/>
          <w:sz w:val="22"/>
        </w:rPr>
        <w:lastRenderedPageBreak/>
        <w:t xml:space="preserve">realizowanego Projektu ma możliwość stosowania aspektów społecznych spośród wymienionych </w:t>
      </w:r>
      <w:r w:rsidR="00FC7540">
        <w:rPr>
          <w:rFonts w:ascii="Aptos" w:hAnsi="Aptos" w:cs="Arial"/>
          <w:sz w:val="22"/>
        </w:rPr>
        <w:br/>
      </w:r>
      <w:r w:rsidRPr="00A37F8E">
        <w:rPr>
          <w:rFonts w:ascii="Aptos" w:hAnsi="Aptos" w:cs="Arial"/>
          <w:sz w:val="22"/>
        </w:rPr>
        <w:t>w art.96 lub art.</w:t>
      </w:r>
      <w:r w:rsidR="00F86D32">
        <w:rPr>
          <w:rFonts w:ascii="Aptos" w:hAnsi="Aptos" w:cs="Arial"/>
          <w:sz w:val="22"/>
        </w:rPr>
        <w:t xml:space="preserve"> </w:t>
      </w:r>
      <w:r w:rsidRPr="00A37F8E">
        <w:rPr>
          <w:rFonts w:ascii="Aptos" w:hAnsi="Aptos" w:cs="Arial"/>
          <w:sz w:val="22"/>
        </w:rPr>
        <w:t xml:space="preserve">242 ust.2 pkt 2 tej ustawy. </w:t>
      </w:r>
    </w:p>
    <w:p w14:paraId="7A6CA126" w14:textId="612C4055" w:rsidR="003C273D" w:rsidRPr="00A37F8E" w:rsidRDefault="003C273D" w:rsidP="00290705">
      <w:pPr>
        <w:numPr>
          <w:ilvl w:val="0"/>
          <w:numId w:val="94"/>
        </w:numPr>
        <w:tabs>
          <w:tab w:val="clear" w:pos="360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A37F8E">
        <w:rPr>
          <w:rFonts w:ascii="Aptos" w:hAnsi="Aptos" w:cs="Arial"/>
          <w:sz w:val="22"/>
        </w:rPr>
        <w:t xml:space="preserve">W przypadku postępowań realizowanych zgodnie z zasadą konkurencyjności, Beneficjent </w:t>
      </w:r>
      <w:r w:rsidR="00D10D33">
        <w:rPr>
          <w:rFonts w:ascii="Aptos" w:hAnsi="Aptos" w:cs="Arial"/>
          <w:sz w:val="22"/>
        </w:rPr>
        <w:br/>
      </w:r>
      <w:r w:rsidRPr="00A37F8E">
        <w:rPr>
          <w:rFonts w:ascii="Aptos" w:hAnsi="Aptos" w:cs="Arial"/>
          <w:sz w:val="22"/>
        </w:rPr>
        <w:t>przy wyłanianiu wykonawcy dla usług, dostaw lub robót budowlanych w ramach realizowanego Projektu ma możliwość stosowania aspektów społecznych, zgodnie z</w:t>
      </w:r>
      <w:r>
        <w:rPr>
          <w:rFonts w:ascii="Aptos" w:hAnsi="Aptos" w:cs="Arial"/>
          <w:sz w:val="22"/>
        </w:rPr>
        <w:t> </w:t>
      </w:r>
      <w:r w:rsidRPr="00A37F8E">
        <w:rPr>
          <w:rFonts w:ascii="Aptos" w:hAnsi="Aptos" w:cs="Arial"/>
          <w:sz w:val="22"/>
        </w:rPr>
        <w:t xml:space="preserve">wymogiem określonym </w:t>
      </w:r>
      <w:r w:rsidR="00D10D33">
        <w:rPr>
          <w:rFonts w:ascii="Aptos" w:hAnsi="Aptos" w:cs="Arial"/>
          <w:sz w:val="22"/>
        </w:rPr>
        <w:br/>
      </w:r>
      <w:r w:rsidRPr="00A37F8E">
        <w:rPr>
          <w:rFonts w:ascii="Aptos" w:hAnsi="Aptos" w:cs="Arial"/>
          <w:sz w:val="22"/>
        </w:rPr>
        <w:t>w sekcji 3.2.2 pkt 17 lit.</w:t>
      </w:r>
      <w:r w:rsidR="00FC7540">
        <w:rPr>
          <w:rFonts w:ascii="Aptos" w:hAnsi="Aptos" w:cs="Arial"/>
          <w:sz w:val="22"/>
        </w:rPr>
        <w:t xml:space="preserve"> </w:t>
      </w:r>
      <w:r w:rsidRPr="00A37F8E">
        <w:rPr>
          <w:rFonts w:ascii="Aptos" w:hAnsi="Aptos" w:cs="Arial"/>
          <w:sz w:val="22"/>
        </w:rPr>
        <w:t>a Wytycznych dotyczących kwalifikowalności</w:t>
      </w:r>
      <w:r w:rsidR="00C42E97">
        <w:rPr>
          <w:rFonts w:ascii="Aptos" w:hAnsi="Aptos" w:cs="Arial"/>
          <w:sz w:val="22"/>
        </w:rPr>
        <w:t>.</w:t>
      </w:r>
    </w:p>
    <w:p w14:paraId="346F31DB" w14:textId="5E3D3338" w:rsidR="003C273D" w:rsidRPr="00A37F8E" w:rsidRDefault="003C273D" w:rsidP="00290705">
      <w:pPr>
        <w:numPr>
          <w:ilvl w:val="0"/>
          <w:numId w:val="94"/>
        </w:numPr>
        <w:tabs>
          <w:tab w:val="clear" w:pos="360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A37F8E">
        <w:rPr>
          <w:rFonts w:ascii="Aptos" w:hAnsi="Aptos" w:cs="Arial"/>
          <w:sz w:val="22"/>
        </w:rPr>
        <w:t xml:space="preserve">Wyboru odpowiedniej klauzuli i/lub aspektu społecznego dokonuje Beneficjent (Zamawiający). </w:t>
      </w:r>
      <w:r w:rsidR="00FC7540">
        <w:rPr>
          <w:rFonts w:ascii="Aptos" w:hAnsi="Aptos" w:cs="Arial"/>
          <w:sz w:val="22"/>
        </w:rPr>
        <w:br/>
      </w:r>
      <w:r w:rsidRPr="00A37F8E">
        <w:rPr>
          <w:rFonts w:ascii="Aptos" w:hAnsi="Aptos" w:cs="Arial"/>
          <w:sz w:val="22"/>
        </w:rPr>
        <w:t xml:space="preserve">Przy wyborze klauzuli i/lub aspektu społecznego Beneficjent kieruje się tym, aby klauzula/aspekt </w:t>
      </w:r>
      <w:r w:rsidR="00FC7540">
        <w:rPr>
          <w:rFonts w:ascii="Aptos" w:hAnsi="Aptos" w:cs="Arial"/>
          <w:sz w:val="22"/>
        </w:rPr>
        <w:br/>
      </w:r>
      <w:r w:rsidRPr="00A37F8E">
        <w:rPr>
          <w:rFonts w:ascii="Aptos" w:hAnsi="Aptos" w:cs="Arial"/>
          <w:sz w:val="22"/>
        </w:rPr>
        <w:t>była najwłaściwsza do osiągnięcia zamierzonego przez Zamawiającego efektu.</w:t>
      </w:r>
    </w:p>
    <w:p w14:paraId="28D86C90" w14:textId="79ACDE6F" w:rsidR="003C273D" w:rsidRPr="00A37F8E" w:rsidRDefault="003C273D" w:rsidP="00290705">
      <w:pPr>
        <w:numPr>
          <w:ilvl w:val="0"/>
          <w:numId w:val="94"/>
        </w:numPr>
        <w:tabs>
          <w:tab w:val="clear" w:pos="360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A37F8E">
        <w:rPr>
          <w:rFonts w:ascii="Aptos" w:hAnsi="Aptos" w:cs="Arial"/>
          <w:sz w:val="22"/>
        </w:rPr>
        <w:t>Beneficjent zobowiązany jest do określenia sankcji z tytułu niezastosowania klauzuli czy też z tytułu niezastosowania aspektu społecznego przez wykonawcę oraz poinformowania o</w:t>
      </w:r>
      <w:r>
        <w:rPr>
          <w:rFonts w:ascii="Aptos" w:hAnsi="Aptos" w:cs="Arial"/>
          <w:sz w:val="22"/>
        </w:rPr>
        <w:t> </w:t>
      </w:r>
      <w:r w:rsidRPr="00A37F8E">
        <w:rPr>
          <w:rFonts w:ascii="Aptos" w:hAnsi="Aptos" w:cs="Arial"/>
          <w:sz w:val="22"/>
        </w:rPr>
        <w:t xml:space="preserve">sposobie </w:t>
      </w:r>
      <w:r w:rsidR="00D10D33">
        <w:rPr>
          <w:rFonts w:ascii="Aptos" w:hAnsi="Aptos" w:cs="Arial"/>
          <w:sz w:val="22"/>
        </w:rPr>
        <w:br/>
      </w:r>
      <w:r w:rsidRPr="00A37F8E">
        <w:rPr>
          <w:rFonts w:ascii="Aptos" w:hAnsi="Aptos" w:cs="Arial"/>
          <w:sz w:val="22"/>
        </w:rPr>
        <w:t>w jaki oferent ma potwierdzić spełnianie warunków określonych w klauzuli i/lub aspekcie społecznym.</w:t>
      </w:r>
    </w:p>
    <w:p w14:paraId="7B53083B" w14:textId="2BAC5207" w:rsidR="003C273D" w:rsidRPr="00A4192E" w:rsidRDefault="003C273D" w:rsidP="00290705">
      <w:pPr>
        <w:numPr>
          <w:ilvl w:val="0"/>
          <w:numId w:val="94"/>
        </w:numPr>
        <w:tabs>
          <w:tab w:val="clear" w:pos="360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bookmarkStart w:id="15" w:name="_Hlk221193461"/>
      <w:r w:rsidRPr="00A37F8E">
        <w:rPr>
          <w:rFonts w:ascii="Aptos" w:hAnsi="Aptos" w:cs="Arial"/>
          <w:sz w:val="22"/>
        </w:rPr>
        <w:t xml:space="preserve">Jeżeli w wyniku analizy rynku i uwarunkowań związanych z realizacją zamówień, o których mowa </w:t>
      </w:r>
      <w:r w:rsidR="00FC7540">
        <w:rPr>
          <w:rFonts w:ascii="Aptos" w:hAnsi="Aptos" w:cs="Arial"/>
          <w:sz w:val="22"/>
        </w:rPr>
        <w:br/>
      </w:r>
      <w:r w:rsidRPr="00A37F8E">
        <w:rPr>
          <w:rFonts w:ascii="Aptos" w:hAnsi="Aptos" w:cs="Arial"/>
          <w:sz w:val="22"/>
        </w:rPr>
        <w:t xml:space="preserve">w ust. 1, Beneficjent uzna, że nie jest możliwe zastosowanie żadnej klauzuli społecznej, możliwe </w:t>
      </w:r>
      <w:r w:rsidR="00FC7540">
        <w:rPr>
          <w:rFonts w:ascii="Aptos" w:hAnsi="Aptos" w:cs="Arial"/>
          <w:sz w:val="22"/>
        </w:rPr>
        <w:br/>
      </w:r>
      <w:r w:rsidRPr="00A37F8E">
        <w:rPr>
          <w:rFonts w:ascii="Aptos" w:hAnsi="Aptos" w:cs="Arial"/>
          <w:sz w:val="22"/>
        </w:rPr>
        <w:t>jest przed wszczęciem postępowania o</w:t>
      </w:r>
      <w:r>
        <w:rPr>
          <w:rFonts w:ascii="Aptos" w:hAnsi="Aptos" w:cs="Arial"/>
          <w:sz w:val="22"/>
        </w:rPr>
        <w:t> </w:t>
      </w:r>
      <w:r w:rsidRPr="00A37F8E">
        <w:rPr>
          <w:rFonts w:ascii="Aptos" w:hAnsi="Aptos" w:cs="Arial"/>
          <w:sz w:val="22"/>
        </w:rPr>
        <w:t xml:space="preserve">udzielenie zamówienia publicznego uzgodnienie </w:t>
      </w:r>
      <w:r w:rsidR="00D10D33">
        <w:rPr>
          <w:rFonts w:ascii="Aptos" w:hAnsi="Aptos" w:cs="Arial"/>
          <w:sz w:val="22"/>
        </w:rPr>
        <w:br/>
      </w:r>
      <w:r w:rsidRPr="00A37F8E">
        <w:rPr>
          <w:rFonts w:ascii="Aptos" w:hAnsi="Aptos" w:cs="Arial"/>
          <w:sz w:val="22"/>
        </w:rPr>
        <w:t xml:space="preserve">z Instytucją Pośredniczącą odstąpienia od stosowania klauzul społecznych w danym zamówieniu publicznym. </w:t>
      </w:r>
    </w:p>
    <w:p w14:paraId="3B6FC58E" w14:textId="35EB408D" w:rsidR="003C273D" w:rsidRPr="00840F9C" w:rsidRDefault="003C273D" w:rsidP="00D10D33">
      <w:pPr>
        <w:numPr>
          <w:ilvl w:val="0"/>
          <w:numId w:val="94"/>
        </w:numPr>
        <w:tabs>
          <w:tab w:val="clear" w:pos="360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bookmarkStart w:id="16" w:name="_Hlk221193401"/>
      <w:r w:rsidRPr="00840F9C">
        <w:rPr>
          <w:rFonts w:ascii="Aptos" w:hAnsi="Aptos" w:cs="Arial"/>
          <w:sz w:val="22"/>
        </w:rPr>
        <w:t>Beneficjent zobowiązuje się do realizacji projektu zgodnie z obowiązującymi przepisami</w:t>
      </w:r>
      <w:r w:rsidRPr="00666053">
        <w:rPr>
          <w:rFonts w:ascii="Aptos" w:hAnsi="Aptos" w:cs="Arial"/>
          <w:sz w:val="22"/>
        </w:rPr>
        <w:t xml:space="preserve"> </w:t>
      </w:r>
      <w:r w:rsidRPr="00840F9C">
        <w:rPr>
          <w:rFonts w:ascii="Aptos" w:hAnsi="Aptos" w:cs="Arial"/>
          <w:sz w:val="22"/>
        </w:rPr>
        <w:t xml:space="preserve">prawa </w:t>
      </w:r>
      <w:r w:rsidR="00FC7540">
        <w:rPr>
          <w:rFonts w:ascii="Aptos" w:hAnsi="Aptos" w:cs="Arial"/>
          <w:sz w:val="22"/>
        </w:rPr>
        <w:br/>
      </w:r>
      <w:r w:rsidRPr="00840F9C">
        <w:rPr>
          <w:rFonts w:ascii="Aptos" w:hAnsi="Aptos" w:cs="Arial"/>
          <w:sz w:val="22"/>
        </w:rPr>
        <w:t>w zakresie zapewniania dostępności osobom ze szczególnymi potrzebami, w</w:t>
      </w:r>
      <w:r>
        <w:rPr>
          <w:rFonts w:ascii="Aptos" w:hAnsi="Aptos" w:cs="Arial"/>
          <w:sz w:val="22"/>
        </w:rPr>
        <w:t> </w:t>
      </w:r>
      <w:r w:rsidRPr="00840F9C">
        <w:rPr>
          <w:rFonts w:ascii="Aptos" w:hAnsi="Aptos" w:cs="Arial"/>
          <w:sz w:val="22"/>
        </w:rPr>
        <w:t xml:space="preserve">szczególności </w:t>
      </w:r>
      <w:r w:rsidR="00FC7540">
        <w:rPr>
          <w:rFonts w:ascii="Aptos" w:hAnsi="Aptos" w:cs="Arial"/>
          <w:sz w:val="22"/>
        </w:rPr>
        <w:br/>
      </w:r>
      <w:r w:rsidRPr="00840F9C">
        <w:rPr>
          <w:rFonts w:ascii="Aptos" w:hAnsi="Aptos" w:cs="Arial"/>
          <w:sz w:val="22"/>
        </w:rPr>
        <w:t>w procesie udzielania i realizacji zamówień publicznych, z uwzględnieniem wymogów dostępności wynikających z</w:t>
      </w:r>
      <w:r w:rsidR="004420CB">
        <w:rPr>
          <w:rFonts w:ascii="Aptos" w:hAnsi="Aptos" w:cs="Arial"/>
          <w:sz w:val="22"/>
        </w:rPr>
        <w:t xml:space="preserve"> Wytycznymi dotyczących zasad równościowych</w:t>
      </w:r>
      <w:r w:rsidR="00C42E97">
        <w:rPr>
          <w:rFonts w:ascii="Aptos" w:hAnsi="Aptos" w:cs="Arial"/>
          <w:sz w:val="22"/>
        </w:rPr>
        <w:t>.</w:t>
      </w:r>
      <w:r w:rsidR="004420CB">
        <w:rPr>
          <w:rFonts w:ascii="Aptos" w:hAnsi="Aptos" w:cs="Arial"/>
          <w:sz w:val="22"/>
        </w:rPr>
        <w:t xml:space="preserve"> </w:t>
      </w:r>
    </w:p>
    <w:p w14:paraId="3F98C9F8" w14:textId="024E638D" w:rsidR="00551014" w:rsidRPr="00A4192E" w:rsidRDefault="00BA57CC" w:rsidP="00290705">
      <w:pPr>
        <w:pStyle w:val="Akapitzlist"/>
        <w:numPr>
          <w:ilvl w:val="0"/>
          <w:numId w:val="107"/>
        </w:numPr>
        <w:tabs>
          <w:tab w:val="clear" w:pos="360"/>
          <w:tab w:val="left" w:pos="567"/>
          <w:tab w:val="left" w:pos="709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left"/>
        <w:rPr>
          <w:rFonts w:ascii="Aptos" w:hAnsi="Aptos" w:cs="Arial"/>
          <w:sz w:val="22"/>
          <w:szCs w:val="22"/>
        </w:rPr>
      </w:pPr>
      <w:r w:rsidRPr="00BA57CC">
        <w:rPr>
          <w:rFonts w:ascii="Aptos" w:hAnsi="Aptos" w:cs="Arial"/>
          <w:sz w:val="22"/>
          <w:szCs w:val="22"/>
        </w:rPr>
        <w:t xml:space="preserve">Wymagania dostępności </w:t>
      </w:r>
      <w:r w:rsidR="00A4192E">
        <w:rPr>
          <w:rFonts w:ascii="Aptos" w:hAnsi="Aptos" w:cs="Arial"/>
          <w:sz w:val="22"/>
          <w:szCs w:val="22"/>
        </w:rPr>
        <w:t xml:space="preserve">o </w:t>
      </w:r>
      <w:r>
        <w:rPr>
          <w:rFonts w:ascii="Aptos" w:hAnsi="Aptos" w:cs="Arial"/>
          <w:sz w:val="22"/>
          <w:szCs w:val="22"/>
        </w:rPr>
        <w:t xml:space="preserve">których mowa w ust. 6 </w:t>
      </w:r>
      <w:r w:rsidRPr="00BA57CC">
        <w:rPr>
          <w:rFonts w:ascii="Aptos" w:hAnsi="Aptos" w:cs="Arial"/>
          <w:sz w:val="22"/>
          <w:szCs w:val="22"/>
        </w:rPr>
        <w:t>stosuje się adekwatnie do rodzaju i zakresu wsparcia oraz rzeczywistych potrzeb uczestników projektu, z uwzględnieniem zasad racjonalnych usprawnień, o których mowa w Wytycznych dotyczących realizacji zasad równościowych.</w:t>
      </w:r>
    </w:p>
    <w:p w14:paraId="6388FB38" w14:textId="77777777" w:rsidR="00551014" w:rsidRPr="00C908FA" w:rsidRDefault="00551014" w:rsidP="00290705">
      <w:pPr>
        <w:numPr>
          <w:ilvl w:val="0"/>
          <w:numId w:val="107"/>
        </w:numPr>
        <w:tabs>
          <w:tab w:val="clear" w:pos="360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C908FA">
        <w:rPr>
          <w:rFonts w:ascii="Aptos" w:hAnsi="Aptos" w:cs="Arial"/>
          <w:sz w:val="22"/>
        </w:rPr>
        <w:t>Beneficjent uwzględnia wymagania dostępności w dokumentacji postępowań o udzielenie zamówienia, w tym w opisie przedmiotu zamówienia, kryteriach oceny ofert lub warunkach realizacji zamówienia, o ile jest to stosowne do przedmiotu zamówienia.</w:t>
      </w:r>
    </w:p>
    <w:p w14:paraId="31EB4AD9" w14:textId="0CD393B0" w:rsidR="00B612A3" w:rsidRPr="00084A96" w:rsidRDefault="00B612A3" w:rsidP="00290705">
      <w:pPr>
        <w:numPr>
          <w:ilvl w:val="0"/>
          <w:numId w:val="107"/>
        </w:numPr>
        <w:tabs>
          <w:tab w:val="clear" w:pos="360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C908FA">
        <w:rPr>
          <w:rFonts w:ascii="Aptos" w:hAnsi="Aptos" w:cs="Arial"/>
          <w:sz w:val="22"/>
        </w:rPr>
        <w:t xml:space="preserve">W przypadku gdy spełnienie wymagań dostępności nie jest możliwe lub wiązałoby </w:t>
      </w:r>
      <w:r w:rsidR="00D10D33">
        <w:rPr>
          <w:rFonts w:ascii="Aptos" w:hAnsi="Aptos" w:cs="Arial"/>
          <w:sz w:val="22"/>
        </w:rPr>
        <w:br/>
      </w:r>
      <w:r w:rsidRPr="00C908FA">
        <w:rPr>
          <w:rFonts w:ascii="Aptos" w:hAnsi="Aptos" w:cs="Arial"/>
          <w:sz w:val="22"/>
        </w:rPr>
        <w:t>się z</w:t>
      </w:r>
      <w:r>
        <w:rPr>
          <w:rFonts w:ascii="Aptos" w:hAnsi="Aptos" w:cs="Arial"/>
          <w:sz w:val="22"/>
        </w:rPr>
        <w:t> </w:t>
      </w:r>
      <w:r w:rsidRPr="00C908FA">
        <w:rPr>
          <w:rFonts w:ascii="Aptos" w:hAnsi="Aptos" w:cs="Arial"/>
          <w:sz w:val="22"/>
        </w:rPr>
        <w:t xml:space="preserve">nieproporcjonalnym obciążeniem, Beneficjent </w:t>
      </w:r>
      <w:r w:rsidRPr="00084A96">
        <w:rPr>
          <w:rFonts w:ascii="Aptos" w:hAnsi="Aptos" w:cs="Arial"/>
          <w:sz w:val="22"/>
        </w:rPr>
        <w:t>zapewnia alternatywn</w:t>
      </w:r>
      <w:r w:rsidR="004F08BF">
        <w:rPr>
          <w:rFonts w:ascii="Aptos" w:hAnsi="Aptos" w:cs="Arial"/>
          <w:sz w:val="22"/>
        </w:rPr>
        <w:t>y</w:t>
      </w:r>
      <w:r w:rsidRPr="00084A96">
        <w:rPr>
          <w:rFonts w:ascii="Aptos" w:hAnsi="Aptos" w:cs="Arial"/>
          <w:sz w:val="22"/>
        </w:rPr>
        <w:t xml:space="preserve"> dostęp</w:t>
      </w:r>
      <w:r w:rsidR="004F08BF">
        <w:rPr>
          <w:rFonts w:ascii="Aptos" w:hAnsi="Aptos" w:cs="Arial"/>
          <w:sz w:val="22"/>
        </w:rPr>
        <w:t>.</w:t>
      </w:r>
      <w:r w:rsidRPr="00084A96">
        <w:rPr>
          <w:rFonts w:ascii="Aptos" w:hAnsi="Aptos" w:cs="Arial"/>
          <w:sz w:val="22"/>
        </w:rPr>
        <w:t xml:space="preserve"> </w:t>
      </w:r>
    </w:p>
    <w:p w14:paraId="29005189" w14:textId="77777777" w:rsidR="00551014" w:rsidRPr="00C908FA" w:rsidRDefault="00551014" w:rsidP="00290705">
      <w:pPr>
        <w:numPr>
          <w:ilvl w:val="0"/>
          <w:numId w:val="107"/>
        </w:numPr>
        <w:tabs>
          <w:tab w:val="clear" w:pos="360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C908FA">
        <w:rPr>
          <w:rFonts w:ascii="Aptos" w:hAnsi="Aptos" w:cs="Arial"/>
          <w:sz w:val="22"/>
        </w:rPr>
        <w:t>Beneficjent zapewnia, aby materiały informacyjne, szkoleniowe i promocyjne tworzone w</w:t>
      </w:r>
      <w:r>
        <w:rPr>
          <w:rFonts w:ascii="Aptos" w:hAnsi="Aptos" w:cs="Arial"/>
          <w:sz w:val="22"/>
        </w:rPr>
        <w:t> </w:t>
      </w:r>
      <w:r w:rsidRPr="00C908FA">
        <w:rPr>
          <w:rFonts w:ascii="Aptos" w:hAnsi="Aptos" w:cs="Arial"/>
          <w:sz w:val="22"/>
        </w:rPr>
        <w:t>ramach Projektu były dostępne dla osób ze szczególnymi potrzebami, w szczególności poprzez stosowanie zasad dostępności cyfrowej oraz dostępności</w:t>
      </w:r>
      <w:r>
        <w:rPr>
          <w:rFonts w:ascii="Aptos" w:hAnsi="Aptos" w:cs="Arial"/>
          <w:sz w:val="22"/>
        </w:rPr>
        <w:t xml:space="preserve"> </w:t>
      </w:r>
      <w:r w:rsidRPr="00C908FA">
        <w:rPr>
          <w:rFonts w:ascii="Aptos" w:hAnsi="Aptos" w:cs="Arial"/>
          <w:sz w:val="22"/>
        </w:rPr>
        <w:t>komunikacyjno</w:t>
      </w:r>
      <w:r w:rsidRPr="00C908FA">
        <w:rPr>
          <w:rFonts w:ascii="Aptos" w:hAnsi="Aptos" w:cs="Arial"/>
          <w:sz w:val="22"/>
        </w:rPr>
        <w:noBreakHyphen/>
        <w:t>informacyjnej.</w:t>
      </w:r>
    </w:p>
    <w:p w14:paraId="0C44CB2A" w14:textId="36AF72A2" w:rsidR="00551014" w:rsidRDefault="00551014" w:rsidP="00290705">
      <w:pPr>
        <w:numPr>
          <w:ilvl w:val="0"/>
          <w:numId w:val="107"/>
        </w:numPr>
        <w:tabs>
          <w:tab w:val="clear" w:pos="360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C908FA">
        <w:rPr>
          <w:rFonts w:ascii="Aptos" w:hAnsi="Aptos" w:cs="Arial"/>
          <w:sz w:val="22"/>
        </w:rPr>
        <w:t xml:space="preserve">Beneficjent zapewnia, aby wydarzenia, szkolenia i działania realizowane w ramach Projektu </w:t>
      </w:r>
      <w:r w:rsidR="00C9110D">
        <w:rPr>
          <w:rFonts w:ascii="Aptos" w:hAnsi="Aptos" w:cs="Arial"/>
          <w:sz w:val="22"/>
        </w:rPr>
        <w:br/>
      </w:r>
      <w:r w:rsidRPr="00C908FA">
        <w:rPr>
          <w:rFonts w:ascii="Aptos" w:hAnsi="Aptos" w:cs="Arial"/>
          <w:sz w:val="22"/>
        </w:rPr>
        <w:t>były dostępne dla osób ze szczególnymi potrzebami, w tym poprzez zapewnienie odpowiednich warunków architektonicznych, komunikacyjnych oraz organizacyjnych.</w:t>
      </w:r>
    </w:p>
    <w:p w14:paraId="6C90109C" w14:textId="6DB65DB8" w:rsidR="00E97EFA" w:rsidRDefault="00E97EFA" w:rsidP="00290705">
      <w:pPr>
        <w:numPr>
          <w:ilvl w:val="0"/>
          <w:numId w:val="107"/>
        </w:numPr>
        <w:tabs>
          <w:tab w:val="clear" w:pos="360"/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724C02">
        <w:rPr>
          <w:rStyle w:val="cf01"/>
          <w:rFonts w:ascii="Aptos" w:hAnsi="Aptos"/>
          <w:sz w:val="22"/>
          <w:szCs w:val="22"/>
        </w:rPr>
        <w:t>Brak zapewnienia dostępności lub brak właściwego udokumentowania jej spełnienia może skutkować zakwestionowaniem wydatków wyłącznie w zakresie tej części kosztów, której dotyczy naruszenie</w:t>
      </w:r>
      <w:r w:rsidR="00742107" w:rsidRPr="00742107">
        <w:t xml:space="preserve"> </w:t>
      </w:r>
      <w:r w:rsidR="00742107" w:rsidRPr="00742107">
        <w:rPr>
          <w:rFonts w:ascii="Aptos" w:hAnsi="Aptos" w:cs="Segoe UI"/>
          <w:sz w:val="22"/>
        </w:rPr>
        <w:t>w zakresie w jakim naruszenie miało wpływ na możliwość skorzystania ze wsparcia przez uczestników projektu</w:t>
      </w:r>
      <w:r w:rsidR="00D841DC">
        <w:rPr>
          <w:rFonts w:ascii="Aptos" w:hAnsi="Aptos" w:cs="Segoe UI"/>
          <w:sz w:val="22"/>
        </w:rPr>
        <w:t>.</w:t>
      </w:r>
      <w:r w:rsidR="00D841DC" w:rsidRPr="00D841DC">
        <w:t xml:space="preserve"> </w:t>
      </w:r>
      <w:r w:rsidR="00D841DC" w:rsidRPr="00D841DC">
        <w:rPr>
          <w:rFonts w:ascii="Aptos" w:hAnsi="Aptos" w:cs="Segoe UI"/>
          <w:sz w:val="22"/>
        </w:rPr>
        <w:t xml:space="preserve">W przypadku stwierdzenia przez Instytucję Pośredniczącą, </w:t>
      </w:r>
      <w:r w:rsidR="00C9110D">
        <w:rPr>
          <w:rFonts w:ascii="Aptos" w:hAnsi="Aptos" w:cs="Segoe UI"/>
          <w:sz w:val="22"/>
        </w:rPr>
        <w:br/>
      </w:r>
      <w:r w:rsidR="00D841DC" w:rsidRPr="00D841DC">
        <w:rPr>
          <w:rFonts w:ascii="Aptos" w:hAnsi="Aptos" w:cs="Segoe UI"/>
          <w:sz w:val="22"/>
        </w:rPr>
        <w:t xml:space="preserve">na podstawie czynności kontrolnych lub monitorujących, naruszeń o charakterze powtarzalnym lub systemowym, w szczególności polegających na trwałym niezapewnianiu dostępności </w:t>
      </w:r>
      <w:r w:rsidR="00C9110D">
        <w:rPr>
          <w:rFonts w:ascii="Aptos" w:hAnsi="Aptos" w:cs="Segoe UI"/>
          <w:sz w:val="22"/>
        </w:rPr>
        <w:br/>
      </w:r>
      <w:r w:rsidR="00D841DC" w:rsidRPr="00D841DC">
        <w:rPr>
          <w:rFonts w:ascii="Aptos" w:hAnsi="Aptos" w:cs="Segoe UI"/>
          <w:sz w:val="22"/>
        </w:rPr>
        <w:t xml:space="preserve">lub uchylaniu się od wdrożenia działań naprawczych, zastosowanie mają postanowienia </w:t>
      </w:r>
      <w:r w:rsidR="00C9110D">
        <w:rPr>
          <w:rFonts w:ascii="Aptos" w:hAnsi="Aptos" w:cs="Segoe UI"/>
          <w:sz w:val="22"/>
        </w:rPr>
        <w:br/>
      </w:r>
      <w:r w:rsidR="00D841DC" w:rsidRPr="00D841DC">
        <w:rPr>
          <w:rFonts w:ascii="Aptos" w:hAnsi="Aptos" w:cs="Segoe UI"/>
          <w:sz w:val="22"/>
        </w:rPr>
        <w:t>§ 2 ust. 15 i 17 Umowy</w:t>
      </w:r>
      <w:r w:rsidRPr="00724C02">
        <w:rPr>
          <w:rStyle w:val="cf01"/>
          <w:rFonts w:ascii="Aptos" w:hAnsi="Aptos"/>
          <w:sz w:val="22"/>
          <w:szCs w:val="22"/>
        </w:rPr>
        <w:t>.</w:t>
      </w:r>
    </w:p>
    <w:bookmarkEnd w:id="15"/>
    <w:bookmarkEnd w:id="16"/>
    <w:p w14:paraId="7A4219D7" w14:textId="77777777" w:rsidR="00227642" w:rsidRPr="008C52BE" w:rsidRDefault="005516BD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lastRenderedPageBreak/>
        <w:t>Ochrona danych osobowych</w:t>
      </w:r>
    </w:p>
    <w:p w14:paraId="54E63807" w14:textId="34217C5B" w:rsidR="009D490C" w:rsidRPr="008C52BE" w:rsidRDefault="00055EEB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</w:t>
      </w:r>
      <w:r w:rsidR="00FC7540">
        <w:rPr>
          <w:rFonts w:ascii="Aptos" w:hAnsi="Aptos" w:cs="Arial"/>
          <w:sz w:val="22"/>
        </w:rPr>
        <w:t>20</w:t>
      </w:r>
      <w:r w:rsidR="009D490C" w:rsidRPr="008C52BE">
        <w:rPr>
          <w:rFonts w:ascii="Aptos" w:hAnsi="Aptos" w:cs="Arial"/>
          <w:sz w:val="22"/>
        </w:rPr>
        <w:t>.</w:t>
      </w:r>
    </w:p>
    <w:p w14:paraId="1F00462D" w14:textId="77777777" w:rsidR="003F1F6A" w:rsidRPr="008C52BE" w:rsidRDefault="003F1F6A" w:rsidP="00290705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567" w:hanging="284"/>
        <w:jc w:val="left"/>
        <w:rPr>
          <w:rFonts w:ascii="Aptos" w:eastAsia="Times New Roman" w:hAnsi="Aptos" w:cs="Arial"/>
          <w:sz w:val="22"/>
          <w:lang w:eastAsia="pl-PL"/>
        </w:rPr>
      </w:pPr>
      <w:bookmarkStart w:id="17" w:name="_Hlk119425721"/>
      <w:r w:rsidRPr="008C52BE">
        <w:rPr>
          <w:rFonts w:ascii="Aptos" w:eastAsia="Times New Roman" w:hAnsi="Aptos" w:cs="Arial"/>
          <w:sz w:val="22"/>
          <w:lang w:eastAsia="pl-PL"/>
        </w:rPr>
        <w:t>Zakres danych oraz odpowiedzialność Instytucji Zarządzającej, Instytucji Pośredniczącej i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Beneficjenta w związku z udostępnieniem danych osobowych w ramach realizacji Projektu</w:t>
      </w:r>
      <w:r w:rsidR="00D01BCB" w:rsidRPr="008C52BE">
        <w:rPr>
          <w:rFonts w:ascii="Aptos" w:eastAsia="Times New Roman" w:hAnsi="Aptos" w:cs="Arial"/>
          <w:sz w:val="22"/>
          <w:lang w:eastAsia="pl-PL"/>
        </w:rPr>
        <w:t xml:space="preserve"> EFS+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 określa ustawa wdrożeniowa oraz niniejsza Umowa</w:t>
      </w:r>
      <w:bookmarkEnd w:id="17"/>
      <w:r w:rsidRPr="008C52BE">
        <w:rPr>
          <w:rFonts w:ascii="Aptos" w:eastAsia="Times New Roman" w:hAnsi="Aptos" w:cs="Arial"/>
          <w:sz w:val="22"/>
          <w:lang w:eastAsia="pl-PL"/>
        </w:rPr>
        <w:t xml:space="preserve">. </w:t>
      </w:r>
    </w:p>
    <w:p w14:paraId="6890F9D2" w14:textId="77777777" w:rsidR="003F1F6A" w:rsidRPr="008C52BE" w:rsidRDefault="003F1F6A" w:rsidP="00290705">
      <w:pPr>
        <w:numPr>
          <w:ilvl w:val="0"/>
          <w:numId w:val="60"/>
        </w:numPr>
        <w:tabs>
          <w:tab w:val="clear" w:pos="360"/>
          <w:tab w:val="num" w:pos="284"/>
          <w:tab w:val="num" w:pos="709"/>
        </w:tabs>
        <w:spacing w:line="276" w:lineRule="auto"/>
        <w:ind w:left="567" w:hanging="284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Beneficjent jest samodzielnym administratorem</w:t>
      </w:r>
      <w:r w:rsidR="007C2B8D" w:rsidRPr="008C52BE">
        <w:rPr>
          <w:rFonts w:ascii="Aptos" w:eastAsia="Times New Roman" w:hAnsi="Aptos" w:cs="Arial"/>
          <w:sz w:val="22"/>
          <w:lang w:eastAsia="pl-PL"/>
        </w:rPr>
        <w:t xml:space="preserve"> danych osobowych przetwarzanych 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w związku</w:t>
      </w:r>
      <w:r w:rsidR="007C2B8D" w:rsidRPr="008C52BE">
        <w:rPr>
          <w:rFonts w:ascii="Aptos" w:eastAsia="Times New Roman" w:hAnsi="Aptos" w:cs="Arial"/>
          <w:sz w:val="22"/>
          <w:lang w:eastAsia="pl-PL"/>
        </w:rPr>
        <w:t xml:space="preserve"> z</w:t>
      </w:r>
      <w:r w:rsidR="002F7FC3">
        <w:rPr>
          <w:rFonts w:ascii="Aptos" w:eastAsia="Times New Roman" w:hAnsi="Aptos" w:cs="Arial"/>
          <w:sz w:val="22"/>
          <w:lang w:eastAsia="pl-PL"/>
        </w:rPr>
        <w:t> </w:t>
      </w:r>
      <w:r w:rsidR="007C2B8D" w:rsidRPr="008C52BE">
        <w:rPr>
          <w:rFonts w:ascii="Aptos" w:eastAsia="Times New Roman" w:hAnsi="Aptos" w:cs="Arial"/>
          <w:sz w:val="22"/>
          <w:lang w:eastAsia="pl-PL"/>
        </w:rPr>
        <w:t>realizacją Projektu</w:t>
      </w:r>
      <w:r w:rsidR="00D01BCB" w:rsidRPr="008C52BE">
        <w:rPr>
          <w:rFonts w:ascii="Aptos" w:eastAsia="Times New Roman" w:hAnsi="Aptos" w:cs="Arial"/>
          <w:sz w:val="22"/>
          <w:lang w:eastAsia="pl-PL"/>
        </w:rPr>
        <w:t xml:space="preserve"> EFS+</w:t>
      </w:r>
      <w:r w:rsidR="00B97B0B" w:rsidRPr="008C52BE">
        <w:rPr>
          <w:rFonts w:ascii="Aptos" w:eastAsia="Times New Roman" w:hAnsi="Aptos" w:cs="Arial"/>
          <w:sz w:val="22"/>
          <w:lang w:eastAsia="pl-PL"/>
        </w:rPr>
        <w:t xml:space="preserve"> w ramach FEM 2021-2027</w:t>
      </w:r>
      <w:r w:rsidRPr="008C52BE">
        <w:rPr>
          <w:rFonts w:ascii="Aptos" w:eastAsia="Times New Roman" w:hAnsi="Aptos" w:cs="Arial"/>
          <w:sz w:val="22"/>
          <w:lang w:eastAsia="pl-PL"/>
        </w:rPr>
        <w:t>, który udostępnia dane osobowe innym administratorom według właściwości.</w:t>
      </w:r>
    </w:p>
    <w:p w14:paraId="1CCCE673" w14:textId="77777777" w:rsidR="00D72A9F" w:rsidRPr="008C52BE" w:rsidRDefault="00D72A9F" w:rsidP="00290705">
      <w:pPr>
        <w:numPr>
          <w:ilvl w:val="0"/>
          <w:numId w:val="60"/>
        </w:numPr>
        <w:tabs>
          <w:tab w:val="clear" w:pos="360"/>
          <w:tab w:val="num" w:pos="284"/>
          <w:tab w:val="num" w:pos="709"/>
        </w:tabs>
        <w:spacing w:line="276" w:lineRule="auto"/>
        <w:ind w:left="567" w:hanging="284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Każda ze Stron prowadzi rejestr czynności przetwarzania, o którym mowa w art. 30 ust. 1 RODO.</w:t>
      </w:r>
    </w:p>
    <w:p w14:paraId="7BB19899" w14:textId="36695918" w:rsidR="003F1F6A" w:rsidRPr="008C52BE" w:rsidRDefault="003F1F6A" w:rsidP="00290705">
      <w:pPr>
        <w:numPr>
          <w:ilvl w:val="0"/>
          <w:numId w:val="60"/>
        </w:numPr>
        <w:tabs>
          <w:tab w:val="clear" w:pos="360"/>
          <w:tab w:val="num" w:pos="284"/>
          <w:tab w:val="num" w:pos="709"/>
        </w:tabs>
        <w:spacing w:line="276" w:lineRule="auto"/>
        <w:ind w:left="567" w:hanging="284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Beneficjent jest zobowiązany do wykonywania i udokumentowania, również w imieniu Instytucji Pośredniczącej i Instytucji Zarządzającej, obowiązku informacyjnego wobec osób, których dane pozyskuje, mając na uwadze zasadę rozliczalności, o której mowa w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art. 5 ust. 2 RODO. Beneficjent zapewnia, że obowiązek</w:t>
      </w:r>
      <w:r w:rsidR="0090618B" w:rsidRPr="008C52BE">
        <w:rPr>
          <w:rFonts w:ascii="Aptos" w:eastAsia="Times New Roman" w:hAnsi="Aptos" w:cs="Arial"/>
          <w:sz w:val="22"/>
          <w:lang w:eastAsia="pl-PL"/>
        </w:rPr>
        <w:t>,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 o którym mowa w zdaniu pierwszym jest wykonywany również </w:t>
      </w:r>
      <w:r w:rsidR="009237E3">
        <w:rPr>
          <w:rFonts w:ascii="Aptos" w:eastAsia="Times New Roman" w:hAnsi="Aptos" w:cs="Arial"/>
          <w:sz w:val="22"/>
          <w:lang w:eastAsia="pl-PL"/>
        </w:rPr>
        <w:br/>
      </w:r>
      <w:r w:rsidRPr="008C52BE">
        <w:rPr>
          <w:rFonts w:ascii="Aptos" w:eastAsia="Times New Roman" w:hAnsi="Aptos" w:cs="Arial"/>
          <w:sz w:val="22"/>
          <w:lang w:eastAsia="pl-PL"/>
        </w:rPr>
        <w:t>przez podmioty, którym powierza realizację zadań w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ramach Projektu</w:t>
      </w:r>
      <w:r w:rsidR="00D01BCB" w:rsidRPr="008C52BE">
        <w:rPr>
          <w:rFonts w:ascii="Aptos" w:eastAsia="Times New Roman" w:hAnsi="Aptos" w:cs="Arial"/>
          <w:sz w:val="22"/>
          <w:lang w:eastAsia="pl-PL"/>
        </w:rPr>
        <w:t xml:space="preserve"> EFS+</w:t>
      </w:r>
      <w:r w:rsidRPr="008C52BE">
        <w:rPr>
          <w:rFonts w:ascii="Aptos" w:eastAsia="Times New Roman" w:hAnsi="Aptos" w:cs="Arial"/>
          <w:sz w:val="22"/>
          <w:lang w:eastAsia="pl-PL"/>
        </w:rPr>
        <w:t>.</w:t>
      </w:r>
    </w:p>
    <w:p w14:paraId="67382914" w14:textId="77777777" w:rsidR="003F1F6A" w:rsidRPr="008C52BE" w:rsidRDefault="003F1F6A" w:rsidP="00290705">
      <w:pPr>
        <w:numPr>
          <w:ilvl w:val="0"/>
          <w:numId w:val="60"/>
        </w:numPr>
        <w:tabs>
          <w:tab w:val="clear" w:pos="360"/>
          <w:tab w:val="num" w:pos="284"/>
          <w:tab w:val="num" w:pos="709"/>
        </w:tabs>
        <w:spacing w:line="276" w:lineRule="auto"/>
        <w:ind w:left="567" w:hanging="284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Obowiązek, o którym mowa w ust. </w:t>
      </w:r>
      <w:r w:rsidR="004E6588" w:rsidRPr="008C52BE">
        <w:rPr>
          <w:rFonts w:ascii="Aptos" w:eastAsia="Times New Roman" w:hAnsi="Aptos" w:cs="Arial"/>
          <w:sz w:val="22"/>
          <w:lang w:eastAsia="pl-PL"/>
        </w:rPr>
        <w:t>4</w:t>
      </w:r>
      <w:r w:rsidRPr="008C52BE">
        <w:rPr>
          <w:rFonts w:ascii="Aptos" w:eastAsia="Times New Roman" w:hAnsi="Aptos" w:cs="Arial"/>
          <w:sz w:val="22"/>
          <w:lang w:eastAsia="pl-PL"/>
        </w:rPr>
        <w:t>:</w:t>
      </w:r>
    </w:p>
    <w:p w14:paraId="708CDC13" w14:textId="77777777" w:rsidR="003F1F6A" w:rsidRPr="008C52BE" w:rsidRDefault="003F1F6A" w:rsidP="00290705">
      <w:pPr>
        <w:tabs>
          <w:tab w:val="num" w:pos="709"/>
        </w:tabs>
        <w:spacing w:line="276" w:lineRule="auto"/>
        <w:ind w:left="567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- względem Instytucji Zarządzającej może zostać wykonany w oparciu o formularz klauzuli informacyjnej stanowiący </w:t>
      </w:r>
      <w:r w:rsidRPr="008C52BE">
        <w:rPr>
          <w:rFonts w:ascii="Aptos" w:eastAsia="Times New Roman" w:hAnsi="Aptos" w:cs="Arial"/>
          <w:bCs/>
          <w:sz w:val="22"/>
          <w:lang w:eastAsia="pl-PL"/>
        </w:rPr>
        <w:t xml:space="preserve">załącznik nr </w:t>
      </w:r>
      <w:r w:rsidR="00341F3F" w:rsidRPr="008C52BE">
        <w:rPr>
          <w:rFonts w:ascii="Aptos" w:eastAsia="Times New Roman" w:hAnsi="Aptos" w:cs="Arial"/>
          <w:bCs/>
          <w:sz w:val="22"/>
          <w:lang w:eastAsia="pl-PL"/>
        </w:rPr>
        <w:t>7</w:t>
      </w:r>
      <w:r w:rsidR="00341F3F" w:rsidRPr="008C52BE">
        <w:rPr>
          <w:rFonts w:ascii="Aptos" w:eastAsia="Times New Roman" w:hAnsi="Aptos" w:cs="Arial"/>
          <w:sz w:val="22"/>
          <w:lang w:eastAsia="pl-PL"/>
        </w:rPr>
        <w:t xml:space="preserve"> </w:t>
      </w:r>
      <w:r w:rsidRPr="008C52BE">
        <w:rPr>
          <w:rFonts w:ascii="Aptos" w:eastAsia="Times New Roman" w:hAnsi="Aptos" w:cs="Arial"/>
          <w:sz w:val="22"/>
          <w:lang w:eastAsia="pl-PL"/>
        </w:rPr>
        <w:t>do umowy;</w:t>
      </w:r>
    </w:p>
    <w:p w14:paraId="66E3AFC0" w14:textId="77777777" w:rsidR="003F1F6A" w:rsidRPr="008C52BE" w:rsidRDefault="003F1F6A" w:rsidP="00290705">
      <w:pPr>
        <w:tabs>
          <w:tab w:val="num" w:pos="709"/>
        </w:tabs>
        <w:spacing w:line="276" w:lineRule="auto"/>
        <w:ind w:left="567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- względem Instytucji Pośredniczącej może zostać wykonany w oparciu o formularz klauzuli informacyjnej stanowiący </w:t>
      </w:r>
      <w:r w:rsidRPr="008C52BE">
        <w:rPr>
          <w:rFonts w:ascii="Aptos" w:eastAsia="Times New Roman" w:hAnsi="Aptos" w:cs="Arial"/>
          <w:bCs/>
          <w:sz w:val="22"/>
          <w:lang w:eastAsia="pl-PL"/>
        </w:rPr>
        <w:t xml:space="preserve">załącznik nr </w:t>
      </w:r>
      <w:r w:rsidR="00341F3F" w:rsidRPr="008C52BE">
        <w:rPr>
          <w:rFonts w:ascii="Aptos" w:eastAsia="Times New Roman" w:hAnsi="Aptos" w:cs="Arial"/>
          <w:bCs/>
          <w:sz w:val="22"/>
          <w:lang w:eastAsia="pl-PL"/>
        </w:rPr>
        <w:t>8</w:t>
      </w:r>
      <w:r w:rsidR="00341F3F" w:rsidRPr="008C52BE">
        <w:rPr>
          <w:rFonts w:ascii="Aptos" w:eastAsia="Times New Roman" w:hAnsi="Aptos" w:cs="Arial"/>
          <w:sz w:val="22"/>
          <w:lang w:eastAsia="pl-PL"/>
        </w:rPr>
        <w:t xml:space="preserve"> </w:t>
      </w:r>
      <w:r w:rsidRPr="008C52BE">
        <w:rPr>
          <w:rFonts w:ascii="Aptos" w:eastAsia="Times New Roman" w:hAnsi="Aptos" w:cs="Arial"/>
          <w:sz w:val="22"/>
          <w:lang w:eastAsia="pl-PL"/>
        </w:rPr>
        <w:t>do umowy.</w:t>
      </w:r>
    </w:p>
    <w:p w14:paraId="47DA337D" w14:textId="77777777" w:rsidR="003F1F6A" w:rsidRPr="008C52BE" w:rsidRDefault="003F1F6A" w:rsidP="00290705">
      <w:pPr>
        <w:tabs>
          <w:tab w:val="num" w:pos="709"/>
        </w:tabs>
        <w:spacing w:line="276" w:lineRule="auto"/>
        <w:ind w:left="567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Beneficjent może stosować inne niż powyższe wzory klauzuli informacyjnej, o ile będą one zawierać wszystkie elementy i informacje ujęte odpowiednio w załączniku nr </w:t>
      </w:r>
      <w:r w:rsidR="002258B3" w:rsidRPr="008C52BE">
        <w:rPr>
          <w:rFonts w:ascii="Aptos" w:eastAsia="Times New Roman" w:hAnsi="Aptos" w:cs="Arial"/>
          <w:sz w:val="22"/>
          <w:lang w:eastAsia="pl-PL"/>
        </w:rPr>
        <w:t xml:space="preserve">7 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i </w:t>
      </w:r>
      <w:r w:rsidR="002258B3" w:rsidRPr="008C52BE">
        <w:rPr>
          <w:rFonts w:ascii="Aptos" w:eastAsia="Times New Roman" w:hAnsi="Aptos" w:cs="Arial"/>
          <w:sz w:val="22"/>
          <w:lang w:eastAsia="pl-PL"/>
        </w:rPr>
        <w:t xml:space="preserve">8 </w:t>
      </w:r>
      <w:r w:rsidRPr="008C52BE">
        <w:rPr>
          <w:rFonts w:ascii="Aptos" w:eastAsia="Times New Roman" w:hAnsi="Aptos" w:cs="Arial"/>
          <w:sz w:val="22"/>
          <w:lang w:eastAsia="pl-PL"/>
        </w:rPr>
        <w:t>do umowy. Zmiany w</w:t>
      </w:r>
      <w:r w:rsidR="003B6B4D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załączniku nr </w:t>
      </w:r>
      <w:r w:rsidR="002258B3" w:rsidRPr="008C52BE">
        <w:rPr>
          <w:rFonts w:ascii="Aptos" w:eastAsia="Times New Roman" w:hAnsi="Aptos" w:cs="Arial"/>
          <w:sz w:val="22"/>
          <w:lang w:eastAsia="pl-PL"/>
        </w:rPr>
        <w:t xml:space="preserve">7 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i </w:t>
      </w:r>
      <w:r w:rsidR="002258B3" w:rsidRPr="008C52BE">
        <w:rPr>
          <w:rFonts w:ascii="Aptos" w:eastAsia="Times New Roman" w:hAnsi="Aptos" w:cs="Arial"/>
          <w:sz w:val="22"/>
          <w:lang w:eastAsia="pl-PL"/>
        </w:rPr>
        <w:t xml:space="preserve">8 </w:t>
      </w:r>
      <w:r w:rsidRPr="008C52BE">
        <w:rPr>
          <w:rFonts w:ascii="Aptos" w:eastAsia="Times New Roman" w:hAnsi="Aptos" w:cs="Arial"/>
          <w:sz w:val="22"/>
          <w:lang w:eastAsia="pl-PL"/>
        </w:rPr>
        <w:t>wprowadzane przez Instytucję Pośredniczącą nie wymagają aneksowania umowy, a</w:t>
      </w:r>
      <w:r w:rsidR="002F7FC3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jedynie poinformowania Beneficjenta.</w:t>
      </w:r>
    </w:p>
    <w:p w14:paraId="18F61AFA" w14:textId="77777777" w:rsidR="003F1F6A" w:rsidRPr="008C52BE" w:rsidRDefault="003F1F6A" w:rsidP="00290705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567" w:hanging="284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W przypadku stwierdzenia naruszenia ochrony danych osobowych, o którym mowa w art. 33 RODO, w</w:t>
      </w:r>
      <w:r w:rsidR="002F7FC3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odniesieniu do danych osobowych udostępnianych w związku z realizacją Projektu</w:t>
      </w:r>
      <w:r w:rsidR="00D01BCB" w:rsidRPr="008C52BE">
        <w:rPr>
          <w:rFonts w:ascii="Aptos" w:eastAsia="Times New Roman" w:hAnsi="Aptos" w:cs="Arial"/>
          <w:sz w:val="22"/>
          <w:lang w:eastAsia="pl-PL"/>
        </w:rPr>
        <w:t xml:space="preserve"> EFS+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 Strony zobowiązują się do wzajemnego informowania o naruszeniu, a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w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razie potrzeby deklarują współpracę.</w:t>
      </w:r>
    </w:p>
    <w:p w14:paraId="3475B71F" w14:textId="77777777" w:rsidR="003F1F6A" w:rsidRPr="008C52BE" w:rsidRDefault="003F1F6A" w:rsidP="00290705">
      <w:pPr>
        <w:numPr>
          <w:ilvl w:val="0"/>
          <w:numId w:val="60"/>
        </w:numPr>
        <w:tabs>
          <w:tab w:val="clear" w:pos="360"/>
          <w:tab w:val="num" w:pos="284"/>
          <w:tab w:val="num" w:pos="709"/>
        </w:tabs>
        <w:spacing w:line="276" w:lineRule="auto"/>
        <w:ind w:left="567" w:hanging="284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W celu sprawnego przekazywania informacji związanych z naruszeniami z zakresu ochrony danych osobowych, Strony ustanawiają następujące punkty kontaktowe na adresy poczty elektronicznej:</w:t>
      </w:r>
    </w:p>
    <w:p w14:paraId="22FEF2FC" w14:textId="77777777" w:rsidR="009006D0" w:rsidRPr="008C52BE" w:rsidRDefault="009006D0" w:rsidP="00290705">
      <w:pPr>
        <w:numPr>
          <w:ilvl w:val="0"/>
          <w:numId w:val="61"/>
        </w:numPr>
        <w:tabs>
          <w:tab w:val="clear" w:pos="360"/>
          <w:tab w:val="num" w:pos="709"/>
        </w:tabs>
        <w:spacing w:line="276" w:lineRule="auto"/>
        <w:ind w:left="1134" w:hanging="283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Instytucja Zarządzająca: iod@mazovia.pl;</w:t>
      </w:r>
    </w:p>
    <w:p w14:paraId="29BC7568" w14:textId="77777777" w:rsidR="003F1F6A" w:rsidRPr="008C52BE" w:rsidRDefault="003F1F6A" w:rsidP="00290705">
      <w:pPr>
        <w:numPr>
          <w:ilvl w:val="0"/>
          <w:numId w:val="61"/>
        </w:numPr>
        <w:tabs>
          <w:tab w:val="clear" w:pos="360"/>
          <w:tab w:val="num" w:pos="709"/>
        </w:tabs>
        <w:spacing w:line="276" w:lineRule="auto"/>
        <w:ind w:left="1134" w:hanging="283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Instytucj</w:t>
      </w:r>
      <w:r w:rsidR="009006D0" w:rsidRPr="008C52BE">
        <w:rPr>
          <w:rFonts w:ascii="Aptos" w:eastAsia="Times New Roman" w:hAnsi="Aptos" w:cs="Arial"/>
          <w:sz w:val="22"/>
          <w:lang w:eastAsia="pl-PL"/>
        </w:rPr>
        <w:t>a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 Pośrednicząc</w:t>
      </w:r>
      <w:r w:rsidR="009006D0" w:rsidRPr="008C52BE">
        <w:rPr>
          <w:rFonts w:ascii="Aptos" w:eastAsia="Times New Roman" w:hAnsi="Aptos" w:cs="Arial"/>
          <w:sz w:val="22"/>
          <w:lang w:eastAsia="pl-PL"/>
        </w:rPr>
        <w:t>a</w:t>
      </w:r>
      <w:r w:rsidRPr="008C52BE">
        <w:rPr>
          <w:rFonts w:ascii="Aptos" w:eastAsia="Times New Roman" w:hAnsi="Aptos" w:cs="Arial"/>
          <w:sz w:val="22"/>
          <w:lang w:eastAsia="pl-PL"/>
        </w:rPr>
        <w:t>:</w:t>
      </w:r>
      <w:r w:rsidR="00867C1D" w:rsidRPr="008C52BE">
        <w:rPr>
          <w:rFonts w:ascii="Aptos" w:eastAsia="Times New Roman" w:hAnsi="Aptos" w:cs="Arial"/>
          <w:sz w:val="22"/>
          <w:lang w:eastAsia="pl-PL"/>
        </w:rPr>
        <w:t xml:space="preserve"> </w:t>
      </w:r>
      <w:r w:rsidR="00C74651" w:rsidRPr="008C52BE">
        <w:rPr>
          <w:rFonts w:ascii="Aptos" w:eastAsia="Times New Roman" w:hAnsi="Aptos" w:cs="Arial"/>
          <w:sz w:val="22"/>
          <w:lang w:eastAsia="pl-PL"/>
        </w:rPr>
        <w:t>iod</w:t>
      </w:r>
      <w:r w:rsidR="00867C1D" w:rsidRPr="008C52BE">
        <w:rPr>
          <w:rFonts w:ascii="Aptos" w:eastAsia="Times New Roman" w:hAnsi="Aptos" w:cs="Arial"/>
          <w:sz w:val="22"/>
          <w:lang w:eastAsia="pl-PL"/>
        </w:rPr>
        <w:t>@wup.mazowsz</w:t>
      </w:r>
      <w:r w:rsidR="007963C9" w:rsidRPr="008C52BE">
        <w:rPr>
          <w:rFonts w:ascii="Aptos" w:eastAsia="Times New Roman" w:hAnsi="Aptos" w:cs="Arial"/>
          <w:sz w:val="22"/>
          <w:lang w:eastAsia="pl-PL"/>
        </w:rPr>
        <w:t>e</w:t>
      </w:r>
      <w:r w:rsidR="00867C1D" w:rsidRPr="008C52BE">
        <w:rPr>
          <w:rFonts w:ascii="Aptos" w:eastAsia="Times New Roman" w:hAnsi="Aptos" w:cs="Arial"/>
          <w:sz w:val="22"/>
          <w:lang w:eastAsia="pl-PL"/>
        </w:rPr>
        <w:t>.pl</w:t>
      </w:r>
      <w:r w:rsidR="009006D0" w:rsidRPr="008C52BE">
        <w:rPr>
          <w:rFonts w:ascii="Aptos" w:eastAsia="Times New Roman" w:hAnsi="Aptos" w:cs="Arial"/>
          <w:sz w:val="22"/>
          <w:lang w:eastAsia="pl-PL"/>
        </w:rPr>
        <w:t>;</w:t>
      </w:r>
    </w:p>
    <w:p w14:paraId="3DF0D1AD" w14:textId="77777777" w:rsidR="003F1F6A" w:rsidRPr="008C52BE" w:rsidRDefault="003F1F6A" w:rsidP="00290705">
      <w:pPr>
        <w:numPr>
          <w:ilvl w:val="0"/>
          <w:numId w:val="61"/>
        </w:numPr>
        <w:tabs>
          <w:tab w:val="clear" w:pos="360"/>
          <w:tab w:val="num" w:pos="709"/>
        </w:tabs>
        <w:spacing w:line="276" w:lineRule="auto"/>
        <w:ind w:left="1134" w:hanging="283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Beneficjent: </w:t>
      </w:r>
      <w:hyperlink r:id="rId17" w:history="1">
        <w:r w:rsidRPr="008C52BE">
          <w:rPr>
            <w:rFonts w:ascii="Aptos" w:eastAsia="Times New Roman" w:hAnsi="Aptos" w:cs="Arial"/>
            <w:sz w:val="22"/>
            <w:lang w:eastAsia="pl-PL"/>
          </w:rPr>
          <w:t>…</w:t>
        </w:r>
      </w:hyperlink>
      <w:r w:rsidRPr="008C52BE">
        <w:rPr>
          <w:rFonts w:ascii="Aptos" w:eastAsia="Times New Roman" w:hAnsi="Aptos" w:cs="Arial"/>
          <w:sz w:val="22"/>
          <w:lang w:eastAsia="pl-PL"/>
        </w:rPr>
        <w:t>........</w:t>
      </w:r>
      <w:r w:rsidR="00CF78D6" w:rsidRPr="008C52BE">
        <w:rPr>
          <w:rFonts w:ascii="Aptos" w:eastAsia="Times New Roman" w:hAnsi="Aptos" w:cs="Arial"/>
          <w:sz w:val="22"/>
          <w:lang w:eastAsia="pl-PL"/>
        </w:rPr>
        <w:t>.........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............  </w:t>
      </w:r>
    </w:p>
    <w:p w14:paraId="5AA8AAD8" w14:textId="458B7ABF" w:rsidR="003F1F6A" w:rsidRPr="008C52BE" w:rsidRDefault="003F1F6A" w:rsidP="00290705">
      <w:pPr>
        <w:tabs>
          <w:tab w:val="num" w:pos="709"/>
        </w:tabs>
        <w:spacing w:line="276" w:lineRule="auto"/>
        <w:ind w:left="567" w:firstLine="0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Zmiany adresów poczty elektronicznej punktów kontaktowych nie wymagają aneksowania </w:t>
      </w:r>
      <w:r w:rsidR="00F86D32">
        <w:rPr>
          <w:rFonts w:ascii="Aptos" w:eastAsia="Times New Roman" w:hAnsi="Aptos" w:cs="Arial"/>
          <w:sz w:val="22"/>
          <w:lang w:eastAsia="pl-PL"/>
        </w:rPr>
        <w:t>U</w:t>
      </w:r>
      <w:r w:rsidR="00F86D32" w:rsidRPr="008C52BE">
        <w:rPr>
          <w:rFonts w:ascii="Aptos" w:eastAsia="Times New Roman" w:hAnsi="Aptos" w:cs="Arial"/>
          <w:sz w:val="22"/>
          <w:lang w:eastAsia="pl-PL"/>
        </w:rPr>
        <w:t>mowy</w:t>
      </w:r>
      <w:r w:rsidRPr="008C52BE">
        <w:rPr>
          <w:rFonts w:ascii="Aptos" w:eastAsia="Times New Roman" w:hAnsi="Aptos" w:cs="Arial"/>
          <w:sz w:val="22"/>
          <w:lang w:eastAsia="pl-PL"/>
        </w:rPr>
        <w:t>, a</w:t>
      </w:r>
      <w:r w:rsidR="002F7FC3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jedynie poinformowania drugiej Strony o ich wprowadzeniu.</w:t>
      </w:r>
    </w:p>
    <w:p w14:paraId="13AF07DF" w14:textId="77777777" w:rsidR="003F1F6A" w:rsidRPr="008C52BE" w:rsidRDefault="003F1F6A" w:rsidP="00290705">
      <w:pPr>
        <w:numPr>
          <w:ilvl w:val="0"/>
          <w:numId w:val="60"/>
        </w:numPr>
        <w:tabs>
          <w:tab w:val="clear" w:pos="360"/>
          <w:tab w:val="num" w:pos="284"/>
          <w:tab w:val="num" w:pos="709"/>
        </w:tabs>
        <w:spacing w:line="276" w:lineRule="auto"/>
        <w:ind w:left="567" w:hanging="142"/>
        <w:jc w:val="left"/>
        <w:rPr>
          <w:rFonts w:ascii="Aptos" w:eastAsia="Times New Roman" w:hAnsi="Aptos" w:cs="Arial"/>
          <w:sz w:val="22"/>
          <w:lang w:eastAsia="pl-PL"/>
        </w:rPr>
      </w:pPr>
      <w:bookmarkStart w:id="18" w:name="_Hlk119426394"/>
      <w:r w:rsidRPr="008C52BE">
        <w:rPr>
          <w:rFonts w:ascii="Aptos" w:eastAsia="Times New Roman" w:hAnsi="Aptos" w:cs="Arial"/>
          <w:sz w:val="22"/>
          <w:lang w:eastAsia="pl-PL"/>
        </w:rPr>
        <w:t xml:space="preserve">W CST2021, o ile do naruszenia doszło w ramach tego systemu, zdarzenia zgłaszane są na service </w:t>
      </w:r>
      <w:proofErr w:type="spellStart"/>
      <w:r w:rsidRPr="008C52BE">
        <w:rPr>
          <w:rFonts w:ascii="Aptos" w:eastAsia="Times New Roman" w:hAnsi="Aptos" w:cs="Arial"/>
          <w:sz w:val="22"/>
          <w:lang w:eastAsia="pl-PL"/>
        </w:rPr>
        <w:t>desk</w:t>
      </w:r>
      <w:proofErr w:type="spellEnd"/>
      <w:r w:rsidRPr="008C52BE">
        <w:rPr>
          <w:rFonts w:ascii="Aptos" w:eastAsia="Times New Roman" w:hAnsi="Aptos" w:cs="Arial"/>
          <w:sz w:val="22"/>
          <w:lang w:eastAsia="pl-PL"/>
        </w:rPr>
        <w:t xml:space="preserve"> tego systemu, powiadamiając jednocześnie Inspektora ochrony danych Instytucji</w:t>
      </w:r>
      <w:r w:rsidR="000A3D98">
        <w:rPr>
          <w:rFonts w:ascii="Aptos" w:eastAsia="Times New Roman" w:hAnsi="Aptos" w:cs="Arial"/>
          <w:sz w:val="22"/>
          <w:lang w:eastAsia="pl-PL"/>
        </w:rPr>
        <w:t xml:space="preserve"> </w:t>
      </w:r>
      <w:r w:rsidRPr="008C52BE">
        <w:rPr>
          <w:rFonts w:ascii="Aptos" w:eastAsia="Times New Roman" w:hAnsi="Aptos" w:cs="Arial"/>
          <w:sz w:val="22"/>
          <w:lang w:eastAsia="pl-PL"/>
        </w:rPr>
        <w:t>Pośredniczącej</w:t>
      </w:r>
      <w:r w:rsidR="009006D0" w:rsidRPr="008C52BE">
        <w:rPr>
          <w:rFonts w:ascii="Aptos" w:eastAsia="Times New Roman" w:hAnsi="Aptos" w:cs="Arial"/>
          <w:sz w:val="22"/>
          <w:lang w:eastAsia="pl-PL"/>
        </w:rPr>
        <w:t xml:space="preserve"> i Instytucji Zarządzającej</w:t>
      </w:r>
      <w:r w:rsidRPr="008C52BE">
        <w:rPr>
          <w:rFonts w:ascii="Aptos" w:eastAsia="Times New Roman" w:hAnsi="Aptos" w:cs="Arial"/>
          <w:sz w:val="22"/>
          <w:lang w:eastAsia="pl-PL"/>
        </w:rPr>
        <w:t>.</w:t>
      </w:r>
      <w:bookmarkEnd w:id="18"/>
    </w:p>
    <w:p w14:paraId="3CCDC2F7" w14:textId="77777777" w:rsidR="003F1F6A" w:rsidRPr="008C52BE" w:rsidRDefault="003F1F6A" w:rsidP="00290705">
      <w:pPr>
        <w:numPr>
          <w:ilvl w:val="0"/>
          <w:numId w:val="60"/>
        </w:numPr>
        <w:tabs>
          <w:tab w:val="clear" w:pos="360"/>
          <w:tab w:val="num" w:pos="284"/>
          <w:tab w:val="num" w:pos="709"/>
        </w:tabs>
        <w:spacing w:line="276" w:lineRule="auto"/>
        <w:ind w:left="567" w:hanging="142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Strony informują się niezwłocznie, na adresy poczty elektronicznej wskazane w ust. </w:t>
      </w:r>
      <w:r w:rsidR="00B403E4" w:rsidRPr="008C52BE">
        <w:rPr>
          <w:rFonts w:ascii="Aptos" w:eastAsia="Times New Roman" w:hAnsi="Aptos" w:cs="Arial"/>
          <w:sz w:val="22"/>
          <w:lang w:eastAsia="pl-PL"/>
        </w:rPr>
        <w:t>7</w:t>
      </w:r>
      <w:r w:rsidRPr="008C52BE">
        <w:rPr>
          <w:rFonts w:ascii="Aptos" w:eastAsia="Times New Roman" w:hAnsi="Aptos" w:cs="Arial"/>
          <w:sz w:val="22"/>
          <w:lang w:eastAsia="pl-PL"/>
        </w:rPr>
        <w:t>, o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wszelkich czynnościach lub postępowaniach prowadzonych w szczególności przez Prezesa Urzędu Ochrony Danych Osobowych, urzędy państwowe, policję lub sąd w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odniesieniu do danych osobowych, udostępnianych w związku z realizacją Projektu</w:t>
      </w:r>
      <w:r w:rsidR="00D01BCB" w:rsidRPr="008C52BE">
        <w:rPr>
          <w:rFonts w:ascii="Aptos" w:eastAsia="Times New Roman" w:hAnsi="Aptos" w:cs="Arial"/>
          <w:sz w:val="22"/>
          <w:lang w:eastAsia="pl-PL"/>
        </w:rPr>
        <w:t xml:space="preserve"> EFS+</w:t>
      </w:r>
      <w:r w:rsidRPr="008C52BE">
        <w:rPr>
          <w:rFonts w:ascii="Aptos" w:eastAsia="Times New Roman" w:hAnsi="Aptos" w:cs="Arial"/>
          <w:sz w:val="22"/>
          <w:lang w:eastAsia="pl-PL"/>
        </w:rPr>
        <w:t>.</w:t>
      </w:r>
    </w:p>
    <w:p w14:paraId="3CBD461D" w14:textId="77777777" w:rsidR="00D72A9F" w:rsidRPr="008C52BE" w:rsidRDefault="00D72A9F" w:rsidP="00290705">
      <w:pPr>
        <w:numPr>
          <w:ilvl w:val="0"/>
          <w:numId w:val="60"/>
        </w:numPr>
        <w:tabs>
          <w:tab w:val="clear" w:pos="360"/>
          <w:tab w:val="num" w:pos="284"/>
          <w:tab w:val="num" w:pos="709"/>
        </w:tabs>
        <w:spacing w:line="276" w:lineRule="auto"/>
        <w:ind w:left="567" w:hanging="425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Strony oświadczają, że do przetwarzania danych osobowych zostaną dopuszczone jedynie osoby, którym wydano imienne upoważnienia do przetwarzania danych osobowych, przy czym wydanie upoważnień nastąpi po zapoznaniu tych osób z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przepisami w zakresie ochrony danych osobowych. </w:t>
      </w:r>
    </w:p>
    <w:p w14:paraId="44378BD8" w14:textId="77777777" w:rsidR="00D72A9F" w:rsidRPr="008C52BE" w:rsidRDefault="00D72A9F" w:rsidP="00290705">
      <w:pPr>
        <w:numPr>
          <w:ilvl w:val="0"/>
          <w:numId w:val="60"/>
        </w:numPr>
        <w:tabs>
          <w:tab w:val="clear" w:pos="360"/>
          <w:tab w:val="num" w:pos="284"/>
          <w:tab w:val="num" w:pos="709"/>
        </w:tabs>
        <w:spacing w:line="276" w:lineRule="auto"/>
        <w:ind w:left="567" w:hanging="425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Strony zobowiązują do zachowania w tajemnicy danych osobowych oraz informacji o</w:t>
      </w:r>
      <w:r w:rsidR="00B70ACA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 xml:space="preserve">stosowanych sposobach ich zabezpieczania, także po ustaniu stosunku prawnego łączącego każdą osobę, którą upoważniają do przetwarzania danych osobowych.   </w:t>
      </w:r>
    </w:p>
    <w:p w14:paraId="21FCB7FC" w14:textId="77777777" w:rsidR="003F1F6A" w:rsidRPr="008C52BE" w:rsidRDefault="003F1F6A" w:rsidP="00290705">
      <w:pPr>
        <w:numPr>
          <w:ilvl w:val="0"/>
          <w:numId w:val="60"/>
        </w:numPr>
        <w:tabs>
          <w:tab w:val="clear" w:pos="360"/>
          <w:tab w:val="num" w:pos="284"/>
          <w:tab w:val="num" w:pos="709"/>
        </w:tabs>
        <w:spacing w:line="276" w:lineRule="auto"/>
        <w:ind w:left="567" w:hanging="425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lastRenderedPageBreak/>
        <w:t>O ile to konieczne, Strony współpracują ze sobą w zakresie obsługi wniosków z art. 15-22 RODO o</w:t>
      </w:r>
      <w:r w:rsidR="002F7FC3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realizację praw osób, których dane dotyczą, w szczególności w odniesieniu do danych osobowych umieszczonych w CST2021.</w:t>
      </w:r>
    </w:p>
    <w:p w14:paraId="772B0234" w14:textId="77777777" w:rsidR="003F1F6A" w:rsidRPr="008C52BE" w:rsidRDefault="003F1F6A" w:rsidP="00290705">
      <w:pPr>
        <w:numPr>
          <w:ilvl w:val="0"/>
          <w:numId w:val="60"/>
        </w:numPr>
        <w:tabs>
          <w:tab w:val="clear" w:pos="360"/>
          <w:tab w:val="num" w:pos="284"/>
          <w:tab w:val="num" w:pos="709"/>
        </w:tabs>
        <w:spacing w:line="276" w:lineRule="auto"/>
        <w:ind w:left="567" w:hanging="425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>Strony oświadczają, że wdrożyły odpowiednie środki techniczne i organizacyjne, zapewniające adekwatny stopień bezpieczeństwa, odpowiadający ryzyku związanemu z</w:t>
      </w:r>
      <w:r w:rsidR="00005954" w:rsidRPr="008C52BE">
        <w:rPr>
          <w:rFonts w:ascii="Aptos" w:eastAsia="Times New Roman" w:hAnsi="Aptos" w:cs="Arial"/>
          <w:sz w:val="22"/>
          <w:lang w:eastAsia="pl-PL"/>
        </w:rPr>
        <w:t> </w:t>
      </w:r>
      <w:r w:rsidRPr="008C52BE">
        <w:rPr>
          <w:rFonts w:ascii="Aptos" w:eastAsia="Times New Roman" w:hAnsi="Aptos" w:cs="Arial"/>
          <w:sz w:val="22"/>
          <w:lang w:eastAsia="pl-PL"/>
        </w:rPr>
        <w:t>przetwarzaniem danych osobowych, o których mowa w art. 32 RODO.</w:t>
      </w:r>
    </w:p>
    <w:p w14:paraId="480085EB" w14:textId="77777777" w:rsidR="00D72A9F" w:rsidRPr="008C52BE" w:rsidRDefault="00D72A9F" w:rsidP="00290705">
      <w:pPr>
        <w:numPr>
          <w:ilvl w:val="0"/>
          <w:numId w:val="60"/>
        </w:numPr>
        <w:tabs>
          <w:tab w:val="clear" w:pos="360"/>
          <w:tab w:val="num" w:pos="284"/>
          <w:tab w:val="num" w:pos="709"/>
        </w:tabs>
        <w:spacing w:line="276" w:lineRule="auto"/>
        <w:ind w:left="567" w:hanging="425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Strony solidarnie wyrażają ogólną zgodę na korzystanie przez nie z usług podmiotów przetwarzających w związku z realizacją Projektu EFS+ w ramach FEM 2021-2027. </w:t>
      </w:r>
    </w:p>
    <w:p w14:paraId="571E5A1E" w14:textId="3CD5A3B1" w:rsidR="00D72A9F" w:rsidRPr="008C52BE" w:rsidRDefault="00D72A9F" w:rsidP="00290705">
      <w:pPr>
        <w:numPr>
          <w:ilvl w:val="0"/>
          <w:numId w:val="60"/>
        </w:numPr>
        <w:tabs>
          <w:tab w:val="clear" w:pos="360"/>
          <w:tab w:val="num" w:pos="284"/>
          <w:tab w:val="num" w:pos="709"/>
        </w:tabs>
        <w:spacing w:line="276" w:lineRule="auto"/>
        <w:ind w:left="567" w:hanging="425"/>
        <w:jc w:val="left"/>
        <w:rPr>
          <w:rFonts w:ascii="Aptos" w:eastAsia="Times New Roman" w:hAnsi="Aptos" w:cs="Arial"/>
          <w:sz w:val="22"/>
          <w:lang w:eastAsia="pl-PL"/>
        </w:rPr>
      </w:pPr>
      <w:r w:rsidRPr="008C52BE">
        <w:rPr>
          <w:rFonts w:ascii="Aptos" w:eastAsia="Times New Roman" w:hAnsi="Aptos" w:cs="Arial"/>
          <w:sz w:val="22"/>
          <w:lang w:eastAsia="pl-PL"/>
        </w:rPr>
        <w:t xml:space="preserve">Strony oświadczają, że na każdy podmiot przetwarzający, z którego usług będą korzystali nałożone zostaną – na mocy umowy </w:t>
      </w:r>
      <w:r w:rsidRPr="008C52BE">
        <w:rPr>
          <w:rFonts w:ascii="Aptos" w:hAnsi="Aptos" w:cstheme="minorHAnsi"/>
          <w:sz w:val="22"/>
        </w:rPr>
        <w:t xml:space="preserve">lub innego aktu prawnego, które podlegają prawu Unii Europejskiej </w:t>
      </w:r>
      <w:r w:rsidR="00C703FC">
        <w:rPr>
          <w:rFonts w:ascii="Aptos" w:hAnsi="Aptos" w:cstheme="minorHAnsi"/>
          <w:sz w:val="22"/>
        </w:rPr>
        <w:br/>
      </w:r>
      <w:r w:rsidRPr="008C52BE">
        <w:rPr>
          <w:rFonts w:ascii="Aptos" w:hAnsi="Aptos" w:cstheme="minorHAnsi"/>
          <w:sz w:val="22"/>
        </w:rPr>
        <w:t>lub prawu krajowemu – obowiązki ochrony danych osobowych określone w art. 28 RODO, w</w:t>
      </w:r>
      <w:r w:rsidR="002F7FC3">
        <w:rPr>
          <w:rFonts w:ascii="Aptos" w:hAnsi="Aptos" w:cstheme="minorHAnsi"/>
          <w:sz w:val="22"/>
        </w:rPr>
        <w:t> </w:t>
      </w:r>
      <w:r w:rsidRPr="008C52BE">
        <w:rPr>
          <w:rFonts w:ascii="Aptos" w:hAnsi="Aptos" w:cstheme="minorHAnsi"/>
          <w:sz w:val="22"/>
        </w:rPr>
        <w:t>szczególności obowiązek zapewnienia wystarczających gwarancji wdrożenia odpowiednich środków technicznych i organizacyjnych, by przetwarzanie odpowiadało wymogom RODO.</w:t>
      </w:r>
    </w:p>
    <w:p w14:paraId="42741142" w14:textId="77777777" w:rsidR="009C2ABF" w:rsidRPr="008C52BE" w:rsidRDefault="009C2ABF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bookmarkStart w:id="19" w:name="_Hlk221796784"/>
      <w:r w:rsidRPr="008C52BE">
        <w:rPr>
          <w:rFonts w:ascii="Aptos" w:hAnsi="Aptos" w:cs="Arial"/>
          <w:b/>
          <w:sz w:val="22"/>
        </w:rPr>
        <w:t>Komunikacja i widoczność</w:t>
      </w:r>
    </w:p>
    <w:p w14:paraId="79C6DB14" w14:textId="77777777" w:rsidR="009C2ABF" w:rsidRPr="008C52BE" w:rsidRDefault="009C2ABF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>(Obowiązki informacyjne i promocyjne dot</w:t>
      </w:r>
      <w:r w:rsidR="008C4A1E" w:rsidRPr="008C52BE">
        <w:rPr>
          <w:rFonts w:ascii="Aptos" w:hAnsi="Aptos" w:cs="Arial"/>
          <w:b/>
          <w:sz w:val="22"/>
        </w:rPr>
        <w:t>yczące</w:t>
      </w:r>
      <w:r w:rsidRPr="008C52BE">
        <w:rPr>
          <w:rFonts w:ascii="Aptos" w:hAnsi="Aptos" w:cs="Arial"/>
          <w:b/>
          <w:sz w:val="22"/>
        </w:rPr>
        <w:t xml:space="preserve"> wsparcia z UE</w:t>
      </w:r>
      <w:r w:rsidR="008509B3">
        <w:rPr>
          <w:rStyle w:val="Odwoanieprzypisudolnego"/>
          <w:rFonts w:ascii="Aptos" w:hAnsi="Aptos" w:cs="Arial"/>
          <w:b/>
          <w:sz w:val="22"/>
        </w:rPr>
        <w:footnoteReference w:id="18"/>
      </w:r>
      <w:r w:rsidR="008509B3">
        <w:rPr>
          <w:rFonts w:ascii="Aptos" w:hAnsi="Aptos" w:cs="Arial"/>
          <w:b/>
          <w:sz w:val="22"/>
          <w:vertAlign w:val="superscript"/>
        </w:rPr>
        <w:t>)</w:t>
      </w:r>
      <w:r w:rsidRPr="008C52BE">
        <w:rPr>
          <w:rFonts w:ascii="Aptos" w:hAnsi="Aptos" w:cs="Arial"/>
          <w:b/>
          <w:sz w:val="22"/>
        </w:rPr>
        <w:t>)</w:t>
      </w:r>
    </w:p>
    <w:p w14:paraId="5CCF80C1" w14:textId="39D6A617" w:rsidR="009C2ABF" w:rsidRPr="008C52BE" w:rsidRDefault="009C2ABF" w:rsidP="000B10CD">
      <w:pPr>
        <w:pStyle w:val="Nagwek2"/>
        <w:spacing w:before="120" w:line="276" w:lineRule="auto"/>
        <w:jc w:val="left"/>
        <w:rPr>
          <w:rFonts w:ascii="Aptos" w:hAnsi="Aptos" w:cs="Arial"/>
          <w:bCs w:val="0"/>
          <w:sz w:val="22"/>
        </w:rPr>
      </w:pPr>
      <w:bookmarkStart w:id="21" w:name="_Hlk221786854"/>
      <w:r w:rsidRPr="008C52BE">
        <w:rPr>
          <w:rFonts w:ascii="Aptos" w:hAnsi="Aptos" w:cs="Arial"/>
          <w:bCs w:val="0"/>
          <w:sz w:val="22"/>
        </w:rPr>
        <w:t xml:space="preserve">§ </w:t>
      </w:r>
      <w:r w:rsidR="00FC7540">
        <w:rPr>
          <w:rFonts w:ascii="Aptos" w:hAnsi="Aptos" w:cs="Arial"/>
          <w:bCs w:val="0"/>
          <w:sz w:val="22"/>
        </w:rPr>
        <w:t>21</w:t>
      </w:r>
      <w:bookmarkEnd w:id="21"/>
      <w:r w:rsidRPr="008C52BE">
        <w:rPr>
          <w:rFonts w:ascii="Aptos" w:hAnsi="Aptos" w:cs="Arial"/>
          <w:bCs w:val="0"/>
          <w:sz w:val="22"/>
        </w:rPr>
        <w:t>.</w:t>
      </w:r>
    </w:p>
    <w:p w14:paraId="31D82308" w14:textId="77777777" w:rsidR="00C9110D" w:rsidRDefault="000B4B07" w:rsidP="00290705">
      <w:pPr>
        <w:tabs>
          <w:tab w:val="left" w:pos="426"/>
        </w:tabs>
        <w:autoSpaceDE w:val="0"/>
        <w:autoSpaceDN w:val="0"/>
        <w:adjustRightInd w:val="0"/>
        <w:spacing w:line="276" w:lineRule="auto"/>
        <w:ind w:left="567" w:hanging="283"/>
        <w:jc w:val="left"/>
        <w:rPr>
          <w:rFonts w:ascii="Aptos" w:eastAsia="Times New Roman" w:hAnsi="Aptos" w:cs="Arial"/>
          <w:spacing w:val="2"/>
          <w:sz w:val="22"/>
          <w:lang w:eastAsia="pl-PL"/>
        </w:rPr>
      </w:pPr>
      <w:r>
        <w:rPr>
          <w:rFonts w:ascii="Aptos" w:eastAsia="Times New Roman" w:hAnsi="Aptos" w:cs="Arial"/>
          <w:spacing w:val="2"/>
          <w:sz w:val="22"/>
          <w:lang w:eastAsia="pl-PL"/>
        </w:rPr>
        <w:t xml:space="preserve">1. </w:t>
      </w:r>
      <w:r w:rsidR="00A96772" w:rsidRPr="00753F0E">
        <w:rPr>
          <w:rFonts w:ascii="Aptos" w:eastAsia="Times New Roman" w:hAnsi="Aptos" w:cs="Arial"/>
          <w:spacing w:val="2"/>
          <w:sz w:val="22"/>
          <w:lang w:eastAsia="pl-PL"/>
        </w:rPr>
        <w:t>Beneficjent jest zobowiązany do wypełniania obowiązków informacyjnych i</w:t>
      </w:r>
      <w:r w:rsidR="00005954" w:rsidRPr="00753F0E">
        <w:rPr>
          <w:rFonts w:ascii="Aptos" w:eastAsia="Times New Roman" w:hAnsi="Aptos" w:cs="Arial"/>
          <w:spacing w:val="2"/>
          <w:sz w:val="22"/>
          <w:lang w:eastAsia="pl-PL"/>
        </w:rPr>
        <w:t> </w:t>
      </w:r>
      <w:r w:rsidR="00A96772" w:rsidRPr="00753F0E">
        <w:rPr>
          <w:rFonts w:ascii="Aptos" w:eastAsia="Times New Roman" w:hAnsi="Aptos" w:cs="Arial"/>
          <w:spacing w:val="2"/>
          <w:sz w:val="22"/>
          <w:lang w:eastAsia="pl-PL"/>
        </w:rPr>
        <w:t xml:space="preserve">promocyjnych, </w:t>
      </w:r>
      <w:r w:rsidR="00C703FC">
        <w:rPr>
          <w:rFonts w:ascii="Aptos" w:eastAsia="Times New Roman" w:hAnsi="Aptos" w:cs="Arial"/>
          <w:spacing w:val="2"/>
          <w:sz w:val="22"/>
          <w:lang w:eastAsia="pl-PL"/>
        </w:rPr>
        <w:br/>
      </w:r>
      <w:r w:rsidR="00A96772" w:rsidRPr="00753F0E">
        <w:rPr>
          <w:rFonts w:ascii="Aptos" w:eastAsia="Times New Roman" w:hAnsi="Aptos" w:cs="Arial"/>
          <w:spacing w:val="2"/>
          <w:sz w:val="22"/>
          <w:lang w:eastAsia="pl-PL"/>
        </w:rPr>
        <w:t>w tym informowania społeczeństwa o dofinansowaniu projektu przez Unię Europejską, zgodnie z</w:t>
      </w:r>
      <w:r w:rsidR="003B6B4D" w:rsidRPr="00753F0E">
        <w:rPr>
          <w:rFonts w:ascii="Aptos" w:eastAsia="Times New Roman" w:hAnsi="Aptos" w:cs="Arial"/>
          <w:spacing w:val="2"/>
          <w:sz w:val="22"/>
          <w:lang w:eastAsia="pl-PL"/>
        </w:rPr>
        <w:t> </w:t>
      </w:r>
      <w:r w:rsidR="00A96772" w:rsidRPr="00753F0E">
        <w:rPr>
          <w:rFonts w:ascii="Aptos" w:eastAsia="Times New Roman" w:hAnsi="Aptos" w:cs="Arial"/>
          <w:spacing w:val="2"/>
          <w:sz w:val="22"/>
          <w:lang w:eastAsia="pl-PL"/>
        </w:rPr>
        <w:t>Rozporządzeniem 2021/1060 (w szczególności z</w:t>
      </w:r>
      <w:r w:rsidR="00005954" w:rsidRPr="00753F0E">
        <w:rPr>
          <w:rFonts w:ascii="Aptos" w:eastAsia="Times New Roman" w:hAnsi="Aptos" w:cs="Arial"/>
          <w:spacing w:val="2"/>
          <w:sz w:val="22"/>
          <w:lang w:eastAsia="pl-PL"/>
        </w:rPr>
        <w:t> </w:t>
      </w:r>
      <w:r w:rsidR="00A96772" w:rsidRPr="00753F0E">
        <w:rPr>
          <w:rFonts w:ascii="Aptos" w:eastAsia="Times New Roman" w:hAnsi="Aptos" w:cs="Arial"/>
          <w:spacing w:val="2"/>
          <w:sz w:val="22"/>
          <w:lang w:eastAsia="pl-PL"/>
        </w:rPr>
        <w:t xml:space="preserve">załącznikiem IX - Komunikacja i Widoczność) oraz zgodnie z załącznikiem nr </w:t>
      </w:r>
      <w:r w:rsidR="00974C79" w:rsidRPr="00753F0E">
        <w:rPr>
          <w:rFonts w:ascii="Aptos" w:eastAsia="Times New Roman" w:hAnsi="Aptos" w:cs="Arial"/>
          <w:spacing w:val="2"/>
          <w:sz w:val="22"/>
          <w:lang w:eastAsia="pl-PL"/>
        </w:rPr>
        <w:t>9</w:t>
      </w:r>
      <w:r w:rsidR="00A96772" w:rsidRPr="00753F0E">
        <w:rPr>
          <w:rFonts w:ascii="Aptos" w:eastAsia="Times New Roman" w:hAnsi="Aptos" w:cs="Arial"/>
          <w:spacing w:val="2"/>
          <w:sz w:val="22"/>
          <w:lang w:eastAsia="pl-PL"/>
        </w:rPr>
        <w:t xml:space="preserve"> do Umowy.</w:t>
      </w:r>
      <w:r w:rsidR="0014745F" w:rsidRPr="00753F0E">
        <w:rPr>
          <w:rFonts w:ascii="Aptos" w:eastAsia="Times New Roman" w:hAnsi="Aptos" w:cs="Arial"/>
          <w:spacing w:val="2"/>
          <w:sz w:val="22"/>
          <w:lang w:eastAsia="pl-PL"/>
        </w:rPr>
        <w:t xml:space="preserve"> </w:t>
      </w:r>
      <w:r w:rsidR="00314BCA" w:rsidRPr="00753F0E">
        <w:rPr>
          <w:rFonts w:ascii="Aptos" w:eastAsia="Times New Roman" w:hAnsi="Aptos" w:cs="Arial"/>
          <w:spacing w:val="2"/>
          <w:sz w:val="22"/>
          <w:lang w:eastAsia="pl-PL"/>
        </w:rPr>
        <w:br/>
        <w:t xml:space="preserve">Realizacja ww. obowiązków </w:t>
      </w:r>
      <w:r w:rsidR="00314BCA" w:rsidRPr="00C9110D">
        <w:rPr>
          <w:rFonts w:ascii="Aptos" w:eastAsia="Times New Roman" w:hAnsi="Aptos" w:cs="Arial"/>
          <w:spacing w:val="2"/>
          <w:sz w:val="22"/>
          <w:lang w:eastAsia="pl-PL"/>
        </w:rPr>
        <w:t>odbywa się bez finansowania ze środków Projektu, w szczególności bez kwalifikowania wydatków na ten cel w ramach kosztów Projektu</w:t>
      </w:r>
      <w:r w:rsidR="00753F0E" w:rsidRPr="00C9110D">
        <w:rPr>
          <w:rFonts w:ascii="Aptos" w:eastAsia="Times New Roman" w:hAnsi="Aptos" w:cs="Arial"/>
          <w:spacing w:val="2"/>
          <w:sz w:val="22"/>
          <w:lang w:eastAsia="pl-PL"/>
        </w:rPr>
        <w:t>. Beneficjent</w:t>
      </w:r>
      <w:r w:rsidR="00753F0E" w:rsidRPr="00753F0E">
        <w:rPr>
          <w:rFonts w:ascii="Aptos" w:eastAsia="Times New Roman" w:hAnsi="Aptos" w:cs="Arial"/>
          <w:spacing w:val="2"/>
          <w:sz w:val="22"/>
          <w:lang w:eastAsia="pl-PL"/>
        </w:rPr>
        <w:t xml:space="preserve"> zapewnia wykonanie tych obowiązków zgodnie z właściwymi przepisami prawa krajowego regulującymi jego działalność.</w:t>
      </w:r>
    </w:p>
    <w:p w14:paraId="1F8B5AEF" w14:textId="6981C10E" w:rsidR="00A96772" w:rsidRPr="00753F0E" w:rsidRDefault="000B4B07" w:rsidP="00290705">
      <w:pPr>
        <w:tabs>
          <w:tab w:val="left" w:pos="426"/>
        </w:tabs>
        <w:autoSpaceDE w:val="0"/>
        <w:autoSpaceDN w:val="0"/>
        <w:adjustRightInd w:val="0"/>
        <w:spacing w:line="276" w:lineRule="auto"/>
        <w:ind w:left="567" w:hanging="283"/>
        <w:jc w:val="left"/>
        <w:rPr>
          <w:rFonts w:ascii="Aptos" w:eastAsia="Times New Roman" w:hAnsi="Aptos" w:cs="Arial"/>
          <w:spacing w:val="2"/>
          <w:sz w:val="22"/>
        </w:rPr>
      </w:pPr>
      <w:r>
        <w:rPr>
          <w:rFonts w:ascii="Aptos" w:hAnsi="Aptos" w:cs="Arial"/>
          <w:sz w:val="22"/>
        </w:rPr>
        <w:t xml:space="preserve">2. </w:t>
      </w:r>
      <w:r w:rsidR="00A96772" w:rsidRPr="00753F0E">
        <w:rPr>
          <w:rFonts w:ascii="Aptos" w:hAnsi="Aptos" w:cs="Arial"/>
          <w:sz w:val="22"/>
        </w:rPr>
        <w:t>W okresie realizacji Projektu, o którym mowa w § 2 ust. 2</w:t>
      </w:r>
      <w:r w:rsidR="00C0132B" w:rsidRPr="00753F0E">
        <w:rPr>
          <w:rFonts w:ascii="Aptos" w:hAnsi="Aptos" w:cs="Arial"/>
          <w:sz w:val="22"/>
        </w:rPr>
        <w:t>,</w:t>
      </w:r>
      <w:r w:rsidR="00A96772" w:rsidRPr="00753F0E">
        <w:rPr>
          <w:rFonts w:ascii="Aptos" w:hAnsi="Aptos" w:cs="Arial"/>
          <w:sz w:val="22"/>
        </w:rPr>
        <w:t xml:space="preserve"> Beneficjent </w:t>
      </w:r>
      <w:r w:rsidR="00C703FC">
        <w:rPr>
          <w:rFonts w:ascii="Aptos" w:hAnsi="Aptos" w:cs="Arial"/>
          <w:sz w:val="22"/>
        </w:rPr>
        <w:br/>
      </w:r>
      <w:r w:rsidR="00A96772" w:rsidRPr="00753F0E">
        <w:rPr>
          <w:rFonts w:ascii="Aptos" w:hAnsi="Aptos" w:cs="Arial"/>
          <w:sz w:val="22"/>
        </w:rPr>
        <w:t>jest zobowiązany do:</w:t>
      </w:r>
    </w:p>
    <w:bookmarkEnd w:id="19"/>
    <w:p w14:paraId="02772AD4" w14:textId="19AF1F28" w:rsidR="00055C64" w:rsidRPr="001A4618" w:rsidRDefault="00055C64" w:rsidP="00C06379">
      <w:pPr>
        <w:pStyle w:val="Akapitzlist"/>
        <w:numPr>
          <w:ilvl w:val="0"/>
          <w:numId w:val="24"/>
        </w:numPr>
        <w:spacing w:line="276" w:lineRule="auto"/>
        <w:ind w:left="851" w:hanging="283"/>
        <w:contextualSpacing/>
        <w:jc w:val="left"/>
        <w:rPr>
          <w:rFonts w:ascii="Aptos" w:eastAsia="Calibri" w:hAnsi="Aptos" w:cs="Arial"/>
          <w:sz w:val="22"/>
          <w:szCs w:val="22"/>
          <w:lang w:eastAsia="en-US"/>
        </w:rPr>
      </w:pPr>
      <w:r w:rsidRPr="001A4618">
        <w:rPr>
          <w:rFonts w:ascii="Aptos" w:hAnsi="Aptos" w:cs="Arial"/>
          <w:sz w:val="22"/>
          <w:szCs w:val="22"/>
        </w:rPr>
        <w:t xml:space="preserve">umieszczania w widoczny sposób znaków: „Fundusze Europejskie dla Mazowsza”, barw RP </w:t>
      </w:r>
      <w:r w:rsidR="00C703FC">
        <w:rPr>
          <w:rFonts w:ascii="Aptos" w:hAnsi="Aptos" w:cs="Arial"/>
          <w:sz w:val="22"/>
          <w:szCs w:val="22"/>
        </w:rPr>
        <w:br/>
      </w:r>
      <w:r w:rsidRPr="001A4618">
        <w:rPr>
          <w:rFonts w:ascii="Aptos" w:hAnsi="Aptos" w:cs="Arial"/>
          <w:sz w:val="22"/>
          <w:szCs w:val="22"/>
        </w:rPr>
        <w:t>i</w:t>
      </w:r>
      <w:r>
        <w:rPr>
          <w:rFonts w:ascii="Aptos" w:hAnsi="Aptos" w:cs="Arial"/>
          <w:sz w:val="22"/>
          <w:szCs w:val="22"/>
        </w:rPr>
        <w:t xml:space="preserve"> </w:t>
      </w:r>
      <w:r w:rsidRPr="001A4618">
        <w:rPr>
          <w:rFonts w:ascii="Aptos" w:hAnsi="Aptos" w:cs="Arial"/>
          <w:sz w:val="22"/>
          <w:szCs w:val="22"/>
        </w:rPr>
        <w:t xml:space="preserve">nazwy „Rzeczpospolita Polska”, Unii Europejskiej wraz z napisem „Dofinansowane przez Unię Europejską” oraz logotypu promocyjnego województwa mazowieckiego </w:t>
      </w:r>
      <w:r w:rsidRPr="001A4618">
        <w:rPr>
          <w:rFonts w:ascii="Aptos" w:eastAsia="Calibri" w:hAnsi="Aptos" w:cs="Arial"/>
          <w:sz w:val="22"/>
          <w:szCs w:val="22"/>
          <w:lang w:eastAsia="en-US"/>
        </w:rPr>
        <w:t xml:space="preserve">w wersji </w:t>
      </w:r>
      <w:proofErr w:type="spellStart"/>
      <w:r w:rsidRPr="001A4618">
        <w:rPr>
          <w:rFonts w:ascii="Aptos" w:eastAsia="Calibri" w:hAnsi="Aptos" w:cs="Arial"/>
          <w:sz w:val="22"/>
          <w:szCs w:val="22"/>
          <w:lang w:eastAsia="en-US"/>
        </w:rPr>
        <w:t>pełnokolorowej</w:t>
      </w:r>
      <w:proofErr w:type="spellEnd"/>
      <w:r w:rsidRPr="001A4618" w:rsidDel="00C41F84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1A4618">
        <w:rPr>
          <w:rFonts w:ascii="Aptos" w:eastAsia="Calibri" w:hAnsi="Aptos" w:cs="Arial"/>
          <w:sz w:val="22"/>
          <w:szCs w:val="22"/>
          <w:lang w:eastAsia="en-US"/>
        </w:rPr>
        <w:t xml:space="preserve">(do pobrania zestawienie pod linkiem: </w:t>
      </w:r>
      <w:r w:rsidRPr="001A4618">
        <w:rPr>
          <w:rFonts w:ascii="Aptos" w:eastAsia="Calibri" w:hAnsi="Aptos" w:cs="Arial"/>
          <w:color w:val="0070C0"/>
          <w:sz w:val="22"/>
          <w:szCs w:val="22"/>
          <w:u w:val="single"/>
          <w:lang w:eastAsia="en-US"/>
        </w:rPr>
        <w:t>https://funduszeuedlamazowsza.eu/zasady-oznaczania-projektow-fundusze-europejskie-dla-mazowsza-2021-2027/#plikidopobrania</w:t>
      </w:r>
      <w:r w:rsidRPr="001A4618">
        <w:rPr>
          <w:rFonts w:ascii="Aptos" w:eastAsia="Calibri" w:hAnsi="Aptos" w:cs="Arial"/>
          <w:sz w:val="22"/>
          <w:szCs w:val="22"/>
          <w:lang w:eastAsia="en-US"/>
        </w:rPr>
        <w:t>) na:</w:t>
      </w:r>
    </w:p>
    <w:p w14:paraId="7EE36ED6" w14:textId="0ECF1A26" w:rsidR="00A96772" w:rsidRPr="008C52BE" w:rsidRDefault="00A96772" w:rsidP="00290705">
      <w:pPr>
        <w:numPr>
          <w:ilvl w:val="0"/>
          <w:numId w:val="25"/>
        </w:numPr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wszystkich prowadzonych działaniach informacyjnych i promocyjnych dotyczących Projektu</w:t>
      </w:r>
      <w:r w:rsidR="001841E4">
        <w:rPr>
          <w:rFonts w:ascii="Aptos" w:hAnsi="Aptos" w:cs="Arial"/>
          <w:sz w:val="22"/>
        </w:rPr>
        <w:t>;</w:t>
      </w:r>
    </w:p>
    <w:p w14:paraId="761FF223" w14:textId="3A2AE0B9" w:rsidR="00A96772" w:rsidRPr="008C52BE" w:rsidRDefault="00A96772" w:rsidP="00290705">
      <w:pPr>
        <w:numPr>
          <w:ilvl w:val="0"/>
          <w:numId w:val="25"/>
        </w:numPr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wszystkich dokumentach i materiałach (m.in. produkty drukowane lub cyfrowe) podawanych do wiadomości publicznej</w:t>
      </w:r>
      <w:r w:rsidR="001841E4">
        <w:rPr>
          <w:rFonts w:ascii="Aptos" w:hAnsi="Aptos" w:cs="Arial"/>
          <w:sz w:val="22"/>
        </w:rPr>
        <w:t>;</w:t>
      </w:r>
    </w:p>
    <w:p w14:paraId="42992638" w14:textId="77777777" w:rsidR="00A96772" w:rsidRDefault="00A96772" w:rsidP="00290705">
      <w:pPr>
        <w:numPr>
          <w:ilvl w:val="0"/>
          <w:numId w:val="25"/>
        </w:numPr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wszystkich dokumentach i materiałach dla osób i podmiotów uczestniczących w</w:t>
      </w:r>
      <w:r w:rsidR="00CC4C9A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Projekcie</w:t>
      </w:r>
      <w:r w:rsidR="00F17544">
        <w:rPr>
          <w:rFonts w:ascii="Aptos" w:hAnsi="Aptos" w:cs="Arial"/>
          <w:sz w:val="22"/>
        </w:rPr>
        <w:t>;</w:t>
      </w:r>
    </w:p>
    <w:p w14:paraId="61C9BAAF" w14:textId="42A3E1A3" w:rsidR="00A4192E" w:rsidRPr="00A4192E" w:rsidRDefault="00055C64" w:rsidP="00290705">
      <w:pPr>
        <w:numPr>
          <w:ilvl w:val="0"/>
          <w:numId w:val="25"/>
        </w:numPr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produktach, sprzęcie, pojazdach, aparaturze itp., powstałych lub zakupionych z Projektu, trwałego oznakowania w postaci naklejek</w:t>
      </w:r>
      <w:bookmarkStart w:id="22" w:name="_Hlk220490833"/>
      <w:r w:rsidR="00A4192E">
        <w:rPr>
          <w:rFonts w:ascii="Aptos" w:hAnsi="Aptos" w:cs="Arial"/>
          <w:sz w:val="22"/>
        </w:rPr>
        <w:t>;</w:t>
      </w:r>
    </w:p>
    <w:p w14:paraId="4FBC2831" w14:textId="437785F5" w:rsidR="008509B3" w:rsidRPr="00A4192E" w:rsidRDefault="00C13CF6" w:rsidP="00C06379">
      <w:pPr>
        <w:pStyle w:val="Akapitzlist"/>
        <w:numPr>
          <w:ilvl w:val="0"/>
          <w:numId w:val="24"/>
        </w:numPr>
        <w:tabs>
          <w:tab w:val="left" w:pos="851"/>
        </w:tabs>
        <w:spacing w:line="276" w:lineRule="auto"/>
        <w:ind w:left="851" w:hanging="283"/>
        <w:contextualSpacing/>
        <w:jc w:val="left"/>
        <w:rPr>
          <w:rFonts w:ascii="Aptos" w:eastAsia="Calibri" w:hAnsi="Aptos" w:cs="Arial"/>
          <w:sz w:val="22"/>
          <w:szCs w:val="22"/>
          <w:lang w:eastAsia="en-US"/>
        </w:rPr>
      </w:pPr>
      <w:r w:rsidRPr="0040123C">
        <w:rPr>
          <w:rFonts w:ascii="Aptos" w:eastAsia="Calibri" w:hAnsi="Aptos" w:cs="Arial"/>
          <w:sz w:val="22"/>
          <w:szCs w:val="22"/>
          <w:lang w:eastAsia="en-US"/>
        </w:rPr>
        <w:t xml:space="preserve">umieszczenia informacji słownej: „Audycja/kampania/materiał projekt dofinansowany </w:t>
      </w:r>
      <w:r w:rsidR="006C40E5">
        <w:rPr>
          <w:rFonts w:ascii="Aptos" w:eastAsia="Calibri" w:hAnsi="Aptos" w:cs="Arial"/>
          <w:sz w:val="22"/>
          <w:szCs w:val="22"/>
          <w:lang w:eastAsia="en-US"/>
        </w:rPr>
        <w:br/>
      </w:r>
      <w:r w:rsidRPr="0040123C">
        <w:rPr>
          <w:rFonts w:ascii="Aptos" w:eastAsia="Calibri" w:hAnsi="Aptos" w:cs="Arial"/>
          <w:sz w:val="22"/>
          <w:szCs w:val="22"/>
          <w:lang w:eastAsia="en-US"/>
        </w:rPr>
        <w:t xml:space="preserve">przez Unię Europejską” na końcu materiału informacyjno-promocyjnego audio </w:t>
      </w:r>
      <w:r w:rsidR="006C40E5">
        <w:rPr>
          <w:rFonts w:ascii="Aptos" w:eastAsia="Calibri" w:hAnsi="Aptos" w:cs="Arial"/>
          <w:sz w:val="22"/>
          <w:szCs w:val="22"/>
          <w:lang w:eastAsia="en-US"/>
        </w:rPr>
        <w:br/>
      </w:r>
      <w:r w:rsidRPr="0040123C">
        <w:rPr>
          <w:rFonts w:ascii="Aptos" w:eastAsia="Calibri" w:hAnsi="Aptos" w:cs="Arial"/>
          <w:sz w:val="22"/>
          <w:szCs w:val="22"/>
          <w:lang w:eastAsia="en-US"/>
        </w:rPr>
        <w:t>(np. spotów, audycji radiowych, itp.), które nie mają możliwości umieszczenia obowiązkowych znaków</w:t>
      </w:r>
      <w:r w:rsidR="00267D1D">
        <w:rPr>
          <w:rFonts w:ascii="Aptos" w:eastAsia="Calibri" w:hAnsi="Aptos" w:cs="Arial"/>
          <w:sz w:val="22"/>
          <w:szCs w:val="22"/>
          <w:lang w:eastAsia="en-US"/>
        </w:rPr>
        <w:t>,</w:t>
      </w:r>
      <w:bookmarkEnd w:id="22"/>
    </w:p>
    <w:p w14:paraId="005EC2C9" w14:textId="6FEF6B19" w:rsidR="006F1E4A" w:rsidRPr="00A4192E" w:rsidRDefault="006F1E4A" w:rsidP="00C06379">
      <w:pPr>
        <w:pStyle w:val="Akapitzlist"/>
        <w:numPr>
          <w:ilvl w:val="0"/>
          <w:numId w:val="110"/>
        </w:numPr>
        <w:tabs>
          <w:tab w:val="clear" w:pos="360"/>
          <w:tab w:val="left" w:pos="851"/>
        </w:tabs>
        <w:spacing w:line="276" w:lineRule="auto"/>
        <w:ind w:left="851" w:hanging="283"/>
        <w:contextualSpacing/>
        <w:jc w:val="left"/>
        <w:rPr>
          <w:rFonts w:ascii="Aptos" w:hAnsi="Aptos" w:cs="Arial"/>
          <w:sz w:val="22"/>
        </w:rPr>
      </w:pPr>
      <w:r w:rsidRPr="00A4192E">
        <w:rPr>
          <w:rFonts w:ascii="Aptos" w:eastAsia="Calibri" w:hAnsi="Aptos" w:cs="Arial"/>
          <w:sz w:val="22"/>
          <w:szCs w:val="22"/>
          <w:lang w:eastAsia="en-US"/>
        </w:rPr>
        <w:lastRenderedPageBreak/>
        <w:t>umieszczenia</w:t>
      </w:r>
      <w:r w:rsidRPr="00A4192E">
        <w:rPr>
          <w:rFonts w:ascii="Aptos" w:hAnsi="Aptos" w:cs="Arial"/>
          <w:sz w:val="22"/>
        </w:rPr>
        <w:t xml:space="preserve"> w miejscu realizacji Projektu trwałej tablicy informacyjnej podkreślającej fakt otrzymania dofinansowania z Unii Europejskiej, niezwłocznie po rozpoczęciu realizacji Projektu obejmującego inwestycje rzeczowe lub</w:t>
      </w:r>
      <w:r w:rsidRPr="009622FC">
        <w:rPr>
          <w:rFonts w:cs="Arial"/>
        </w:rPr>
        <w:t xml:space="preserve"> </w:t>
      </w:r>
      <w:r w:rsidRPr="00A4192E">
        <w:rPr>
          <w:rFonts w:ascii="Aptos" w:hAnsi="Aptos" w:cs="Arial"/>
          <w:sz w:val="22"/>
        </w:rPr>
        <w:t xml:space="preserve">zainstalowaniu zakupionego sprzętu, w odniesieniu </w:t>
      </w:r>
      <w:r w:rsidR="00C703FC">
        <w:rPr>
          <w:rFonts w:ascii="Aptos" w:hAnsi="Aptos" w:cs="Arial"/>
          <w:sz w:val="22"/>
        </w:rPr>
        <w:br/>
      </w:r>
      <w:r w:rsidRPr="00A4192E">
        <w:rPr>
          <w:rFonts w:ascii="Aptos" w:hAnsi="Aptos" w:cs="Arial"/>
          <w:sz w:val="22"/>
        </w:rPr>
        <w:t>do projektów wspieranych z EFS+, których całkowity koszt przekracza 100 000 EUR.</w:t>
      </w:r>
      <w:r w:rsidRPr="009622FC">
        <w:rPr>
          <w:vertAlign w:val="superscript"/>
        </w:rPr>
        <w:footnoteReference w:id="19"/>
      </w:r>
      <w:r w:rsidRPr="00A4192E">
        <w:rPr>
          <w:rFonts w:ascii="Aptos" w:hAnsi="Aptos" w:cs="Arial"/>
          <w:sz w:val="22"/>
          <w:vertAlign w:val="superscript"/>
        </w:rPr>
        <w:t>)</w:t>
      </w:r>
    </w:p>
    <w:p w14:paraId="6824F8C2" w14:textId="77777777" w:rsidR="00433058" w:rsidRDefault="00433058" w:rsidP="00C703FC">
      <w:pPr>
        <w:tabs>
          <w:tab w:val="num" w:pos="851"/>
        </w:tabs>
        <w:spacing w:line="276" w:lineRule="auto"/>
        <w:ind w:left="567" w:firstLine="0"/>
        <w:jc w:val="left"/>
        <w:rPr>
          <w:rFonts w:ascii="Aptos" w:hAnsi="Aptos" w:cs="Arial"/>
          <w:sz w:val="22"/>
        </w:rPr>
      </w:pPr>
      <w:r w:rsidRPr="00433058">
        <w:rPr>
          <w:rFonts w:ascii="Aptos" w:hAnsi="Aptos" w:cs="Arial"/>
          <w:sz w:val="22"/>
        </w:rPr>
        <w:t>W przypadku projektów polegających na udzielaniu wsparcia uczestnikom projektu w formie środków finansowych na podjęcie działalności gospodarczej lub wyposażenie/doposażenie stanowiska pracy, Beneficjent realizuje obowiązki informacyjne i promocyjne poprzez:</w:t>
      </w:r>
      <w:r>
        <w:rPr>
          <w:rFonts w:ascii="Aptos" w:hAnsi="Aptos" w:cs="Arial"/>
          <w:sz w:val="22"/>
        </w:rPr>
        <w:t xml:space="preserve"> </w:t>
      </w:r>
    </w:p>
    <w:p w14:paraId="4D80BA92" w14:textId="09B7549E" w:rsidR="00433058" w:rsidRPr="00A4192E" w:rsidRDefault="00433058" w:rsidP="00C703FC">
      <w:pPr>
        <w:pStyle w:val="Akapitzlist"/>
        <w:numPr>
          <w:ilvl w:val="1"/>
          <w:numId w:val="24"/>
        </w:numPr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A4192E">
        <w:rPr>
          <w:rFonts w:ascii="Aptos" w:hAnsi="Aptos" w:cs="Arial"/>
          <w:sz w:val="22"/>
        </w:rPr>
        <w:t>informowanie o współfinansowaniu Projektu w swojej siedzibie oraz materiałach informacyjnych dotyczących realizacji projektu;</w:t>
      </w:r>
    </w:p>
    <w:p w14:paraId="513ABEFD" w14:textId="2749880C" w:rsidR="00A4192E" w:rsidRPr="00A4192E" w:rsidRDefault="00433058" w:rsidP="00C703FC">
      <w:pPr>
        <w:pStyle w:val="Akapitzlist"/>
        <w:numPr>
          <w:ilvl w:val="1"/>
          <w:numId w:val="24"/>
        </w:numPr>
        <w:spacing w:line="276" w:lineRule="auto"/>
        <w:ind w:left="1134" w:hanging="283"/>
        <w:jc w:val="left"/>
        <w:rPr>
          <w:rFonts w:ascii="Aptos" w:hAnsi="Aptos" w:cs="Arial"/>
          <w:sz w:val="22"/>
        </w:rPr>
      </w:pPr>
      <w:r w:rsidRPr="00A4192E">
        <w:rPr>
          <w:rFonts w:ascii="Aptos" w:hAnsi="Aptos" w:cs="Arial"/>
          <w:sz w:val="22"/>
        </w:rPr>
        <w:t xml:space="preserve">zapewnienie oznakowania miejsc faktycznego wykorzystania wsparcia udzielonego uczestnikom projektu, w szczególności poprzez zobowiązanie uczestników projektu </w:t>
      </w:r>
      <w:r w:rsidR="00C703FC">
        <w:rPr>
          <w:rFonts w:ascii="Aptos" w:hAnsi="Aptos" w:cs="Arial"/>
          <w:sz w:val="22"/>
        </w:rPr>
        <w:br/>
      </w:r>
      <w:r w:rsidRPr="00A4192E">
        <w:rPr>
          <w:rFonts w:ascii="Aptos" w:hAnsi="Aptos" w:cs="Arial"/>
          <w:sz w:val="22"/>
        </w:rPr>
        <w:t>do oznaczania miejsca prowadzenia działalności gospodarczej oraz zakupionych w ramach wsparcia środków trwałych, wyposażenia lub pojazdów.</w:t>
      </w:r>
    </w:p>
    <w:p w14:paraId="53F0178E" w14:textId="7829AFD4" w:rsidR="00BE046B" w:rsidRPr="00A4192E" w:rsidRDefault="00BE046B" w:rsidP="00C703FC">
      <w:pPr>
        <w:spacing w:line="276" w:lineRule="auto"/>
        <w:ind w:left="567" w:firstLine="0"/>
        <w:rPr>
          <w:rFonts w:ascii="Aptos" w:hAnsi="Aptos" w:cs="Arial"/>
          <w:sz w:val="22"/>
        </w:rPr>
      </w:pPr>
      <w:r w:rsidRPr="00BE046B">
        <w:rPr>
          <w:rFonts w:ascii="Aptos" w:hAnsi="Aptos" w:cs="Arial"/>
          <w:sz w:val="22"/>
        </w:rPr>
        <w:t>Oznakowanie, o którym mowa w pkt 2, następuje na podstawie postanowień umów zawieranych przez Beneficjenta z uczestnikami projektu.</w:t>
      </w:r>
    </w:p>
    <w:p w14:paraId="1D9942EE" w14:textId="5649829E" w:rsidR="006F1E4A" w:rsidRPr="009A75C2" w:rsidRDefault="00C47A31" w:rsidP="00C703FC">
      <w:pPr>
        <w:pStyle w:val="Akapitzlist"/>
        <w:numPr>
          <w:ilvl w:val="0"/>
          <w:numId w:val="110"/>
        </w:numPr>
        <w:tabs>
          <w:tab w:val="clear" w:pos="360"/>
          <w:tab w:val="num" w:pos="851"/>
        </w:tabs>
        <w:spacing w:line="276" w:lineRule="auto"/>
        <w:ind w:left="567" w:hanging="283"/>
        <w:contextualSpacing/>
        <w:jc w:val="left"/>
        <w:rPr>
          <w:rFonts w:ascii="Aptos" w:hAnsi="Aptos" w:cs="Arial"/>
          <w:sz w:val="22"/>
        </w:rPr>
      </w:pPr>
      <w:r w:rsidRPr="009A75C2">
        <w:rPr>
          <w:rFonts w:ascii="Aptos" w:hAnsi="Aptos" w:cs="Arial"/>
          <w:sz w:val="22"/>
        </w:rPr>
        <w:t>w przypadku projektów innych niż te, o których mowa w pkt</w:t>
      </w:r>
      <w:r w:rsidR="00BC00F3">
        <w:rPr>
          <w:rFonts w:ascii="Aptos" w:hAnsi="Aptos" w:cs="Arial"/>
          <w:sz w:val="22"/>
        </w:rPr>
        <w:t>.</w:t>
      </w:r>
      <w:r w:rsidR="008D7827" w:rsidRPr="009A75C2">
        <w:rPr>
          <w:rFonts w:ascii="Aptos" w:hAnsi="Aptos" w:cs="Arial"/>
          <w:sz w:val="22"/>
        </w:rPr>
        <w:t xml:space="preserve"> </w:t>
      </w:r>
      <w:r w:rsidR="00454F19">
        <w:rPr>
          <w:rFonts w:ascii="Aptos" w:hAnsi="Aptos" w:cs="Arial"/>
          <w:sz w:val="22"/>
        </w:rPr>
        <w:t>3</w:t>
      </w:r>
      <w:r w:rsidRPr="00223170">
        <w:rPr>
          <w:rFonts w:ascii="Aptos" w:hAnsi="Aptos" w:cs="Arial"/>
          <w:sz w:val="22"/>
        </w:rPr>
        <w:t>, umieszczenia w widocznym miejscu realizacji Projektu przynajmniej jednego plakatu o minimalnym formacie A3 (orientacja pozioma) lub podobnej wielkości elektronicznego wyświetlacza, podkreślającego fakt otrzymania dofinansowania</w:t>
      </w:r>
      <w:r w:rsidR="009A75C2">
        <w:rPr>
          <w:rFonts w:ascii="Aptos" w:hAnsi="Aptos" w:cs="Arial"/>
          <w:sz w:val="22"/>
        </w:rPr>
        <w:t xml:space="preserve"> </w:t>
      </w:r>
      <w:r w:rsidRPr="00223170">
        <w:rPr>
          <w:rFonts w:ascii="Aptos" w:hAnsi="Aptos" w:cs="Arial"/>
          <w:sz w:val="22"/>
        </w:rPr>
        <w:t>z Unii Europejskiej. Plakat musi być wyeksponowany w trakcie realizacji w</w:t>
      </w:r>
      <w:r w:rsidR="00E5352A" w:rsidRPr="00223170">
        <w:rPr>
          <w:rFonts w:ascii="Aptos" w:hAnsi="Aptos" w:cs="Arial"/>
          <w:sz w:val="22"/>
        </w:rPr>
        <w:t> </w:t>
      </w:r>
      <w:r w:rsidRPr="00223170">
        <w:rPr>
          <w:rFonts w:ascii="Aptos" w:hAnsi="Aptos" w:cs="Arial"/>
          <w:sz w:val="22"/>
        </w:rPr>
        <w:t>widocznym i dostępnym publicznie</w:t>
      </w:r>
      <w:r w:rsidRPr="001F51F2">
        <w:rPr>
          <w:rStyle w:val="Odwoanieprzypisudolnego"/>
          <w:rFonts w:ascii="Aptos" w:hAnsi="Aptos" w:cs="Arial"/>
          <w:sz w:val="22"/>
        </w:rPr>
        <w:footnoteReference w:id="20"/>
      </w:r>
      <w:r w:rsidRPr="009A75C2">
        <w:rPr>
          <w:rFonts w:ascii="Aptos" w:hAnsi="Aptos" w:cs="Arial"/>
          <w:sz w:val="22"/>
          <w:vertAlign w:val="superscript"/>
        </w:rPr>
        <w:t>)</w:t>
      </w:r>
      <w:r w:rsidRPr="009A75C2">
        <w:rPr>
          <w:rFonts w:ascii="Aptos" w:hAnsi="Aptos" w:cs="Arial"/>
          <w:sz w:val="22"/>
        </w:rPr>
        <w:t xml:space="preserve"> miejscu;</w:t>
      </w:r>
    </w:p>
    <w:p w14:paraId="1BA963C7" w14:textId="2DC0428C" w:rsidR="00A96772" w:rsidRPr="009A75C2" w:rsidRDefault="00A96772" w:rsidP="00C703FC">
      <w:pPr>
        <w:pStyle w:val="Akapitzlist"/>
        <w:numPr>
          <w:ilvl w:val="0"/>
          <w:numId w:val="110"/>
        </w:numPr>
        <w:tabs>
          <w:tab w:val="num" w:pos="851"/>
        </w:tabs>
        <w:spacing w:line="276" w:lineRule="auto"/>
        <w:ind w:left="567" w:hanging="283"/>
        <w:contextualSpacing/>
        <w:jc w:val="left"/>
        <w:rPr>
          <w:rFonts w:ascii="Aptos" w:hAnsi="Aptos" w:cs="Arial"/>
          <w:color w:val="000000"/>
          <w:sz w:val="22"/>
        </w:rPr>
      </w:pPr>
      <w:r w:rsidRPr="009A75C2">
        <w:rPr>
          <w:rFonts w:ascii="Aptos" w:hAnsi="Aptos" w:cs="Arial"/>
          <w:color w:val="000000"/>
          <w:sz w:val="22"/>
        </w:rPr>
        <w:t xml:space="preserve">umieszczenia krótkiego opisu Projektu na oficjalnej stronie internetowej Beneficjenta </w:t>
      </w:r>
      <w:r w:rsidR="00C703FC">
        <w:rPr>
          <w:rFonts w:ascii="Aptos" w:hAnsi="Aptos" w:cs="Arial"/>
          <w:color w:val="000000"/>
          <w:sz w:val="22"/>
        </w:rPr>
        <w:br/>
      </w:r>
      <w:r w:rsidRPr="009A75C2">
        <w:rPr>
          <w:rFonts w:ascii="Aptos" w:hAnsi="Aptos" w:cs="Arial"/>
          <w:color w:val="000000"/>
          <w:sz w:val="22"/>
        </w:rPr>
        <w:t>(jeśli ją posiada</w:t>
      </w:r>
      <w:r w:rsidR="00C47A31" w:rsidRPr="00DD7829">
        <w:rPr>
          <w:rStyle w:val="Odwoanieprzypisudolnego"/>
          <w:rFonts w:ascii="Aptos" w:hAnsi="Aptos" w:cs="Arial"/>
          <w:color w:val="000000"/>
          <w:sz w:val="22"/>
        </w:rPr>
        <w:footnoteReference w:id="21"/>
      </w:r>
      <w:r w:rsidR="00C47A31" w:rsidRPr="009A75C2">
        <w:rPr>
          <w:rFonts w:ascii="Aptos" w:hAnsi="Aptos" w:cs="Arial"/>
          <w:color w:val="000000"/>
          <w:sz w:val="22"/>
          <w:vertAlign w:val="superscript"/>
        </w:rPr>
        <w:t>)</w:t>
      </w:r>
      <w:r w:rsidRPr="009A75C2">
        <w:rPr>
          <w:rFonts w:ascii="Aptos" w:hAnsi="Aptos" w:cs="Arial"/>
          <w:color w:val="000000"/>
          <w:sz w:val="22"/>
        </w:rPr>
        <w:t xml:space="preserve">) oraz na jego </w:t>
      </w:r>
      <w:r w:rsidR="00FB03DF">
        <w:rPr>
          <w:rFonts w:ascii="Aptos" w:hAnsi="Aptos" w:cs="Arial"/>
          <w:color w:val="000000"/>
          <w:sz w:val="22"/>
        </w:rPr>
        <w:t>profilu</w:t>
      </w:r>
      <w:r w:rsidR="00FB03DF" w:rsidRPr="009A75C2">
        <w:rPr>
          <w:rFonts w:ascii="Aptos" w:hAnsi="Aptos" w:cs="Arial"/>
          <w:color w:val="000000"/>
          <w:sz w:val="22"/>
        </w:rPr>
        <w:t xml:space="preserve"> </w:t>
      </w:r>
      <w:r w:rsidRPr="009A75C2">
        <w:rPr>
          <w:rFonts w:ascii="Aptos" w:hAnsi="Aptos" w:cs="Arial"/>
          <w:color w:val="000000"/>
          <w:sz w:val="22"/>
        </w:rPr>
        <w:t>w mediach społecznościowych</w:t>
      </w:r>
      <w:r w:rsidRPr="008C52BE">
        <w:rPr>
          <w:vertAlign w:val="superscript"/>
        </w:rPr>
        <w:footnoteReference w:id="22"/>
      </w:r>
      <w:r w:rsidRPr="009A75C2">
        <w:rPr>
          <w:rFonts w:ascii="Aptos" w:hAnsi="Aptos" w:cs="Arial"/>
          <w:color w:val="000000"/>
          <w:sz w:val="22"/>
          <w:vertAlign w:val="superscript"/>
        </w:rPr>
        <w:t>)</w:t>
      </w:r>
      <w:r w:rsidRPr="009A75C2">
        <w:rPr>
          <w:rFonts w:ascii="Aptos" w:hAnsi="Aptos" w:cs="Arial"/>
          <w:color w:val="000000"/>
          <w:sz w:val="22"/>
        </w:rPr>
        <w:t xml:space="preserve">. </w:t>
      </w:r>
      <w:r w:rsidR="00A402D8">
        <w:rPr>
          <w:rFonts w:ascii="Aptos" w:hAnsi="Aptos" w:cs="Arial"/>
          <w:color w:val="000000"/>
          <w:sz w:val="22"/>
        </w:rPr>
        <w:br/>
      </w:r>
      <w:r w:rsidRPr="009A75C2">
        <w:rPr>
          <w:rFonts w:ascii="Aptos" w:hAnsi="Aptos" w:cs="Arial"/>
          <w:color w:val="000000"/>
          <w:sz w:val="22"/>
        </w:rPr>
        <w:t xml:space="preserve">Opis Projektu musi zawierać: </w:t>
      </w:r>
    </w:p>
    <w:p w14:paraId="4C658F6D" w14:textId="77777777" w:rsidR="00A96772" w:rsidRPr="008C52BE" w:rsidRDefault="00A96772" w:rsidP="00C703FC">
      <w:pPr>
        <w:numPr>
          <w:ilvl w:val="1"/>
          <w:numId w:val="24"/>
        </w:numPr>
        <w:spacing w:line="276" w:lineRule="auto"/>
        <w:ind w:left="1134" w:hanging="283"/>
        <w:jc w:val="left"/>
        <w:rPr>
          <w:rFonts w:ascii="Aptos" w:eastAsia="Times New Roman" w:hAnsi="Aptos" w:cs="Arial"/>
          <w:color w:val="000000"/>
          <w:sz w:val="22"/>
        </w:rPr>
      </w:pPr>
      <w:r w:rsidRPr="008C52BE">
        <w:rPr>
          <w:rFonts w:ascii="Aptos" w:eastAsia="Times New Roman" w:hAnsi="Aptos" w:cs="Arial"/>
          <w:color w:val="000000"/>
          <w:sz w:val="22"/>
        </w:rPr>
        <w:t>tytuł Projektu lub jego skróconą nazwę,</w:t>
      </w:r>
    </w:p>
    <w:p w14:paraId="6F3C2309" w14:textId="1F9B7297" w:rsidR="00A96772" w:rsidRPr="008C52BE" w:rsidRDefault="00A96772" w:rsidP="00C703FC">
      <w:pPr>
        <w:numPr>
          <w:ilvl w:val="1"/>
          <w:numId w:val="24"/>
        </w:numPr>
        <w:spacing w:line="276" w:lineRule="auto"/>
        <w:ind w:left="1134" w:hanging="283"/>
        <w:jc w:val="left"/>
        <w:rPr>
          <w:rFonts w:ascii="Aptos" w:eastAsia="Times New Roman" w:hAnsi="Aptos" w:cs="Arial"/>
          <w:color w:val="000000"/>
          <w:sz w:val="22"/>
        </w:rPr>
      </w:pPr>
      <w:r w:rsidRPr="008C52BE">
        <w:rPr>
          <w:rFonts w:ascii="Aptos" w:eastAsia="Times New Roman" w:hAnsi="Aptos" w:cs="Arial"/>
          <w:color w:val="000000"/>
          <w:sz w:val="22"/>
        </w:rPr>
        <w:t xml:space="preserve">podkreślenie faktu otrzymania wsparcia finansowego z Unii Europejskiej przez zamieszczenie znaku Funduszy Europejskich, znaku barw Rzeczypospolitej Polskiej </w:t>
      </w:r>
      <w:r w:rsidR="00876946">
        <w:rPr>
          <w:rFonts w:ascii="Aptos" w:eastAsia="Times New Roman" w:hAnsi="Aptos" w:cs="Arial"/>
          <w:color w:val="000000"/>
          <w:sz w:val="22"/>
        </w:rPr>
        <w:br/>
      </w:r>
      <w:r w:rsidRPr="008C52BE">
        <w:rPr>
          <w:rFonts w:ascii="Aptos" w:eastAsia="Times New Roman" w:hAnsi="Aptos" w:cs="Arial"/>
          <w:color w:val="000000"/>
          <w:sz w:val="22"/>
        </w:rPr>
        <w:t>i znaku Unii Europejskiej,</w:t>
      </w:r>
    </w:p>
    <w:p w14:paraId="7118F352" w14:textId="2FB2406F" w:rsidR="00A96772" w:rsidRPr="008C52BE" w:rsidRDefault="00A96772" w:rsidP="00C703FC">
      <w:pPr>
        <w:numPr>
          <w:ilvl w:val="1"/>
          <w:numId w:val="24"/>
        </w:numPr>
        <w:spacing w:line="276" w:lineRule="auto"/>
        <w:ind w:left="1134" w:hanging="283"/>
        <w:jc w:val="left"/>
        <w:rPr>
          <w:rFonts w:ascii="Aptos" w:eastAsia="Times New Roman" w:hAnsi="Aptos" w:cs="Arial"/>
          <w:color w:val="000000"/>
          <w:sz w:val="22"/>
        </w:rPr>
      </w:pPr>
      <w:r w:rsidRPr="008C52BE">
        <w:rPr>
          <w:rFonts w:ascii="Aptos" w:eastAsia="Times New Roman" w:hAnsi="Aptos" w:cs="Arial"/>
          <w:color w:val="000000"/>
          <w:sz w:val="22"/>
        </w:rPr>
        <w:t xml:space="preserve">zadania, działania, które będą realizowane w ramach Projektu </w:t>
      </w:r>
      <w:r w:rsidR="00C703FC">
        <w:rPr>
          <w:rFonts w:ascii="Aptos" w:eastAsia="Times New Roman" w:hAnsi="Aptos" w:cs="Arial"/>
          <w:color w:val="000000"/>
          <w:sz w:val="22"/>
        </w:rPr>
        <w:br/>
      </w:r>
      <w:r w:rsidRPr="008C52BE">
        <w:rPr>
          <w:rFonts w:ascii="Aptos" w:eastAsia="Times New Roman" w:hAnsi="Aptos" w:cs="Arial"/>
          <w:color w:val="000000"/>
          <w:sz w:val="22"/>
        </w:rPr>
        <w:t>(opis, co zostanie zrobione, zakupione etc.),</w:t>
      </w:r>
    </w:p>
    <w:p w14:paraId="653B9616" w14:textId="77777777" w:rsidR="00A96772" w:rsidRPr="008C52BE" w:rsidRDefault="00A96772" w:rsidP="00C703FC">
      <w:pPr>
        <w:numPr>
          <w:ilvl w:val="1"/>
          <w:numId w:val="24"/>
        </w:numPr>
        <w:spacing w:line="276" w:lineRule="auto"/>
        <w:ind w:left="1134" w:hanging="283"/>
        <w:jc w:val="left"/>
        <w:rPr>
          <w:rFonts w:ascii="Aptos" w:hAnsi="Aptos" w:cs="Arial"/>
          <w:color w:val="000000"/>
          <w:sz w:val="22"/>
        </w:rPr>
      </w:pPr>
      <w:r w:rsidRPr="008C52BE">
        <w:rPr>
          <w:rFonts w:ascii="Aptos" w:hAnsi="Aptos" w:cs="Arial"/>
          <w:color w:val="000000"/>
          <w:sz w:val="22"/>
        </w:rPr>
        <w:t>grupy docelowe (do kogo skierowany jest Projekt, kto z niego skorzysta),</w:t>
      </w:r>
    </w:p>
    <w:p w14:paraId="39F9A93A" w14:textId="77777777" w:rsidR="00A96772" w:rsidRPr="008C52BE" w:rsidRDefault="00A96772" w:rsidP="00C703FC">
      <w:pPr>
        <w:numPr>
          <w:ilvl w:val="1"/>
          <w:numId w:val="24"/>
        </w:numPr>
        <w:spacing w:line="276" w:lineRule="auto"/>
        <w:ind w:left="1134" w:hanging="283"/>
        <w:jc w:val="left"/>
        <w:rPr>
          <w:rFonts w:ascii="Aptos" w:hAnsi="Aptos" w:cs="Arial"/>
          <w:color w:val="000000"/>
          <w:sz w:val="22"/>
        </w:rPr>
      </w:pPr>
      <w:r w:rsidRPr="008C52BE">
        <w:rPr>
          <w:rFonts w:ascii="Aptos" w:hAnsi="Aptos" w:cs="Arial"/>
          <w:color w:val="000000"/>
          <w:sz w:val="22"/>
        </w:rPr>
        <w:t xml:space="preserve">cel lub cele Projektu, </w:t>
      </w:r>
    </w:p>
    <w:p w14:paraId="39DDEABD" w14:textId="77777777" w:rsidR="00A96772" w:rsidRPr="008C52BE" w:rsidRDefault="00A96772" w:rsidP="00C703FC">
      <w:pPr>
        <w:numPr>
          <w:ilvl w:val="1"/>
          <w:numId w:val="24"/>
        </w:numPr>
        <w:spacing w:line="276" w:lineRule="auto"/>
        <w:ind w:left="1134" w:hanging="283"/>
        <w:jc w:val="left"/>
        <w:rPr>
          <w:rFonts w:ascii="Aptos" w:hAnsi="Aptos" w:cs="Arial"/>
          <w:color w:val="000000"/>
          <w:sz w:val="22"/>
        </w:rPr>
      </w:pPr>
      <w:r w:rsidRPr="008C52BE">
        <w:rPr>
          <w:rFonts w:ascii="Aptos" w:hAnsi="Aptos" w:cs="Arial"/>
          <w:color w:val="000000"/>
          <w:sz w:val="22"/>
        </w:rPr>
        <w:t>efekty, rezultaty Projektu (jeśli opis zadań, działań nie zawiera opisu efektów, rezultatów),</w:t>
      </w:r>
    </w:p>
    <w:p w14:paraId="1183383E" w14:textId="77777777" w:rsidR="00A96772" w:rsidRPr="008C52BE" w:rsidRDefault="00A96772" w:rsidP="00C703FC">
      <w:pPr>
        <w:numPr>
          <w:ilvl w:val="1"/>
          <w:numId w:val="24"/>
        </w:numPr>
        <w:spacing w:line="276" w:lineRule="auto"/>
        <w:ind w:left="1134" w:hanging="283"/>
        <w:jc w:val="left"/>
        <w:rPr>
          <w:rFonts w:ascii="Aptos" w:eastAsia="Times New Roman" w:hAnsi="Aptos" w:cs="Arial"/>
          <w:color w:val="000000"/>
          <w:sz w:val="22"/>
        </w:rPr>
      </w:pPr>
      <w:r w:rsidRPr="008C52BE">
        <w:rPr>
          <w:rFonts w:ascii="Aptos" w:eastAsia="Times New Roman" w:hAnsi="Aptos" w:cs="Arial"/>
          <w:color w:val="000000"/>
          <w:sz w:val="22"/>
        </w:rPr>
        <w:t>wartość Projektu (całkowity koszt Projektu),</w:t>
      </w:r>
    </w:p>
    <w:p w14:paraId="7211655B" w14:textId="15E1E501" w:rsidR="00A96772" w:rsidRDefault="00A96772" w:rsidP="00C703FC">
      <w:pPr>
        <w:numPr>
          <w:ilvl w:val="1"/>
          <w:numId w:val="24"/>
        </w:numPr>
        <w:spacing w:line="276" w:lineRule="auto"/>
        <w:ind w:left="1134" w:hanging="283"/>
        <w:jc w:val="left"/>
        <w:rPr>
          <w:rFonts w:ascii="Aptos" w:eastAsia="Times New Roman" w:hAnsi="Aptos" w:cs="Arial"/>
          <w:color w:val="000000"/>
          <w:sz w:val="22"/>
        </w:rPr>
      </w:pPr>
      <w:r w:rsidRPr="008C52BE">
        <w:rPr>
          <w:rFonts w:ascii="Aptos" w:eastAsia="Times New Roman" w:hAnsi="Aptos" w:cs="Arial"/>
          <w:color w:val="000000"/>
          <w:sz w:val="22"/>
        </w:rPr>
        <w:t>wysokość wkładu Funduszy Europejskich</w:t>
      </w:r>
      <w:r w:rsidR="001B258A">
        <w:rPr>
          <w:rFonts w:ascii="Aptos" w:eastAsia="Times New Roman" w:hAnsi="Aptos" w:cs="Arial"/>
          <w:color w:val="000000"/>
          <w:sz w:val="22"/>
        </w:rPr>
        <w:t>.</w:t>
      </w:r>
    </w:p>
    <w:p w14:paraId="206A552A" w14:textId="2F67B252" w:rsidR="00DD7829" w:rsidRDefault="00DD7829" w:rsidP="00C703FC">
      <w:pPr>
        <w:spacing w:line="276" w:lineRule="auto"/>
        <w:ind w:left="567" w:firstLine="0"/>
        <w:jc w:val="left"/>
        <w:rPr>
          <w:rFonts w:ascii="Aptos" w:hAnsi="Aptos" w:cs="Arial"/>
          <w:sz w:val="22"/>
        </w:rPr>
      </w:pPr>
      <w:bookmarkStart w:id="23" w:name="_Hlk194662733"/>
      <w:r w:rsidRPr="001F51F2">
        <w:rPr>
          <w:rFonts w:ascii="Aptos" w:hAnsi="Aptos" w:cs="Arial"/>
          <w:sz w:val="22"/>
        </w:rPr>
        <w:t>W przypadku wszelkich informacji o realizowany</w:t>
      </w:r>
      <w:r w:rsidR="008C1974">
        <w:rPr>
          <w:rFonts w:ascii="Aptos" w:hAnsi="Aptos" w:cs="Arial"/>
          <w:sz w:val="22"/>
        </w:rPr>
        <w:t>m</w:t>
      </w:r>
      <w:r w:rsidRPr="001F51F2">
        <w:rPr>
          <w:rFonts w:ascii="Aptos" w:hAnsi="Aptos" w:cs="Arial"/>
          <w:sz w:val="22"/>
        </w:rPr>
        <w:t xml:space="preserve"> </w:t>
      </w:r>
      <w:r w:rsidR="00BC00F3">
        <w:rPr>
          <w:rFonts w:ascii="Aptos" w:hAnsi="Aptos" w:cs="Arial"/>
          <w:sz w:val="22"/>
        </w:rPr>
        <w:t>P</w:t>
      </w:r>
      <w:r w:rsidRPr="001F51F2">
        <w:rPr>
          <w:rFonts w:ascii="Aptos" w:hAnsi="Aptos" w:cs="Arial"/>
          <w:sz w:val="22"/>
        </w:rPr>
        <w:t xml:space="preserve">rojekcie, podawanych do wiadomości </w:t>
      </w:r>
      <w:r w:rsidR="00C703FC">
        <w:rPr>
          <w:rFonts w:ascii="Aptos" w:hAnsi="Aptos" w:cs="Arial"/>
          <w:sz w:val="22"/>
        </w:rPr>
        <w:br/>
      </w:r>
      <w:r w:rsidRPr="001F51F2">
        <w:rPr>
          <w:rFonts w:ascii="Aptos" w:hAnsi="Aptos" w:cs="Arial"/>
          <w:sz w:val="22"/>
        </w:rPr>
        <w:t>za pośrednictwem mediów społecznościowych, beneficjent ma obowiązek stosować hasztagi: #FunduszeUE lub #FunduszeEuropejskie</w:t>
      </w:r>
      <w:bookmarkEnd w:id="23"/>
      <w:r w:rsidRPr="001F51F2">
        <w:rPr>
          <w:rFonts w:ascii="Aptos" w:hAnsi="Aptos" w:cs="Arial"/>
          <w:sz w:val="22"/>
        </w:rPr>
        <w:t>.</w:t>
      </w:r>
    </w:p>
    <w:p w14:paraId="2A51DE89" w14:textId="400483BE" w:rsidR="00DD7829" w:rsidRPr="008C52BE" w:rsidRDefault="00DD7829" w:rsidP="00C703FC">
      <w:pPr>
        <w:pStyle w:val="Akapitzlist"/>
        <w:numPr>
          <w:ilvl w:val="0"/>
          <w:numId w:val="110"/>
        </w:numPr>
        <w:tabs>
          <w:tab w:val="clear" w:pos="360"/>
          <w:tab w:val="num" w:pos="709"/>
          <w:tab w:val="left" w:pos="851"/>
        </w:tabs>
        <w:spacing w:line="276" w:lineRule="auto"/>
        <w:ind w:left="567" w:hanging="283"/>
        <w:contextualSpacing/>
        <w:jc w:val="left"/>
        <w:rPr>
          <w:rFonts w:ascii="Aptos" w:eastAsia="Calibri" w:hAnsi="Aptos" w:cs="Arial"/>
          <w:sz w:val="22"/>
          <w:szCs w:val="22"/>
          <w:lang w:eastAsia="en-US"/>
        </w:rPr>
      </w:pPr>
      <w:r w:rsidRPr="008C52BE">
        <w:rPr>
          <w:rFonts w:ascii="Aptos" w:eastAsia="Calibri" w:hAnsi="Aptos" w:cs="Arial"/>
          <w:sz w:val="22"/>
          <w:szCs w:val="22"/>
          <w:lang w:eastAsia="en-US"/>
        </w:rPr>
        <w:t>zorganizowania wydarzenia lub działania informacyjno-promocyjnego</w:t>
      </w:r>
      <w:r w:rsidRPr="008C52BE">
        <w:rPr>
          <w:rFonts w:ascii="Aptos" w:eastAsia="Calibri" w:hAnsi="Aptos" w:cs="Arial"/>
          <w:b/>
          <w:bCs/>
          <w:sz w:val="22"/>
          <w:szCs w:val="22"/>
          <w:lang w:eastAsia="en-US"/>
        </w:rPr>
        <w:t xml:space="preserve"> </w:t>
      </w:r>
      <w:r w:rsidRPr="008C52BE">
        <w:rPr>
          <w:rFonts w:ascii="Aptos" w:eastAsia="Calibri" w:hAnsi="Aptos" w:cs="Arial"/>
          <w:sz w:val="22"/>
          <w:szCs w:val="22"/>
          <w:lang w:eastAsia="en-US"/>
        </w:rPr>
        <w:t>(np. konferencję prasową, wydarzenie promujące Projekt, prezentację Projektu na targach branżowych)</w:t>
      </w:r>
      <w:r w:rsidRPr="008C52BE">
        <w:rPr>
          <w:rFonts w:ascii="Aptos" w:eastAsia="Calibri" w:hAnsi="Aptos" w:cs="Arial"/>
          <w:b/>
          <w:bCs/>
          <w:sz w:val="22"/>
          <w:szCs w:val="22"/>
          <w:lang w:eastAsia="en-US"/>
        </w:rPr>
        <w:t xml:space="preserve"> </w:t>
      </w:r>
      <w:r w:rsidRPr="008C52BE">
        <w:rPr>
          <w:rFonts w:ascii="Aptos" w:eastAsia="Calibri" w:hAnsi="Aptos" w:cs="Arial"/>
          <w:sz w:val="22"/>
          <w:szCs w:val="22"/>
          <w:lang w:eastAsia="en-US"/>
        </w:rPr>
        <w:t xml:space="preserve">w ważnym momencie </w:t>
      </w:r>
      <w:r w:rsidRPr="008C52BE">
        <w:rPr>
          <w:rFonts w:ascii="Aptos" w:eastAsia="Calibri" w:hAnsi="Aptos" w:cs="Arial"/>
          <w:sz w:val="22"/>
          <w:szCs w:val="22"/>
          <w:lang w:eastAsia="en-US"/>
        </w:rPr>
        <w:lastRenderedPageBreak/>
        <w:t xml:space="preserve">realizacji Projektu, np. na otwarcie Projektu, zakończenie Projektu lub jego ważnego etapu </w:t>
      </w:r>
      <w:r w:rsidR="006C40E5">
        <w:rPr>
          <w:rFonts w:ascii="Aptos" w:eastAsia="Calibri" w:hAnsi="Aptos" w:cs="Arial"/>
          <w:sz w:val="22"/>
          <w:szCs w:val="22"/>
          <w:lang w:eastAsia="en-US"/>
        </w:rPr>
        <w:br/>
      </w:r>
      <w:r w:rsidRPr="008C52BE">
        <w:rPr>
          <w:rFonts w:ascii="Aptos" w:eastAsia="Calibri" w:hAnsi="Aptos" w:cs="Arial"/>
          <w:sz w:val="22"/>
          <w:szCs w:val="22"/>
          <w:lang w:eastAsia="en-US"/>
        </w:rPr>
        <w:t xml:space="preserve">np. rozpoczęcie inwestycji, oddanie inwestycji do użytkowania itp., </w:t>
      </w:r>
      <w:r w:rsidRPr="008C52BE">
        <w:rPr>
          <w:rFonts w:ascii="Aptos" w:eastAsia="Calibri" w:hAnsi="Aptos" w:cs="Arial"/>
          <w:bCs/>
          <w:sz w:val="22"/>
          <w:szCs w:val="22"/>
          <w:lang w:eastAsia="en-US"/>
        </w:rPr>
        <w:t xml:space="preserve">jeżeli </w:t>
      </w:r>
      <w:r w:rsidR="00267D1D">
        <w:rPr>
          <w:rFonts w:ascii="Aptos" w:eastAsia="Calibri" w:hAnsi="Aptos" w:cs="Arial"/>
          <w:bCs/>
          <w:sz w:val="22"/>
          <w:szCs w:val="22"/>
          <w:lang w:eastAsia="en-US"/>
        </w:rPr>
        <w:br/>
      </w:r>
      <w:r w:rsidRPr="008C52BE">
        <w:rPr>
          <w:rFonts w:ascii="Aptos" w:eastAsia="Calibri" w:hAnsi="Aptos" w:cs="Arial"/>
          <w:b/>
          <w:sz w:val="22"/>
          <w:szCs w:val="22"/>
          <w:lang w:eastAsia="en-US"/>
        </w:rPr>
        <w:t>Projekt ma znaczenie strategiczne</w:t>
      </w:r>
      <w:r w:rsidRPr="008C52BE">
        <w:rPr>
          <w:rFonts w:ascii="Aptos" w:eastAsia="Calibri" w:hAnsi="Aptos"/>
          <w:b/>
          <w:sz w:val="22"/>
          <w:szCs w:val="22"/>
          <w:vertAlign w:val="superscript"/>
          <w:lang w:eastAsia="en-US"/>
        </w:rPr>
        <w:footnoteReference w:id="23"/>
      </w:r>
      <w:r w:rsidRPr="008C52BE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t>)</w:t>
      </w:r>
      <w:r w:rsidRPr="008C52BE">
        <w:rPr>
          <w:rFonts w:ascii="Aptos" w:eastAsia="Calibri" w:hAnsi="Aptos" w:cs="Arial"/>
          <w:b/>
          <w:sz w:val="22"/>
          <w:szCs w:val="22"/>
          <w:lang w:eastAsia="en-US"/>
        </w:rPr>
        <w:t xml:space="preserve"> lub jego całkowity koszt przekracza 10 mln EUR</w:t>
      </w:r>
      <w:r w:rsidRPr="008C52BE">
        <w:rPr>
          <w:rFonts w:ascii="Aptos" w:eastAsia="Calibri" w:hAnsi="Aptos"/>
          <w:b/>
          <w:sz w:val="22"/>
          <w:szCs w:val="22"/>
          <w:vertAlign w:val="superscript"/>
          <w:lang w:eastAsia="en-US"/>
        </w:rPr>
        <w:footnoteReference w:id="24"/>
      </w:r>
      <w:r w:rsidRPr="008C52BE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t>)</w:t>
      </w:r>
      <w:r w:rsidRPr="008C52BE">
        <w:rPr>
          <w:rFonts w:ascii="Aptos" w:eastAsia="Calibri" w:hAnsi="Aptos" w:cs="Arial"/>
          <w:b/>
          <w:sz w:val="22"/>
          <w:szCs w:val="22"/>
          <w:lang w:eastAsia="en-US"/>
        </w:rPr>
        <w:t>.</w:t>
      </w:r>
    </w:p>
    <w:p w14:paraId="21D3030A" w14:textId="092D7F57" w:rsidR="00DD7829" w:rsidRPr="008C52BE" w:rsidRDefault="00DD7829" w:rsidP="006C40E5">
      <w:pPr>
        <w:tabs>
          <w:tab w:val="num" w:pos="360"/>
        </w:tabs>
        <w:spacing w:line="276" w:lineRule="auto"/>
        <w:ind w:left="567" w:hanging="12"/>
        <w:jc w:val="left"/>
        <w:rPr>
          <w:rFonts w:ascii="Aptos" w:eastAsia="Times New Roman" w:hAnsi="Aptos" w:cs="Arial"/>
          <w:color w:val="000000"/>
          <w:sz w:val="22"/>
        </w:rPr>
      </w:pPr>
      <w:r w:rsidRPr="00F459D6">
        <w:rPr>
          <w:rFonts w:ascii="Aptos" w:hAnsi="Aptos" w:cs="Arial"/>
          <w:sz w:val="22"/>
        </w:rPr>
        <w:t xml:space="preserve">Do udziału w wydarzeniu informacyjno-promocyjnym, Beneficjent powinien zaprosić </w:t>
      </w:r>
      <w:r w:rsidRPr="009A75C2">
        <w:rPr>
          <w:rFonts w:ascii="Aptos" w:hAnsi="Aptos" w:cs="Arial"/>
          <w:b/>
          <w:bCs/>
          <w:sz w:val="22"/>
        </w:rPr>
        <w:t>z co najmniej 4-tygodniowym wyprzedzeniem</w:t>
      </w:r>
      <w:r w:rsidRPr="00F459D6">
        <w:rPr>
          <w:rFonts w:ascii="Aptos" w:hAnsi="Aptos" w:cs="Arial"/>
          <w:sz w:val="22"/>
        </w:rPr>
        <w:t xml:space="preserve"> przedstawicieli Komisji Europejskiej, Instytucji Zarządzającej, MJWPU i Instytucji Pośredniczącej za pośrednictwem poczty elektronicznej:</w:t>
      </w:r>
      <w:r w:rsidR="00D35BFC">
        <w:rPr>
          <w:rFonts w:ascii="Aptos" w:hAnsi="Aptos" w:cs="Arial"/>
          <w:sz w:val="22"/>
        </w:rPr>
        <w:t xml:space="preserve"> </w:t>
      </w:r>
      <w:r w:rsidR="00267D1D">
        <w:rPr>
          <w:rFonts w:ascii="Aptos" w:hAnsi="Aptos" w:cs="Arial"/>
          <w:sz w:val="22"/>
        </w:rPr>
        <w:br/>
      </w:r>
      <w:hyperlink r:id="rId18" w:history="1">
        <w:r w:rsidR="00267D1D" w:rsidRPr="00267D1D">
          <w:rPr>
            <w:rStyle w:val="Hipercze"/>
            <w:rFonts w:ascii="Aptos" w:hAnsi="Aptos"/>
            <w:b/>
            <w:bCs/>
            <w:sz w:val="22"/>
          </w:rPr>
          <w:t>EMPL-D3-UNIT@ec.europa.eu</w:t>
        </w:r>
      </w:hyperlink>
      <w:r w:rsidR="009A75C2">
        <w:rPr>
          <w:rFonts w:ascii="Aptos" w:hAnsi="Aptos" w:cs="Verdana"/>
          <w:sz w:val="22"/>
        </w:rPr>
        <w:t xml:space="preserve"> </w:t>
      </w:r>
      <w:r w:rsidRPr="00F459D6">
        <w:rPr>
          <w:rFonts w:ascii="Aptos" w:hAnsi="Aptos" w:cs="Arial"/>
          <w:sz w:val="22"/>
        </w:rPr>
        <w:t xml:space="preserve">oraz </w:t>
      </w:r>
      <w:hyperlink r:id="rId19" w:history="1">
        <w:r w:rsidRPr="00F459D6">
          <w:rPr>
            <w:rStyle w:val="Hipercze"/>
            <w:rFonts w:ascii="Aptos" w:hAnsi="Aptos" w:cs="Arial"/>
            <w:sz w:val="22"/>
          </w:rPr>
          <w:t>wydarzenia@mazowia.eu</w:t>
        </w:r>
      </w:hyperlink>
      <w:r w:rsidRPr="00F459D6">
        <w:rPr>
          <w:rFonts w:ascii="Aptos" w:hAnsi="Aptos" w:cs="Arial"/>
          <w:sz w:val="22"/>
        </w:rPr>
        <w:t xml:space="preserve"> i wup@wup.mazowsze.pl;</w:t>
      </w:r>
    </w:p>
    <w:p w14:paraId="3728653C" w14:textId="39DC8F4E" w:rsidR="00A96772" w:rsidRPr="008C52BE" w:rsidRDefault="00A96772" w:rsidP="00C703FC">
      <w:pPr>
        <w:pStyle w:val="Akapitzlist"/>
        <w:numPr>
          <w:ilvl w:val="0"/>
          <w:numId w:val="110"/>
        </w:numPr>
        <w:tabs>
          <w:tab w:val="clear" w:pos="360"/>
          <w:tab w:val="left" w:pos="851"/>
        </w:tabs>
        <w:spacing w:line="276" w:lineRule="auto"/>
        <w:ind w:left="567" w:hanging="283"/>
        <w:contextualSpacing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dokumentowania działań informacyjn</w:t>
      </w:r>
      <w:r w:rsidR="008C1974" w:rsidRPr="00974C79">
        <w:rPr>
          <w:rFonts w:ascii="Aptos" w:hAnsi="Aptos" w:cs="Arial"/>
          <w:sz w:val="22"/>
        </w:rPr>
        <w:t>o-</w:t>
      </w:r>
      <w:r w:rsidRPr="008C52BE">
        <w:rPr>
          <w:rFonts w:ascii="Aptos" w:hAnsi="Aptos" w:cs="Arial"/>
          <w:sz w:val="22"/>
          <w:szCs w:val="22"/>
        </w:rPr>
        <w:t>promocyjnych prowadzonych w ramach Projektu.</w:t>
      </w:r>
    </w:p>
    <w:p w14:paraId="23C07708" w14:textId="77777777" w:rsidR="000C46B8" w:rsidRPr="000C46B8" w:rsidRDefault="000C46B8" w:rsidP="00621AD7">
      <w:pPr>
        <w:numPr>
          <w:ilvl w:val="0"/>
          <w:numId w:val="115"/>
        </w:numPr>
        <w:spacing w:line="276" w:lineRule="auto"/>
        <w:jc w:val="left"/>
        <w:rPr>
          <w:rFonts w:ascii="Aptos" w:hAnsi="Aptos" w:cs="Arial"/>
          <w:sz w:val="22"/>
        </w:rPr>
      </w:pPr>
      <w:r w:rsidRPr="000C46B8">
        <w:rPr>
          <w:rFonts w:ascii="Aptos" w:hAnsi="Aptos" w:cs="Arial"/>
          <w:sz w:val="22"/>
        </w:rPr>
        <w:t>Beneficjent, który realizuje Projekt o całkowitym koszcie przekraczającym 5 mln EUR</w:t>
      </w:r>
      <w:r w:rsidRPr="000C46B8">
        <w:rPr>
          <w:rFonts w:ascii="Aptos" w:hAnsi="Aptos" w:cs="Arial"/>
          <w:sz w:val="22"/>
          <w:vertAlign w:val="superscript"/>
        </w:rPr>
        <w:footnoteReference w:id="25"/>
      </w:r>
      <w:r w:rsidRPr="000C46B8">
        <w:rPr>
          <w:rFonts w:ascii="Aptos" w:hAnsi="Aptos" w:cs="Arial"/>
          <w:sz w:val="22"/>
          <w:vertAlign w:val="superscript"/>
        </w:rPr>
        <w:t>)</w:t>
      </w:r>
      <w:r w:rsidRPr="000C46B8">
        <w:rPr>
          <w:rFonts w:ascii="Aptos" w:hAnsi="Aptos" w:cs="Arial"/>
          <w:sz w:val="22"/>
        </w:rPr>
        <w:t>, informuje Instytucję Pośredniczącą o:</w:t>
      </w:r>
    </w:p>
    <w:p w14:paraId="29A32548" w14:textId="77777777" w:rsidR="000C46B8" w:rsidRPr="008C52BE" w:rsidRDefault="000C46B8" w:rsidP="00621AD7">
      <w:pPr>
        <w:pStyle w:val="Akapitzlist"/>
        <w:numPr>
          <w:ilvl w:val="1"/>
          <w:numId w:val="115"/>
        </w:numPr>
        <w:spacing w:line="276" w:lineRule="auto"/>
        <w:ind w:left="113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planowanych wydarzeniach informacyjno-promocyjnych związanych z Projektem;</w:t>
      </w:r>
    </w:p>
    <w:p w14:paraId="72D9F78C" w14:textId="77777777" w:rsidR="000C46B8" w:rsidRPr="000C46B8" w:rsidRDefault="000C46B8" w:rsidP="00621AD7">
      <w:pPr>
        <w:numPr>
          <w:ilvl w:val="1"/>
          <w:numId w:val="115"/>
        </w:numPr>
        <w:spacing w:line="276" w:lineRule="auto"/>
        <w:ind w:left="1134" w:hanging="284"/>
        <w:jc w:val="left"/>
        <w:rPr>
          <w:rFonts w:ascii="Aptos" w:hAnsi="Aptos" w:cs="Arial"/>
          <w:sz w:val="22"/>
        </w:rPr>
      </w:pPr>
      <w:r w:rsidRPr="000C46B8">
        <w:rPr>
          <w:rFonts w:ascii="Aptos" w:hAnsi="Aptos" w:cs="Arial"/>
          <w:sz w:val="22"/>
        </w:rPr>
        <w:t>innych planowanych wydarzeniach i istotnych okolicznościach związanych z realizacją Projektu, które mogą mieć znaczenie dla opinii publicznej i mogą służyć budowaniu marki Funduszy Europejskich</w:t>
      </w:r>
      <w:r w:rsidRPr="000C46B8">
        <w:rPr>
          <w:rFonts w:ascii="Aptos" w:hAnsi="Aptos" w:cs="Arial"/>
          <w:sz w:val="22"/>
          <w:vertAlign w:val="superscript"/>
        </w:rPr>
        <w:footnoteReference w:id="26"/>
      </w:r>
      <w:r w:rsidRPr="000C46B8">
        <w:rPr>
          <w:rFonts w:ascii="Aptos" w:hAnsi="Aptos" w:cs="Arial"/>
          <w:sz w:val="22"/>
          <w:vertAlign w:val="superscript"/>
        </w:rPr>
        <w:t>)</w:t>
      </w:r>
      <w:r w:rsidRPr="000C46B8">
        <w:rPr>
          <w:rFonts w:ascii="Aptos" w:hAnsi="Aptos" w:cs="Arial"/>
          <w:sz w:val="22"/>
        </w:rPr>
        <w:t>.</w:t>
      </w:r>
    </w:p>
    <w:p w14:paraId="2EFA9F23" w14:textId="6FF9CDD5" w:rsidR="000C46B8" w:rsidRPr="000C46B8" w:rsidRDefault="000C46B8" w:rsidP="00621AD7">
      <w:pPr>
        <w:numPr>
          <w:ilvl w:val="0"/>
          <w:numId w:val="115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0C46B8">
        <w:rPr>
          <w:rFonts w:ascii="Aptos" w:hAnsi="Aptos" w:cs="Arial"/>
          <w:sz w:val="22"/>
        </w:rPr>
        <w:t xml:space="preserve">Beneficjent przekazuje informacje o planowanych wydarzeniach, o których mowa w ust. </w:t>
      </w:r>
      <w:r w:rsidR="00A14807">
        <w:rPr>
          <w:rFonts w:ascii="Aptos" w:hAnsi="Aptos" w:cs="Arial"/>
          <w:sz w:val="22"/>
        </w:rPr>
        <w:t>3</w:t>
      </w:r>
      <w:r w:rsidRPr="000C46B8">
        <w:rPr>
          <w:rFonts w:ascii="Aptos" w:hAnsi="Aptos" w:cs="Arial"/>
          <w:sz w:val="22"/>
        </w:rPr>
        <w:t xml:space="preserve">, </w:t>
      </w:r>
      <w:r w:rsidR="00267D1D">
        <w:rPr>
          <w:rFonts w:ascii="Aptos" w:hAnsi="Aptos" w:cs="Arial"/>
          <w:sz w:val="22"/>
        </w:rPr>
        <w:br/>
      </w:r>
      <w:r w:rsidRPr="000C46B8">
        <w:rPr>
          <w:rFonts w:ascii="Aptos" w:hAnsi="Aptos" w:cs="Arial"/>
          <w:sz w:val="22"/>
        </w:rPr>
        <w:t xml:space="preserve">na co najmniej 14 dni kalendarzowych przed wydarzeniem za pośrednictwem poczty elektronicznej </w:t>
      </w:r>
      <w:r w:rsidR="00C703FC">
        <w:rPr>
          <w:rFonts w:ascii="Aptos" w:hAnsi="Aptos" w:cs="Arial"/>
          <w:sz w:val="22"/>
        </w:rPr>
        <w:br/>
      </w:r>
      <w:r w:rsidRPr="000C46B8">
        <w:rPr>
          <w:rFonts w:ascii="Aptos" w:hAnsi="Aptos" w:cs="Arial"/>
          <w:sz w:val="22"/>
        </w:rPr>
        <w:t>na adres Instytucji Pośredniczącej: wup@wup.mazowsze.pl</w:t>
      </w:r>
      <w:r w:rsidRPr="000C46B8">
        <w:rPr>
          <w:rFonts w:ascii="Aptos" w:hAnsi="Aptos" w:cs="Arial"/>
          <w:i/>
          <w:iCs/>
          <w:sz w:val="22"/>
        </w:rPr>
        <w:t>.</w:t>
      </w:r>
      <w:r w:rsidRPr="000C46B8">
        <w:rPr>
          <w:rFonts w:ascii="Aptos" w:hAnsi="Aptos" w:cs="Arial"/>
          <w:sz w:val="22"/>
        </w:rPr>
        <w:t xml:space="preserve"> Informacja powinna wskazywać dane kontaktowe osób ze strony Beneficjenta zaangażowanych w wydarzenie.</w:t>
      </w:r>
    </w:p>
    <w:p w14:paraId="5FB7BD22" w14:textId="381D04B6" w:rsidR="00A96772" w:rsidRPr="008C52BE" w:rsidRDefault="00A96772" w:rsidP="00621AD7">
      <w:pPr>
        <w:numPr>
          <w:ilvl w:val="0"/>
          <w:numId w:val="115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Każdorazowo na prośbę </w:t>
      </w:r>
      <w:r w:rsidR="004E0DD9" w:rsidRPr="008C52BE">
        <w:rPr>
          <w:rFonts w:ascii="Aptos" w:hAnsi="Aptos" w:cs="Arial"/>
          <w:sz w:val="22"/>
        </w:rPr>
        <w:t>Instytucji Pośredniczącej</w:t>
      </w:r>
      <w:r w:rsidRPr="008C52BE">
        <w:rPr>
          <w:rFonts w:ascii="Aptos" w:hAnsi="Aptos" w:cs="Arial"/>
          <w:sz w:val="22"/>
        </w:rPr>
        <w:t xml:space="preserve">, Beneficjent jest zobowiązany do zorganizowania wspólnego wydarzenia informacyjno-promocyjnego dla mediów (np. briefingu prasowego, konferencji prasowej) z przedstawicielami </w:t>
      </w:r>
      <w:r w:rsidR="004E0DD9" w:rsidRPr="008C52BE">
        <w:rPr>
          <w:rFonts w:ascii="Aptos" w:hAnsi="Aptos" w:cs="Arial"/>
          <w:sz w:val="22"/>
        </w:rPr>
        <w:t>Instytucji Po</w:t>
      </w:r>
      <w:r w:rsidR="00653959" w:rsidRPr="008C52BE">
        <w:rPr>
          <w:rFonts w:ascii="Aptos" w:hAnsi="Aptos" w:cs="Arial"/>
          <w:sz w:val="22"/>
        </w:rPr>
        <w:t>ś</w:t>
      </w:r>
      <w:r w:rsidR="004E0DD9" w:rsidRPr="008C52BE">
        <w:rPr>
          <w:rFonts w:ascii="Aptos" w:hAnsi="Aptos" w:cs="Arial"/>
          <w:sz w:val="22"/>
        </w:rPr>
        <w:t>redniczącej</w:t>
      </w:r>
      <w:r w:rsidRPr="008C52BE">
        <w:rPr>
          <w:rFonts w:ascii="Aptos" w:hAnsi="Aptos" w:cs="Arial"/>
          <w:sz w:val="22"/>
        </w:rPr>
        <w:t>/Instytucji Zarządzającej.</w:t>
      </w:r>
    </w:p>
    <w:p w14:paraId="26DF9CC4" w14:textId="5102824C" w:rsidR="00A96772" w:rsidRPr="008C52BE" w:rsidRDefault="00A96772" w:rsidP="00621AD7">
      <w:pPr>
        <w:numPr>
          <w:ilvl w:val="0"/>
          <w:numId w:val="115"/>
        </w:numPr>
        <w:tabs>
          <w:tab w:val="num" w:pos="142"/>
        </w:tabs>
        <w:spacing w:line="276" w:lineRule="auto"/>
        <w:ind w:left="284" w:hanging="284"/>
        <w:jc w:val="left"/>
        <w:rPr>
          <w:rFonts w:ascii="Aptos" w:hAnsi="Aptos" w:cs="Arial"/>
          <w:iCs/>
          <w:sz w:val="22"/>
        </w:rPr>
      </w:pPr>
      <w:r w:rsidRPr="008C52BE">
        <w:rPr>
          <w:rFonts w:ascii="Aptos" w:hAnsi="Aptos" w:cs="Arial"/>
          <w:sz w:val="22"/>
        </w:rPr>
        <w:t>Jeśli Beneficjent realizuje Projekty, w których przewidziany jest udział uczestników Projektu</w:t>
      </w:r>
      <w:r w:rsidRPr="008C52BE">
        <w:rPr>
          <w:rFonts w:ascii="Aptos" w:hAnsi="Aptos" w:cs="Arial"/>
          <w:sz w:val="22"/>
          <w:vertAlign w:val="superscript"/>
        </w:rPr>
        <w:footnoteReference w:id="27"/>
      </w:r>
      <w:r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>, Beneficjent zobowiązany jest do rzetelnego i regularnego wprowadzania aktualnych danych do</w:t>
      </w:r>
      <w:r w:rsidR="003B6B4D" w:rsidRPr="00C476FF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wyszukiwarki</w:t>
      </w:r>
      <w:r w:rsidR="00987EC9" w:rsidRPr="008C52BE">
        <w:rPr>
          <w:rStyle w:val="Odwoanieprzypisudolnego"/>
          <w:rFonts w:ascii="Aptos" w:hAnsi="Aptos" w:cs="Arial"/>
          <w:sz w:val="22"/>
        </w:rPr>
        <w:footnoteReference w:id="28"/>
      </w:r>
      <w:r w:rsidR="000A59CC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 xml:space="preserve"> wsparcia dla potencjalnych beneficjentów i</w:t>
      </w:r>
      <w:r w:rsidR="00911CE2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uczestników Projektów, dostępnej </w:t>
      </w:r>
      <w:r w:rsidR="00267D1D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na Portalu Funduszy Europejskich.</w:t>
      </w:r>
    </w:p>
    <w:p w14:paraId="6B8DD5C1" w14:textId="54797592" w:rsidR="00A96772" w:rsidRPr="008C52BE" w:rsidRDefault="00A96772" w:rsidP="00621AD7">
      <w:pPr>
        <w:numPr>
          <w:ilvl w:val="0"/>
          <w:numId w:val="115"/>
        </w:numPr>
        <w:spacing w:line="276" w:lineRule="auto"/>
        <w:ind w:left="284" w:hanging="284"/>
        <w:jc w:val="left"/>
        <w:rPr>
          <w:rFonts w:ascii="Aptos" w:hAnsi="Aptos" w:cs="Arial"/>
          <w:i/>
          <w:iCs/>
          <w:sz w:val="22"/>
        </w:rPr>
      </w:pPr>
      <w:r w:rsidRPr="008C52BE">
        <w:rPr>
          <w:rFonts w:ascii="Aptos" w:hAnsi="Aptos" w:cs="Arial"/>
          <w:sz w:val="22"/>
        </w:rPr>
        <w:t xml:space="preserve">W przypadku niewywiązania się Beneficjenta z obowiązków określonych w ust. </w:t>
      </w:r>
      <w:r w:rsidR="00BE7A97">
        <w:rPr>
          <w:rFonts w:ascii="Aptos" w:hAnsi="Aptos" w:cs="Arial"/>
          <w:sz w:val="22"/>
        </w:rPr>
        <w:t>2</w:t>
      </w:r>
      <w:r w:rsidRPr="008C52BE">
        <w:rPr>
          <w:rFonts w:ascii="Aptos" w:hAnsi="Aptos" w:cs="Arial"/>
          <w:sz w:val="22"/>
        </w:rPr>
        <w:t xml:space="preserve"> </w:t>
      </w:r>
      <w:r w:rsidR="00833ACD">
        <w:rPr>
          <w:rFonts w:ascii="Aptos" w:hAnsi="Aptos" w:cs="Arial"/>
          <w:sz w:val="22"/>
        </w:rPr>
        <w:t>lit. a-</w:t>
      </w:r>
      <w:r w:rsidR="00BE7A97">
        <w:rPr>
          <w:rFonts w:ascii="Aptos" w:hAnsi="Aptos" w:cs="Arial"/>
          <w:sz w:val="22"/>
        </w:rPr>
        <w:t>d</w:t>
      </w:r>
      <w:r w:rsidRPr="008C52BE">
        <w:rPr>
          <w:rFonts w:ascii="Aptos" w:hAnsi="Aptos" w:cs="Arial"/>
          <w:sz w:val="22"/>
        </w:rPr>
        <w:t xml:space="preserve"> </w:t>
      </w:r>
      <w:r w:rsidR="00C703FC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oraz pkt </w:t>
      </w:r>
      <w:r w:rsidR="00833ACD">
        <w:rPr>
          <w:rFonts w:ascii="Aptos" w:hAnsi="Aptos" w:cs="Arial"/>
          <w:sz w:val="22"/>
        </w:rPr>
        <w:t>2</w:t>
      </w:r>
      <w:r w:rsidRPr="008C52BE">
        <w:rPr>
          <w:rFonts w:ascii="Aptos" w:hAnsi="Aptos" w:cs="Arial"/>
          <w:sz w:val="22"/>
        </w:rPr>
        <w:t>-</w:t>
      </w:r>
      <w:r w:rsidR="00C476FF" w:rsidRPr="008C52BE">
        <w:rPr>
          <w:rFonts w:ascii="Aptos" w:hAnsi="Aptos" w:cs="Arial"/>
          <w:sz w:val="22"/>
        </w:rPr>
        <w:t>7</w:t>
      </w:r>
      <w:r w:rsidRPr="008C52BE">
        <w:rPr>
          <w:rFonts w:ascii="Aptos" w:hAnsi="Aptos" w:cs="Arial"/>
          <w:sz w:val="22"/>
        </w:rPr>
        <w:t xml:space="preserve">, </w:t>
      </w:r>
      <w:r w:rsidR="00652686" w:rsidRPr="008C52BE">
        <w:rPr>
          <w:rFonts w:ascii="Aptos" w:hAnsi="Aptos" w:cs="Arial"/>
          <w:sz w:val="22"/>
        </w:rPr>
        <w:t>Instytucj</w:t>
      </w:r>
      <w:r w:rsidR="00622E9F">
        <w:rPr>
          <w:rFonts w:ascii="Aptos" w:hAnsi="Aptos" w:cs="Arial"/>
          <w:sz w:val="22"/>
        </w:rPr>
        <w:t xml:space="preserve">a </w:t>
      </w:r>
      <w:r w:rsidR="00652686" w:rsidRPr="008C52BE">
        <w:rPr>
          <w:rFonts w:ascii="Aptos" w:hAnsi="Aptos" w:cs="Arial"/>
          <w:sz w:val="22"/>
        </w:rPr>
        <w:t>Pośrednicząc</w:t>
      </w:r>
      <w:r w:rsidR="00622E9F">
        <w:rPr>
          <w:rFonts w:ascii="Aptos" w:hAnsi="Aptos" w:cs="Arial"/>
          <w:sz w:val="22"/>
        </w:rPr>
        <w:t>a</w:t>
      </w:r>
      <w:r w:rsidRPr="008C52BE">
        <w:rPr>
          <w:rFonts w:ascii="Aptos" w:hAnsi="Aptos" w:cs="Arial"/>
          <w:sz w:val="22"/>
        </w:rPr>
        <w:t xml:space="preserve"> wzywa Beneficjenta do podjęcia działań zaradczych w terminie </w:t>
      </w:r>
      <w:r w:rsidR="00314BCA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i na warunkach określonych w wezwaniu. W przypadku braku wykonania przez Beneficjenta działań zaradczych, o których mowa w wezwaniu, </w:t>
      </w:r>
      <w:r w:rsidR="00E5436D" w:rsidRPr="008C52BE">
        <w:rPr>
          <w:rFonts w:ascii="Aptos" w:hAnsi="Aptos" w:cs="Arial"/>
          <w:sz w:val="22"/>
        </w:rPr>
        <w:t>Instytucja Pośrednicząca</w:t>
      </w:r>
      <w:r w:rsidR="00FF37BC">
        <w:rPr>
          <w:rFonts w:ascii="Aptos" w:hAnsi="Aptos" w:cs="Arial"/>
          <w:strike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pomniejsza </w:t>
      </w:r>
      <w:r w:rsidR="00E04816">
        <w:rPr>
          <w:rFonts w:ascii="Aptos" w:hAnsi="Aptos" w:cs="Arial"/>
          <w:sz w:val="22"/>
        </w:rPr>
        <w:t>łączna</w:t>
      </w:r>
      <w:r w:rsidR="00E04816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kwotę dofinansowania, o której mowa w § </w:t>
      </w:r>
      <w:r w:rsidR="0019257A">
        <w:rPr>
          <w:rFonts w:ascii="Aptos" w:hAnsi="Aptos" w:cs="Arial"/>
          <w:sz w:val="22"/>
        </w:rPr>
        <w:t>5</w:t>
      </w:r>
      <w:r w:rsidR="0019257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ust. </w:t>
      </w:r>
      <w:r w:rsidR="0019257A">
        <w:rPr>
          <w:rFonts w:ascii="Aptos" w:hAnsi="Aptos" w:cs="Arial"/>
          <w:sz w:val="22"/>
        </w:rPr>
        <w:t>4</w:t>
      </w:r>
      <w:r w:rsidR="0019257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o wartość nie większą niż 3 % tego dofinansowania, zgodnie z wykazem pomniejszenia wartości dofinansowania Projektu w zakresie obowiązków komunikacyjnych beneficjentów Funduszy Europejskich, który stanowi </w:t>
      </w:r>
      <w:r w:rsidRPr="008C52BE">
        <w:rPr>
          <w:rFonts w:ascii="Aptos" w:hAnsi="Aptos" w:cs="Arial"/>
          <w:bCs/>
          <w:sz w:val="22"/>
        </w:rPr>
        <w:t xml:space="preserve">załącznik nr </w:t>
      </w:r>
      <w:r w:rsidR="00533A47" w:rsidRPr="008C52BE">
        <w:rPr>
          <w:rFonts w:ascii="Aptos" w:hAnsi="Aptos" w:cs="Arial"/>
          <w:bCs/>
          <w:sz w:val="22"/>
        </w:rPr>
        <w:t>10</w:t>
      </w:r>
      <w:r w:rsidR="00533A47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do Umowy. W</w:t>
      </w:r>
      <w:r w:rsidR="0051059D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takim przypadku </w:t>
      </w:r>
      <w:r w:rsidR="001C1644" w:rsidRPr="008C52BE">
        <w:rPr>
          <w:rFonts w:ascii="Aptos" w:hAnsi="Aptos" w:cs="Arial"/>
          <w:sz w:val="22"/>
        </w:rPr>
        <w:t>Instytucja Pośrednicząca</w:t>
      </w:r>
      <w:r w:rsidRPr="008C52BE">
        <w:rPr>
          <w:rFonts w:ascii="Aptos" w:hAnsi="Aptos" w:cs="Arial"/>
          <w:sz w:val="22"/>
        </w:rPr>
        <w:t xml:space="preserve"> w drodze jednostronnego oświadczenia woli, które </w:t>
      </w:r>
      <w:r w:rsidR="00267D1D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jest wiążące dla Beneficjenta, dokona zmiany </w:t>
      </w:r>
      <w:r w:rsidR="00E04816">
        <w:rPr>
          <w:rFonts w:ascii="Aptos" w:hAnsi="Aptos" w:cs="Arial"/>
          <w:sz w:val="22"/>
        </w:rPr>
        <w:t>łącznej</w:t>
      </w:r>
      <w:r w:rsidR="00E04816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kwoty dofinansowania, o której mowa </w:t>
      </w:r>
      <w:r w:rsidR="00267D1D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w § </w:t>
      </w:r>
      <w:r w:rsidR="0019257A">
        <w:rPr>
          <w:rFonts w:ascii="Aptos" w:hAnsi="Aptos" w:cs="Arial"/>
          <w:sz w:val="22"/>
        </w:rPr>
        <w:t>5</w:t>
      </w:r>
      <w:r w:rsidR="0019257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ust. </w:t>
      </w:r>
      <w:r w:rsidR="0019257A">
        <w:rPr>
          <w:rFonts w:ascii="Aptos" w:hAnsi="Aptos" w:cs="Arial"/>
          <w:sz w:val="22"/>
        </w:rPr>
        <w:t>4</w:t>
      </w:r>
      <w:r w:rsidRPr="008C52BE">
        <w:rPr>
          <w:rFonts w:ascii="Aptos" w:hAnsi="Aptos" w:cs="Arial"/>
          <w:sz w:val="22"/>
        </w:rPr>
        <w:t>, o czym poinformuje Beneficjenta w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formie pisemnej lub elektronicznej, wzywając </w:t>
      </w:r>
      <w:r w:rsidR="00267D1D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lastRenderedPageBreak/>
        <w:t>go jednocześnie do odpowiedniej zmiany harmonogramu płatności. Jeżeli w wyniku pomniejszenia dofina</w:t>
      </w:r>
      <w:r w:rsidR="00533A47" w:rsidRPr="008C52BE">
        <w:rPr>
          <w:rFonts w:ascii="Aptos" w:hAnsi="Aptos" w:cs="Arial"/>
          <w:sz w:val="22"/>
        </w:rPr>
        <w:t>n</w:t>
      </w:r>
      <w:r w:rsidRPr="008C52BE">
        <w:rPr>
          <w:rFonts w:ascii="Aptos" w:hAnsi="Aptos" w:cs="Arial"/>
          <w:sz w:val="22"/>
        </w:rPr>
        <w:t xml:space="preserve">sowania okaże się, że Beneficjent otrzymał środki w kwocie wyższej niż </w:t>
      </w:r>
      <w:r w:rsidR="00E04816">
        <w:rPr>
          <w:rFonts w:ascii="Aptos" w:hAnsi="Aptos" w:cs="Arial"/>
          <w:sz w:val="22"/>
        </w:rPr>
        <w:t>łączna</w:t>
      </w:r>
      <w:r w:rsidR="00E04816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wysokość dofinansowania, o której mowa w zdaniu poprzednim, różnica podlega zwrotowi w terminie </w:t>
      </w:r>
      <w:r w:rsidR="006C40E5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i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na zasadach określonych przez </w:t>
      </w:r>
      <w:r w:rsidR="001C1644" w:rsidRPr="008C52BE">
        <w:rPr>
          <w:rFonts w:ascii="Aptos" w:hAnsi="Aptos" w:cs="Arial"/>
          <w:sz w:val="22"/>
        </w:rPr>
        <w:t>Instytucję Pośredniczącą</w:t>
      </w:r>
      <w:r w:rsidRPr="008C52BE">
        <w:rPr>
          <w:rFonts w:ascii="Aptos" w:hAnsi="Aptos" w:cs="Arial"/>
          <w:sz w:val="22"/>
        </w:rPr>
        <w:t xml:space="preserve">. Po bezskutecznym upływie terminu </w:t>
      </w:r>
      <w:r w:rsidR="006C40E5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do zwrotu, następuje on w trybie i na zasadach określonych w art. 207 ustawy z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dnia 27 sierpnia 2009 r. o</w:t>
      </w:r>
      <w:r w:rsidR="006C393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finansach publicznych.</w:t>
      </w:r>
    </w:p>
    <w:p w14:paraId="3B4E430D" w14:textId="2AE06C9C" w:rsidR="00A96772" w:rsidRPr="008C52BE" w:rsidRDefault="00A96772" w:rsidP="00621AD7">
      <w:pPr>
        <w:numPr>
          <w:ilvl w:val="0"/>
          <w:numId w:val="115"/>
        </w:numPr>
        <w:spacing w:line="276" w:lineRule="auto"/>
        <w:ind w:left="284" w:hanging="284"/>
        <w:jc w:val="left"/>
        <w:rPr>
          <w:rFonts w:ascii="Aptos" w:hAnsi="Aptos" w:cs="Arial"/>
          <w:i/>
          <w:sz w:val="22"/>
        </w:rPr>
      </w:pPr>
      <w:r w:rsidRPr="008C52BE">
        <w:rPr>
          <w:rFonts w:ascii="Aptos" w:hAnsi="Aptos" w:cs="Arial"/>
          <w:sz w:val="22"/>
        </w:rPr>
        <w:t xml:space="preserve">W przypadku stworzenia przez osobę trzecią utworów, w rozumieniu art. 1 ustawy z dnia 4 lutego 1994 r. o prawie autorskim i </w:t>
      </w:r>
      <w:r w:rsidR="008A3916" w:rsidRPr="008C52BE">
        <w:rPr>
          <w:rFonts w:ascii="Aptos" w:hAnsi="Aptos" w:cs="Arial"/>
          <w:sz w:val="22"/>
        </w:rPr>
        <w:t>prawach pokrewnych (</w:t>
      </w:r>
      <w:r w:rsidR="008A3916" w:rsidRPr="006C393E">
        <w:rPr>
          <w:rFonts w:ascii="Aptos" w:hAnsi="Aptos" w:cs="Arial"/>
          <w:bCs/>
          <w:sz w:val="22"/>
        </w:rPr>
        <w:t>Dz.U. z 2025</w:t>
      </w:r>
      <w:r w:rsidRPr="006C393E">
        <w:rPr>
          <w:rFonts w:ascii="Aptos" w:hAnsi="Aptos" w:cs="Arial"/>
          <w:bCs/>
          <w:sz w:val="22"/>
        </w:rPr>
        <w:t xml:space="preserve"> r. poz. </w:t>
      </w:r>
      <w:r w:rsidR="008A3916" w:rsidRPr="006C393E">
        <w:rPr>
          <w:rFonts w:ascii="Aptos" w:hAnsi="Aptos" w:cs="Arial"/>
          <w:bCs/>
          <w:sz w:val="22"/>
        </w:rPr>
        <w:t>24</w:t>
      </w:r>
      <w:r w:rsidRPr="006C393E">
        <w:rPr>
          <w:rFonts w:ascii="Aptos" w:hAnsi="Aptos" w:cs="Arial"/>
          <w:bCs/>
          <w:sz w:val="22"/>
        </w:rPr>
        <w:t>),</w:t>
      </w:r>
      <w:r w:rsidRPr="006C393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związanych z</w:t>
      </w:r>
      <w:r w:rsidR="003B6B4D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komunikacją </w:t>
      </w:r>
      <w:r w:rsidR="00C703FC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i widocznością (</w:t>
      </w:r>
      <w:r w:rsidR="00FE5F82" w:rsidRPr="008C52BE">
        <w:rPr>
          <w:rFonts w:ascii="Aptos" w:hAnsi="Aptos" w:cs="Arial"/>
          <w:sz w:val="22"/>
        </w:rPr>
        <w:t>zdjęć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>filmów</w:t>
      </w:r>
      <w:r w:rsidRPr="008C52BE">
        <w:rPr>
          <w:rFonts w:ascii="Aptos" w:hAnsi="Aptos" w:cs="Arial"/>
          <w:sz w:val="22"/>
        </w:rPr>
        <w:t xml:space="preserve">, broszur, </w:t>
      </w:r>
      <w:r w:rsidR="00FE5F82" w:rsidRPr="008C52BE">
        <w:rPr>
          <w:rFonts w:ascii="Aptos" w:hAnsi="Aptos" w:cs="Arial"/>
          <w:sz w:val="22"/>
        </w:rPr>
        <w:t>ulotek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>prezentacji multimedialnych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 xml:space="preserve">utworów </w:t>
      </w:r>
      <w:r w:rsidRPr="008C52BE">
        <w:rPr>
          <w:rFonts w:ascii="Aptos" w:hAnsi="Aptos" w:cs="Arial"/>
          <w:sz w:val="22"/>
        </w:rPr>
        <w:t>itp.), powstałych w ramach Projektu, Beneficjent zobowiązuje się do uzyskania od tej osoby majątkowych praw autorskich do tych utworów.</w:t>
      </w:r>
    </w:p>
    <w:p w14:paraId="446F1FF7" w14:textId="436F2CF0" w:rsidR="00A96772" w:rsidRPr="008C52BE" w:rsidRDefault="00A96772" w:rsidP="00621AD7">
      <w:pPr>
        <w:numPr>
          <w:ilvl w:val="0"/>
          <w:numId w:val="115"/>
        </w:numPr>
        <w:spacing w:line="276" w:lineRule="auto"/>
        <w:ind w:left="284" w:hanging="284"/>
        <w:jc w:val="left"/>
        <w:rPr>
          <w:rFonts w:ascii="Aptos" w:hAnsi="Aptos" w:cs="Arial"/>
          <w:i/>
          <w:iCs/>
          <w:sz w:val="22"/>
        </w:rPr>
      </w:pPr>
      <w:r w:rsidRPr="008C52BE">
        <w:rPr>
          <w:rFonts w:ascii="Aptos" w:hAnsi="Aptos" w:cs="Arial"/>
          <w:sz w:val="22"/>
        </w:rPr>
        <w:t>Każdorazowo, na wniosek IK UP, Instytucj</w:t>
      </w:r>
      <w:r w:rsidR="00D325B3">
        <w:rPr>
          <w:rFonts w:ascii="Aptos" w:hAnsi="Aptos" w:cs="Arial"/>
          <w:sz w:val="22"/>
        </w:rPr>
        <w:t>i</w:t>
      </w:r>
      <w:r w:rsidRPr="008C52BE">
        <w:rPr>
          <w:rFonts w:ascii="Aptos" w:hAnsi="Aptos" w:cs="Arial"/>
          <w:sz w:val="22"/>
        </w:rPr>
        <w:t xml:space="preserve"> Zarządzającej, </w:t>
      </w:r>
      <w:r w:rsidR="001C1644" w:rsidRPr="008C52BE">
        <w:rPr>
          <w:rFonts w:ascii="Aptos" w:hAnsi="Aptos" w:cs="Arial"/>
          <w:sz w:val="22"/>
        </w:rPr>
        <w:t>Instytucj</w:t>
      </w:r>
      <w:r w:rsidR="00D325B3">
        <w:rPr>
          <w:rFonts w:ascii="Aptos" w:hAnsi="Aptos" w:cs="Arial"/>
          <w:sz w:val="22"/>
        </w:rPr>
        <w:t>i</w:t>
      </w:r>
      <w:r w:rsidR="001C1644" w:rsidRPr="008C52BE">
        <w:rPr>
          <w:rFonts w:ascii="Aptos" w:hAnsi="Aptos" w:cs="Arial"/>
          <w:sz w:val="22"/>
        </w:rPr>
        <w:t xml:space="preserve"> Pośrednicząc</w:t>
      </w:r>
      <w:r w:rsidR="00D325B3">
        <w:rPr>
          <w:rFonts w:ascii="Aptos" w:hAnsi="Aptos" w:cs="Arial"/>
          <w:sz w:val="22"/>
        </w:rPr>
        <w:t>ej</w:t>
      </w:r>
      <w:r w:rsidR="001C1644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i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unijnych instytucji lub organów i jednostek organizacyjnych, Beneficjent zobowiązuje się do udostępnienia </w:t>
      </w:r>
      <w:r w:rsidR="00C703FC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tym podmiotom utworów związanych komunikacją i widocznością (</w:t>
      </w:r>
      <w:r w:rsidR="00FE5F82" w:rsidRPr="008C52BE">
        <w:rPr>
          <w:rFonts w:ascii="Aptos" w:hAnsi="Aptos" w:cs="Arial"/>
          <w:sz w:val="22"/>
        </w:rPr>
        <w:t>zdjęć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>filmów</w:t>
      </w:r>
      <w:r w:rsidRPr="008C52BE">
        <w:rPr>
          <w:rFonts w:ascii="Aptos" w:hAnsi="Aptos" w:cs="Arial"/>
          <w:sz w:val="22"/>
        </w:rPr>
        <w:t xml:space="preserve">, broszur, </w:t>
      </w:r>
      <w:r w:rsidR="00FE5F82" w:rsidRPr="008C52BE">
        <w:rPr>
          <w:rFonts w:ascii="Aptos" w:hAnsi="Aptos" w:cs="Arial"/>
          <w:sz w:val="22"/>
        </w:rPr>
        <w:t>ulotek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>prezentacji multimedialnych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 xml:space="preserve">utworów nt. Projektu </w:t>
      </w:r>
      <w:r w:rsidRPr="008C52BE">
        <w:rPr>
          <w:rFonts w:ascii="Aptos" w:hAnsi="Aptos" w:cs="Arial"/>
          <w:sz w:val="22"/>
        </w:rPr>
        <w:t>itp.) powstałych w ramach Projektu.</w:t>
      </w:r>
    </w:p>
    <w:p w14:paraId="762A2330" w14:textId="4825AC09" w:rsidR="00A96772" w:rsidRPr="008C52BE" w:rsidRDefault="00A96772" w:rsidP="00621AD7">
      <w:pPr>
        <w:numPr>
          <w:ilvl w:val="0"/>
          <w:numId w:val="115"/>
        </w:numPr>
        <w:spacing w:line="276" w:lineRule="auto"/>
        <w:ind w:left="284" w:hanging="284"/>
        <w:jc w:val="left"/>
        <w:rPr>
          <w:rFonts w:ascii="Aptos" w:hAnsi="Aptos" w:cs="Arial"/>
          <w:i/>
          <w:iCs/>
          <w:sz w:val="22"/>
        </w:rPr>
      </w:pPr>
      <w:r w:rsidRPr="008C52BE">
        <w:rPr>
          <w:rFonts w:ascii="Aptos" w:hAnsi="Aptos" w:cs="Arial"/>
          <w:sz w:val="22"/>
        </w:rPr>
        <w:t xml:space="preserve">Na wniosek IK UP, Instytucji Zarządzającej, </w:t>
      </w:r>
      <w:r w:rsidR="001C1644" w:rsidRPr="008C52BE">
        <w:rPr>
          <w:rFonts w:ascii="Aptos" w:hAnsi="Aptos" w:cs="Arial"/>
          <w:sz w:val="22"/>
        </w:rPr>
        <w:t xml:space="preserve">Instytucji Pośredniczącej </w:t>
      </w:r>
      <w:r w:rsidRPr="008C52BE">
        <w:rPr>
          <w:rFonts w:ascii="Aptos" w:hAnsi="Aptos" w:cs="Arial"/>
          <w:sz w:val="22"/>
        </w:rPr>
        <w:t xml:space="preserve">i unijnych instytucji, organów </w:t>
      </w:r>
      <w:r w:rsidR="00C703FC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lub jednostek organizacyjnych Beneficjent zobowiązuje się do udzielenia tym podmiotom nieodpłatnej i niewyłącznej licencji do korzystania z utworów związanych z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komunikacją i</w:t>
      </w:r>
      <w:r w:rsidR="003B6B4D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widocznością </w:t>
      </w:r>
      <w:r w:rsidR="00C703FC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(</w:t>
      </w:r>
      <w:r w:rsidR="00FE5F82" w:rsidRPr="008C52BE">
        <w:rPr>
          <w:rFonts w:ascii="Aptos" w:hAnsi="Aptos" w:cs="Arial"/>
          <w:sz w:val="22"/>
        </w:rPr>
        <w:t>zdjęć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>filmów</w:t>
      </w:r>
      <w:r w:rsidRPr="008C52BE">
        <w:rPr>
          <w:rFonts w:ascii="Aptos" w:hAnsi="Aptos" w:cs="Arial"/>
          <w:sz w:val="22"/>
        </w:rPr>
        <w:t xml:space="preserve">, broszur, </w:t>
      </w:r>
      <w:r w:rsidR="00FE5F82" w:rsidRPr="008C52BE">
        <w:rPr>
          <w:rFonts w:ascii="Aptos" w:hAnsi="Aptos" w:cs="Arial"/>
          <w:sz w:val="22"/>
        </w:rPr>
        <w:t>ulotek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>prezentacji multimedialnych</w:t>
      </w:r>
      <w:r w:rsidRPr="008C52BE">
        <w:rPr>
          <w:rFonts w:ascii="Aptos" w:hAnsi="Aptos" w:cs="Arial"/>
          <w:sz w:val="22"/>
        </w:rPr>
        <w:t xml:space="preserve">, </w:t>
      </w:r>
      <w:r w:rsidR="00FE5F82" w:rsidRPr="008C52BE">
        <w:rPr>
          <w:rFonts w:ascii="Aptos" w:hAnsi="Aptos" w:cs="Arial"/>
          <w:sz w:val="22"/>
        </w:rPr>
        <w:t xml:space="preserve">utworów nt. Projektu </w:t>
      </w:r>
      <w:r w:rsidRPr="008C52BE">
        <w:rPr>
          <w:rFonts w:ascii="Aptos" w:hAnsi="Aptos" w:cs="Arial"/>
          <w:sz w:val="22"/>
        </w:rPr>
        <w:t xml:space="preserve">itp.), powstałych </w:t>
      </w:r>
      <w:r w:rsidR="00C703FC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w ramach Projektu w następujący sposób:</w:t>
      </w:r>
    </w:p>
    <w:p w14:paraId="4994EE2F" w14:textId="293A8C48" w:rsidR="00A96772" w:rsidRPr="008C52BE" w:rsidRDefault="00A96772" w:rsidP="00C703FC">
      <w:pPr>
        <w:numPr>
          <w:ilvl w:val="0"/>
          <w:numId w:val="27"/>
        </w:numPr>
        <w:spacing w:line="276" w:lineRule="auto"/>
        <w:ind w:left="851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na terytorium Rzeczypospolitej Polskiej oraz na terytorium innych państw członkowskich </w:t>
      </w:r>
      <w:r w:rsidR="00267D1D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Unii Europejskiej;</w:t>
      </w:r>
    </w:p>
    <w:p w14:paraId="718263C1" w14:textId="77777777" w:rsidR="00A96772" w:rsidRPr="008C52BE" w:rsidRDefault="00A96772" w:rsidP="00C703FC">
      <w:pPr>
        <w:numPr>
          <w:ilvl w:val="0"/>
          <w:numId w:val="27"/>
        </w:numPr>
        <w:spacing w:line="276" w:lineRule="auto"/>
        <w:ind w:left="851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na okres 10 lat;</w:t>
      </w:r>
    </w:p>
    <w:p w14:paraId="3239C56C" w14:textId="77777777" w:rsidR="00A96772" w:rsidRPr="008C52BE" w:rsidRDefault="00A96772" w:rsidP="00C703FC">
      <w:pPr>
        <w:numPr>
          <w:ilvl w:val="0"/>
          <w:numId w:val="27"/>
        </w:numPr>
        <w:spacing w:line="276" w:lineRule="auto"/>
        <w:ind w:left="851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bez ograniczeń co do liczby egzemplarzy i nośników, w zakresie następujących pól eksploatacji:</w:t>
      </w:r>
    </w:p>
    <w:p w14:paraId="6D577FB2" w14:textId="77777777" w:rsidR="00A96772" w:rsidRPr="008C52BE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utrwalanie – w szczególności </w:t>
      </w:r>
      <w:r w:rsidRPr="008C52BE">
        <w:rPr>
          <w:rFonts w:ascii="Aptos" w:hAnsi="Aptos" w:cs="Arial"/>
          <w:color w:val="000000"/>
          <w:sz w:val="22"/>
        </w:rPr>
        <w:t xml:space="preserve">drukiem, zapisem w pamięci komputera i na nośnikach elektronicznych, oraz zwielokrotnianie, </w:t>
      </w:r>
      <w:r w:rsidRPr="008C52BE">
        <w:rPr>
          <w:rFonts w:ascii="Aptos" w:hAnsi="Aptos" w:cs="Arial"/>
          <w:sz w:val="22"/>
        </w:rPr>
        <w:t xml:space="preserve">powielanie i kopiowanie </w:t>
      </w:r>
      <w:r w:rsidRPr="008C52BE">
        <w:rPr>
          <w:rFonts w:ascii="Aptos" w:hAnsi="Aptos" w:cs="Arial"/>
          <w:color w:val="000000"/>
          <w:sz w:val="22"/>
        </w:rPr>
        <w:t>tak powstałych egzemplarzy dowolną techniką,</w:t>
      </w:r>
    </w:p>
    <w:p w14:paraId="50CACA19" w14:textId="77777777" w:rsidR="00A96772" w:rsidRPr="008C52BE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color w:val="000000"/>
          <w:sz w:val="22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0EB7F36E" w14:textId="77777777" w:rsidR="00A96772" w:rsidRPr="008C52BE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color w:val="000000"/>
          <w:sz w:val="22"/>
        </w:rPr>
        <w:t>publiczna dystrybucja utworów lub ich kopii we wszelkich formach (np. książka, broszura, CD, Internet),</w:t>
      </w:r>
    </w:p>
    <w:p w14:paraId="42028E57" w14:textId="77777777" w:rsidR="00A96772" w:rsidRPr="008C52BE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color w:val="000000"/>
          <w:sz w:val="22"/>
        </w:rPr>
        <w:t xml:space="preserve">udostępnianie, w tym unijnym </w:t>
      </w:r>
      <w:r w:rsidRPr="008C52BE">
        <w:rPr>
          <w:rFonts w:ascii="Aptos" w:hAnsi="Aptos" w:cs="Arial"/>
          <w:sz w:val="22"/>
        </w:rPr>
        <w:t xml:space="preserve">instytucjom, organom lub jednostkom organizacyjnym Unii, IK UP, Instytucji Zarządzającej, </w:t>
      </w:r>
      <w:r w:rsidR="0038225A" w:rsidRPr="008C52BE">
        <w:rPr>
          <w:rFonts w:ascii="Aptos" w:hAnsi="Aptos" w:cs="Arial"/>
          <w:sz w:val="22"/>
        </w:rPr>
        <w:t xml:space="preserve">Instytucji Pośredniczącej </w:t>
      </w:r>
      <w:r w:rsidRPr="008C52BE">
        <w:rPr>
          <w:rFonts w:ascii="Aptos" w:hAnsi="Aptos" w:cs="Arial"/>
          <w:sz w:val="22"/>
        </w:rPr>
        <w:t>oraz ich pracownikom oraz publiczne udostępnianie przy wykorzystaniu wszelkich środków komunikacji (np. Internet),</w:t>
      </w:r>
    </w:p>
    <w:p w14:paraId="771B6F1A" w14:textId="77777777" w:rsidR="00A96772" w:rsidRPr="008C52BE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przechowywanie i archiwizowanie w postaci papierowej albo elektronicznej;</w:t>
      </w:r>
    </w:p>
    <w:p w14:paraId="72822DEE" w14:textId="169F98A3" w:rsidR="00A96772" w:rsidRPr="008C52BE" w:rsidRDefault="00A96772" w:rsidP="00C703FC">
      <w:pPr>
        <w:numPr>
          <w:ilvl w:val="0"/>
          <w:numId w:val="27"/>
        </w:numPr>
        <w:spacing w:line="276" w:lineRule="auto"/>
        <w:ind w:left="851" w:hanging="284"/>
        <w:jc w:val="left"/>
        <w:rPr>
          <w:rFonts w:ascii="Aptos" w:hAnsi="Aptos" w:cs="Arial"/>
          <w:color w:val="000000"/>
          <w:sz w:val="22"/>
        </w:rPr>
      </w:pPr>
      <w:r w:rsidRPr="008C52BE">
        <w:rPr>
          <w:rFonts w:ascii="Aptos" w:hAnsi="Aptos" w:cs="Arial"/>
          <w:sz w:val="22"/>
        </w:rPr>
        <w:t>z prawem do udzielania osobom trzecim sublicencji na warunkach i polach eksploatacji, o</w:t>
      </w:r>
      <w:r w:rsidR="00CE5A3F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których mowa w </w:t>
      </w:r>
      <w:r w:rsidR="00320507">
        <w:rPr>
          <w:rFonts w:ascii="Aptos" w:hAnsi="Aptos" w:cs="Arial"/>
          <w:sz w:val="22"/>
        </w:rPr>
        <w:t>niniejszym ustępie.</w:t>
      </w:r>
    </w:p>
    <w:p w14:paraId="0728FC79" w14:textId="77777777" w:rsidR="00F5483E" w:rsidRPr="00122EEF" w:rsidRDefault="00F5483E" w:rsidP="00621AD7">
      <w:pPr>
        <w:pStyle w:val="Akapitzlist"/>
        <w:numPr>
          <w:ilvl w:val="0"/>
          <w:numId w:val="115"/>
        </w:numPr>
        <w:spacing w:line="276" w:lineRule="auto"/>
        <w:ind w:left="284" w:hanging="284"/>
        <w:contextualSpacing/>
        <w:jc w:val="left"/>
        <w:rPr>
          <w:rFonts w:ascii="Aptos" w:eastAsia="Calibri" w:hAnsi="Aptos" w:cs="Arial"/>
          <w:sz w:val="22"/>
          <w:szCs w:val="22"/>
          <w:lang w:eastAsia="en-US"/>
        </w:rPr>
      </w:pPr>
      <w:r w:rsidRPr="00122EEF">
        <w:rPr>
          <w:rFonts w:ascii="Aptos" w:eastAsia="Calibri" w:hAnsi="Aptos" w:cs="Arial"/>
          <w:sz w:val="22"/>
          <w:szCs w:val="22"/>
          <w:lang w:eastAsia="en-US"/>
        </w:rPr>
        <w:t>Znaki</w:t>
      </w:r>
      <w:r w:rsidRPr="00122EEF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 graficzne </w:t>
      </w:r>
      <w:r w:rsidRPr="00122EEF">
        <w:rPr>
          <w:rFonts w:ascii="Aptos" w:eastAsia="Calibri" w:hAnsi="Aptos" w:cs="Arial"/>
          <w:sz w:val="22"/>
          <w:szCs w:val="22"/>
          <w:lang w:eastAsia="en-US"/>
        </w:rPr>
        <w:t xml:space="preserve">oraz obowiązkowe wzory tablic, plakatów i naklejek </w:t>
      </w:r>
      <w:r w:rsidRPr="00122EEF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zgodnych </w:t>
      </w:r>
      <w:r w:rsidRPr="00122EEF">
        <w:rPr>
          <w:rFonts w:ascii="Aptos" w:eastAsia="Calibri" w:hAnsi="Aptos" w:cs="Arial"/>
          <w:color w:val="000000"/>
          <w:sz w:val="22"/>
          <w:szCs w:val="22"/>
          <w:lang w:eastAsia="en-US"/>
        </w:rPr>
        <w:br/>
        <w:t>z</w:t>
      </w:r>
      <w:r w:rsidRPr="00122EEF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122EEF">
        <w:rPr>
          <w:rFonts w:ascii="Aptos" w:eastAsia="Calibri" w:hAnsi="Aptos" w:cs="Arial"/>
          <w:color w:val="000000"/>
          <w:sz w:val="22"/>
          <w:szCs w:val="22"/>
          <w:lang w:eastAsia="en-US"/>
        </w:rPr>
        <w:t>„Kartą wizualizacji znaku dla programu: Fundusze Europejskie dla Mazowsza 2021-2027” oraz </w:t>
      </w:r>
      <w:r w:rsidRPr="00122EEF">
        <w:rPr>
          <w:rFonts w:ascii="Aptos" w:eastAsia="Calibri" w:hAnsi="Aptos" w:cs="Arial"/>
          <w:sz w:val="22"/>
          <w:szCs w:val="22"/>
          <w:lang w:eastAsia="en-US"/>
        </w:rPr>
        <w:t xml:space="preserve">Księga Tożsamości Wizualnej marki Fundusze Europejskie 2021 – 2027, dostępne na stronie: </w:t>
      </w:r>
      <w:bookmarkStart w:id="24" w:name="_Hlk203491603"/>
      <w:r w:rsidRPr="00122EEF">
        <w:rPr>
          <w:rFonts w:ascii="Aptos" w:eastAsia="Calibri" w:hAnsi="Aptos" w:cs="Arial"/>
          <w:sz w:val="22"/>
          <w:szCs w:val="22"/>
          <w:lang w:eastAsia="en-US"/>
        </w:rPr>
        <w:fldChar w:fldCharType="begin"/>
      </w:r>
      <w:r w:rsidRPr="00122EEF">
        <w:rPr>
          <w:rFonts w:ascii="Aptos" w:eastAsia="Calibri" w:hAnsi="Aptos" w:cs="Arial"/>
          <w:sz w:val="22"/>
          <w:szCs w:val="22"/>
          <w:lang w:eastAsia="en-US"/>
        </w:rPr>
        <w:instrText>HYPERLINK "https://funduszeuedlamazowsza.eu/zasady-oznaczania-projektow-fundusze-europejskie-dla-mazowsza-2021-2027/#plikidopobrania"</w:instrText>
      </w:r>
      <w:r w:rsidRPr="00122EEF">
        <w:rPr>
          <w:rFonts w:ascii="Aptos" w:eastAsia="Calibri" w:hAnsi="Aptos" w:cs="Arial"/>
          <w:sz w:val="22"/>
          <w:szCs w:val="22"/>
          <w:lang w:eastAsia="en-US"/>
        </w:rPr>
      </w:r>
      <w:r w:rsidRPr="00122EEF">
        <w:rPr>
          <w:rFonts w:ascii="Aptos" w:eastAsia="Calibri" w:hAnsi="Aptos" w:cs="Arial"/>
          <w:sz w:val="22"/>
          <w:szCs w:val="22"/>
          <w:lang w:eastAsia="en-US"/>
        </w:rPr>
        <w:fldChar w:fldCharType="separate"/>
      </w:r>
      <w:r w:rsidRPr="00122EEF">
        <w:rPr>
          <w:rStyle w:val="Hipercze"/>
          <w:rFonts w:ascii="Aptos" w:hAnsi="Aptos" w:cs="Arial"/>
          <w:sz w:val="22"/>
          <w:szCs w:val="22"/>
        </w:rPr>
        <w:t>https://funduszeuedlamazowsza.eu/zasady-oznaczania-projektow-fundusze-europejskie-dla-mazowsza-2021-2027/#plikidopobrania</w:t>
      </w:r>
      <w:r w:rsidRPr="00122EEF">
        <w:rPr>
          <w:rFonts w:ascii="Aptos" w:eastAsia="Calibri" w:hAnsi="Aptos" w:cs="Arial"/>
          <w:sz w:val="22"/>
          <w:szCs w:val="22"/>
          <w:lang w:eastAsia="en-US"/>
        </w:rPr>
        <w:fldChar w:fldCharType="end"/>
      </w:r>
      <w:bookmarkEnd w:id="24"/>
      <w:r w:rsidRPr="00122EEF">
        <w:rPr>
          <w:rFonts w:ascii="Aptos" w:eastAsia="Calibri" w:hAnsi="Aptos" w:cs="Arial"/>
          <w:sz w:val="22"/>
          <w:szCs w:val="22"/>
          <w:lang w:eastAsia="en-US"/>
        </w:rPr>
        <w:t>, przedstawione zostały w</w:t>
      </w:r>
      <w:r w:rsidRPr="00122EEF">
        <w:rPr>
          <w:rFonts w:ascii="Aptos" w:eastAsia="Calibri" w:hAnsi="Aptos" w:cs="Arial"/>
          <w:b/>
          <w:bCs/>
          <w:sz w:val="22"/>
          <w:szCs w:val="22"/>
          <w:lang w:eastAsia="en-US"/>
        </w:rPr>
        <w:t> </w:t>
      </w:r>
      <w:r w:rsidRPr="00122EEF">
        <w:rPr>
          <w:rFonts w:ascii="Aptos" w:eastAsia="Calibri" w:hAnsi="Aptos" w:cs="Arial"/>
          <w:sz w:val="22"/>
          <w:szCs w:val="22"/>
          <w:lang w:eastAsia="en-US"/>
        </w:rPr>
        <w:t xml:space="preserve">załączniku nr </w:t>
      </w:r>
      <w:r>
        <w:rPr>
          <w:rFonts w:ascii="Aptos" w:hAnsi="Aptos" w:cs="Arial"/>
          <w:sz w:val="22"/>
          <w:szCs w:val="22"/>
        </w:rPr>
        <w:t xml:space="preserve">9 </w:t>
      </w:r>
      <w:r w:rsidRPr="00122EEF">
        <w:rPr>
          <w:rFonts w:ascii="Aptos" w:eastAsia="Calibri" w:hAnsi="Aptos" w:cs="Arial"/>
          <w:sz w:val="22"/>
          <w:szCs w:val="22"/>
          <w:lang w:eastAsia="en-US"/>
        </w:rPr>
        <w:t xml:space="preserve">do Umowy. </w:t>
      </w:r>
    </w:p>
    <w:p w14:paraId="4A6A6EEB" w14:textId="77777777" w:rsidR="008F02A5" w:rsidRDefault="00A96772" w:rsidP="00621AD7">
      <w:pPr>
        <w:numPr>
          <w:ilvl w:val="0"/>
          <w:numId w:val="115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lastRenderedPageBreak/>
        <w:t xml:space="preserve">Beneficjent przyjmuje do wiadomości, że objęcie dofinansowaniem oznacza umieszczenie danych beneficjenta w publikowanym przez </w:t>
      </w:r>
      <w:r w:rsidR="0038225A" w:rsidRPr="008C52BE">
        <w:rPr>
          <w:rFonts w:ascii="Aptos" w:hAnsi="Aptos" w:cs="Arial"/>
          <w:sz w:val="22"/>
        </w:rPr>
        <w:t xml:space="preserve">Instytucję Pośredniczącą </w:t>
      </w:r>
      <w:r w:rsidRPr="008C52BE">
        <w:rPr>
          <w:rFonts w:ascii="Aptos" w:hAnsi="Aptos" w:cs="Arial"/>
          <w:sz w:val="22"/>
        </w:rPr>
        <w:t>wykazie projektów</w:t>
      </w:r>
      <w:r w:rsidRPr="008C52BE">
        <w:rPr>
          <w:rFonts w:ascii="Aptos" w:hAnsi="Aptos" w:cs="Arial"/>
          <w:sz w:val="22"/>
          <w:vertAlign w:val="superscript"/>
        </w:rPr>
        <w:footnoteReference w:id="29"/>
      </w:r>
      <w:r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>.</w:t>
      </w:r>
    </w:p>
    <w:p w14:paraId="702E19B7" w14:textId="0E4C63BC" w:rsidR="006D716B" w:rsidRPr="006D716B" w:rsidRDefault="006D716B" w:rsidP="00621AD7">
      <w:pPr>
        <w:numPr>
          <w:ilvl w:val="0"/>
          <w:numId w:val="115"/>
        </w:numPr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bookmarkStart w:id="25" w:name="_Hlk203564254"/>
      <w:r w:rsidRPr="006D716B">
        <w:rPr>
          <w:rFonts w:ascii="Aptos" w:hAnsi="Aptos" w:cs="Arial"/>
          <w:sz w:val="22"/>
        </w:rPr>
        <w:t xml:space="preserve">Zmiana adresów poczty elektronicznej, wskazanych w ust. </w:t>
      </w:r>
      <w:r w:rsidR="00B9207B">
        <w:rPr>
          <w:rFonts w:ascii="Aptos" w:hAnsi="Aptos" w:cs="Arial"/>
          <w:sz w:val="22"/>
        </w:rPr>
        <w:t>2</w:t>
      </w:r>
      <w:r w:rsidRPr="006D716B">
        <w:rPr>
          <w:rFonts w:ascii="Aptos" w:hAnsi="Aptos" w:cs="Arial"/>
          <w:sz w:val="22"/>
        </w:rPr>
        <w:t xml:space="preserve"> pkt </w:t>
      </w:r>
      <w:r w:rsidR="00E573DD">
        <w:rPr>
          <w:rFonts w:ascii="Aptos" w:hAnsi="Aptos" w:cs="Arial"/>
          <w:sz w:val="22"/>
        </w:rPr>
        <w:t>6</w:t>
      </w:r>
      <w:r w:rsidR="00E573DD" w:rsidRPr="006D716B">
        <w:rPr>
          <w:rFonts w:ascii="Aptos" w:hAnsi="Aptos" w:cs="Arial"/>
          <w:sz w:val="22"/>
        </w:rPr>
        <w:t xml:space="preserve"> </w:t>
      </w:r>
      <w:r w:rsidRPr="006D716B">
        <w:rPr>
          <w:rFonts w:ascii="Aptos" w:hAnsi="Aptos" w:cs="Arial"/>
          <w:sz w:val="22"/>
        </w:rPr>
        <w:t xml:space="preserve">i </w:t>
      </w:r>
      <w:r w:rsidR="00B9207B">
        <w:rPr>
          <w:rFonts w:ascii="Aptos" w:hAnsi="Aptos" w:cs="Arial"/>
          <w:sz w:val="22"/>
        </w:rPr>
        <w:t xml:space="preserve">ust. 4 </w:t>
      </w:r>
      <w:r w:rsidRPr="006D716B">
        <w:rPr>
          <w:rFonts w:ascii="Aptos" w:hAnsi="Aptos" w:cs="Arial"/>
          <w:sz w:val="22"/>
        </w:rPr>
        <w:t>i strony internetowej wskazanej w ust. 1</w:t>
      </w:r>
      <w:r w:rsidR="00B9207B">
        <w:rPr>
          <w:rFonts w:ascii="Aptos" w:hAnsi="Aptos" w:cs="Arial"/>
          <w:sz w:val="22"/>
        </w:rPr>
        <w:t>1</w:t>
      </w:r>
      <w:r w:rsidRPr="006D716B">
        <w:rPr>
          <w:rFonts w:ascii="Aptos" w:hAnsi="Aptos" w:cs="Arial"/>
          <w:sz w:val="22"/>
        </w:rPr>
        <w:t xml:space="preserve"> nie wymaga aneksowania Umowy. Instytucja Pośrednicząca poinformuje Beneficjenta o tym fakcie w formie pisemnej lub elektronicznej, wraz ze wskazaniem daty, od której obowiązuje zmieniony adres. Zmiana jest skuteczna z chwilą doręczenia informacji Beneficjentowi.</w:t>
      </w:r>
    </w:p>
    <w:bookmarkEnd w:id="25"/>
    <w:p w14:paraId="339D7459" w14:textId="77777777" w:rsidR="006D716B" w:rsidRPr="008C52BE" w:rsidRDefault="006D716B" w:rsidP="008C52BE">
      <w:pPr>
        <w:spacing w:line="276" w:lineRule="auto"/>
        <w:ind w:left="284" w:firstLine="0"/>
        <w:jc w:val="left"/>
        <w:rPr>
          <w:rFonts w:ascii="Aptos" w:hAnsi="Aptos" w:cs="Arial"/>
          <w:sz w:val="22"/>
        </w:rPr>
      </w:pPr>
    </w:p>
    <w:p w14:paraId="3A853F57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 xml:space="preserve">Zmiany w </w:t>
      </w:r>
      <w:r w:rsidR="00014E78" w:rsidRPr="008C52BE">
        <w:rPr>
          <w:rFonts w:ascii="Aptos" w:hAnsi="Aptos" w:cs="Arial"/>
          <w:b/>
          <w:sz w:val="22"/>
        </w:rPr>
        <w:t>p</w:t>
      </w:r>
      <w:r w:rsidRPr="008C52BE">
        <w:rPr>
          <w:rFonts w:ascii="Aptos" w:hAnsi="Aptos" w:cs="Arial"/>
          <w:b/>
          <w:sz w:val="22"/>
        </w:rPr>
        <w:t>rojekcie</w:t>
      </w:r>
    </w:p>
    <w:p w14:paraId="24DBD19C" w14:textId="7239DA1E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bCs w:val="0"/>
          <w:sz w:val="22"/>
        </w:rPr>
      </w:pPr>
      <w:bookmarkStart w:id="26" w:name="_Hlk262932"/>
      <w:r w:rsidRPr="008C52BE">
        <w:rPr>
          <w:rFonts w:ascii="Aptos" w:hAnsi="Aptos" w:cs="Arial"/>
          <w:bCs w:val="0"/>
          <w:sz w:val="22"/>
        </w:rPr>
        <w:t>§</w:t>
      </w:r>
      <w:bookmarkEnd w:id="26"/>
      <w:r w:rsidRPr="008C52BE">
        <w:rPr>
          <w:rFonts w:ascii="Aptos" w:hAnsi="Aptos" w:cs="Arial"/>
          <w:bCs w:val="0"/>
          <w:sz w:val="22"/>
        </w:rPr>
        <w:t xml:space="preserve"> </w:t>
      </w:r>
      <w:r w:rsidR="00FC7540">
        <w:rPr>
          <w:rFonts w:ascii="Aptos" w:hAnsi="Aptos" w:cs="Arial"/>
          <w:bCs w:val="0"/>
          <w:sz w:val="22"/>
        </w:rPr>
        <w:t>22</w:t>
      </w:r>
      <w:r w:rsidRPr="008C52BE">
        <w:rPr>
          <w:rFonts w:ascii="Aptos" w:hAnsi="Aptos" w:cs="Arial"/>
          <w:bCs w:val="0"/>
          <w:sz w:val="22"/>
        </w:rPr>
        <w:t>.</w:t>
      </w:r>
    </w:p>
    <w:p w14:paraId="200521D2" w14:textId="4E8A7CBA" w:rsidR="00297BC3" w:rsidRPr="008C52BE" w:rsidRDefault="009D490C" w:rsidP="000B10CD">
      <w:pPr>
        <w:numPr>
          <w:ilvl w:val="6"/>
          <w:numId w:val="6"/>
        </w:numPr>
        <w:tabs>
          <w:tab w:val="clear" w:pos="468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może dokonywać zmian w Projekcie </w:t>
      </w:r>
      <w:r w:rsidR="00B9074C" w:rsidRPr="008C52BE">
        <w:rPr>
          <w:rFonts w:ascii="Aptos" w:hAnsi="Aptos" w:cs="Arial"/>
          <w:sz w:val="22"/>
        </w:rPr>
        <w:t>EFS+</w:t>
      </w:r>
      <w:r w:rsidR="00926ABE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pod warunkiem ich </w:t>
      </w:r>
      <w:r w:rsidR="008F758A" w:rsidRPr="008C52BE">
        <w:rPr>
          <w:rFonts w:ascii="Aptos" w:hAnsi="Aptos" w:cs="Arial"/>
          <w:sz w:val="22"/>
        </w:rPr>
        <w:t xml:space="preserve">wcześniejszego </w:t>
      </w:r>
      <w:r w:rsidRPr="008C52BE">
        <w:rPr>
          <w:rFonts w:ascii="Aptos" w:hAnsi="Aptos" w:cs="Arial"/>
          <w:sz w:val="22"/>
        </w:rPr>
        <w:t xml:space="preserve">zgłoszenia </w:t>
      </w:r>
      <w:r w:rsidR="003168EF" w:rsidRPr="008C52BE">
        <w:rPr>
          <w:rFonts w:ascii="Aptos" w:hAnsi="Aptos" w:cs="Arial"/>
          <w:sz w:val="22"/>
        </w:rPr>
        <w:t xml:space="preserve">Instytucji Pośredniczącej </w:t>
      </w:r>
      <w:r w:rsidR="00297BC3" w:rsidRPr="008C52BE">
        <w:rPr>
          <w:rFonts w:ascii="Aptos" w:hAnsi="Aptos" w:cs="Arial"/>
          <w:sz w:val="22"/>
        </w:rPr>
        <w:t>oraz</w:t>
      </w:r>
      <w:r w:rsidR="008F758A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przekazania </w:t>
      </w:r>
      <w:r w:rsidR="0087773B" w:rsidRPr="008C52BE">
        <w:rPr>
          <w:rFonts w:ascii="Aptos" w:hAnsi="Aptos" w:cs="Arial"/>
          <w:sz w:val="22"/>
        </w:rPr>
        <w:t>zaktualizowanego</w:t>
      </w:r>
      <w:r w:rsidRPr="008C52BE">
        <w:rPr>
          <w:rFonts w:ascii="Aptos" w:hAnsi="Aptos" w:cs="Arial"/>
          <w:sz w:val="22"/>
        </w:rPr>
        <w:t xml:space="preserve"> </w:t>
      </w:r>
      <w:r w:rsidR="000F2275" w:rsidRPr="008C52BE">
        <w:rPr>
          <w:rFonts w:ascii="Aptos" w:hAnsi="Aptos" w:cs="Arial"/>
          <w:sz w:val="22"/>
        </w:rPr>
        <w:t>W</w:t>
      </w:r>
      <w:r w:rsidRPr="008C52BE">
        <w:rPr>
          <w:rFonts w:ascii="Aptos" w:hAnsi="Aptos" w:cs="Arial"/>
          <w:sz w:val="22"/>
        </w:rPr>
        <w:t>niosku</w:t>
      </w:r>
      <w:r w:rsidR="00B02F4D" w:rsidRPr="008C52BE">
        <w:rPr>
          <w:rFonts w:ascii="Aptos" w:hAnsi="Aptos" w:cs="Arial"/>
          <w:sz w:val="22"/>
        </w:rPr>
        <w:t xml:space="preserve"> </w:t>
      </w:r>
      <w:r w:rsidR="00297BC3" w:rsidRPr="008C52BE">
        <w:rPr>
          <w:rFonts w:ascii="Aptos" w:hAnsi="Aptos" w:cs="Arial"/>
          <w:sz w:val="22"/>
        </w:rPr>
        <w:t>i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uzyskania </w:t>
      </w:r>
      <w:r w:rsidR="004C74C4" w:rsidRPr="008C52BE">
        <w:rPr>
          <w:rFonts w:ascii="Aptos" w:hAnsi="Aptos" w:cs="Arial"/>
          <w:sz w:val="22"/>
        </w:rPr>
        <w:t xml:space="preserve">pisemnej </w:t>
      </w:r>
      <w:r w:rsidRPr="008C52BE">
        <w:rPr>
          <w:rFonts w:ascii="Aptos" w:hAnsi="Aptos" w:cs="Arial"/>
          <w:sz w:val="22"/>
        </w:rPr>
        <w:t xml:space="preserve">akceptacji </w:t>
      </w:r>
      <w:r w:rsidR="00EF202B" w:rsidRPr="008C52BE">
        <w:rPr>
          <w:rFonts w:ascii="Aptos" w:hAnsi="Aptos" w:cs="Arial"/>
          <w:sz w:val="22"/>
        </w:rPr>
        <w:t>Instytucji Pośredniczącej</w:t>
      </w:r>
      <w:r w:rsidRPr="008C52BE">
        <w:rPr>
          <w:rFonts w:ascii="Aptos" w:hAnsi="Aptos" w:cs="Arial"/>
          <w:sz w:val="22"/>
        </w:rPr>
        <w:t xml:space="preserve"> w terminie 15 dni roboczych</w:t>
      </w:r>
      <w:r w:rsidR="001B62E0" w:rsidRPr="008C52BE">
        <w:rPr>
          <w:rStyle w:val="Odwoanieprzypisudolnego"/>
          <w:rFonts w:ascii="Aptos" w:hAnsi="Aptos" w:cs="Arial"/>
          <w:sz w:val="22"/>
        </w:rPr>
        <w:footnoteReference w:id="30"/>
      </w:r>
      <w:r w:rsidR="00E734FF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>,</w:t>
      </w:r>
      <w:r w:rsidR="00B02F4D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z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zastrzeżeniem </w:t>
      </w:r>
      <w:r w:rsidR="00297BC3" w:rsidRPr="008C52BE">
        <w:rPr>
          <w:rFonts w:ascii="Aptos" w:hAnsi="Aptos" w:cs="Arial"/>
          <w:sz w:val="22"/>
        </w:rPr>
        <w:t>ust. 2 i 3. Akceptacja, o której mowa w zdaniu pierwszym, jest dokonywana</w:t>
      </w:r>
      <w:r w:rsidR="00B02F4D" w:rsidRPr="008C52BE">
        <w:rPr>
          <w:rFonts w:ascii="Aptos" w:hAnsi="Aptos" w:cs="Arial"/>
          <w:sz w:val="22"/>
        </w:rPr>
        <w:t xml:space="preserve"> </w:t>
      </w:r>
      <w:r w:rsidR="00810337" w:rsidRPr="008C52BE">
        <w:rPr>
          <w:rFonts w:ascii="Aptos" w:hAnsi="Aptos" w:cs="Arial"/>
          <w:sz w:val="22"/>
        </w:rPr>
        <w:t>w terminie</w:t>
      </w:r>
      <w:r w:rsidR="00B02F4D" w:rsidRPr="008C52BE">
        <w:rPr>
          <w:rFonts w:ascii="Aptos" w:hAnsi="Aptos" w:cs="Arial"/>
          <w:sz w:val="22"/>
        </w:rPr>
        <w:t xml:space="preserve"> </w:t>
      </w:r>
      <w:r w:rsidR="00810337" w:rsidRPr="008C52BE">
        <w:rPr>
          <w:rFonts w:ascii="Aptos" w:hAnsi="Aptos" w:cs="Arial"/>
          <w:sz w:val="22"/>
        </w:rPr>
        <w:t>15 dni roboczych</w:t>
      </w:r>
      <w:r w:rsidR="00181EA8" w:rsidRPr="008C52BE">
        <w:rPr>
          <w:rFonts w:ascii="Aptos" w:hAnsi="Aptos" w:cs="Arial"/>
          <w:sz w:val="22"/>
        </w:rPr>
        <w:t xml:space="preserve"> </w:t>
      </w:r>
      <w:r w:rsidR="00267D1D">
        <w:rPr>
          <w:rFonts w:ascii="Aptos" w:hAnsi="Aptos" w:cs="Arial"/>
          <w:sz w:val="22"/>
        </w:rPr>
        <w:br/>
      </w:r>
      <w:r w:rsidR="00B02F4D" w:rsidRPr="008C52BE">
        <w:rPr>
          <w:rFonts w:ascii="Aptos" w:hAnsi="Aptos" w:cs="Arial"/>
          <w:sz w:val="22"/>
        </w:rPr>
        <w:t xml:space="preserve">i nie wymaga formy aneksu do </w:t>
      </w:r>
      <w:r w:rsidR="00444CB9" w:rsidRPr="008C52BE">
        <w:rPr>
          <w:rFonts w:ascii="Aptos" w:hAnsi="Aptos" w:cs="Arial"/>
          <w:sz w:val="22"/>
        </w:rPr>
        <w:t>U</w:t>
      </w:r>
      <w:r w:rsidR="00B02F4D" w:rsidRPr="008C52BE">
        <w:rPr>
          <w:rFonts w:ascii="Aptos" w:hAnsi="Aptos" w:cs="Arial"/>
          <w:sz w:val="22"/>
        </w:rPr>
        <w:t>mowy. Zmiana, o której mowa w zdaniu pierwszym, może być dokonana również po zakończeniu okresu realizacji Projektu EFS</w:t>
      </w:r>
      <w:r w:rsidR="009B7141" w:rsidRPr="008C52BE">
        <w:rPr>
          <w:rFonts w:ascii="Aptos" w:hAnsi="Aptos" w:cs="Arial"/>
          <w:sz w:val="22"/>
        </w:rPr>
        <w:t>+</w:t>
      </w:r>
      <w:r w:rsidR="00240D5D" w:rsidRPr="008C52BE">
        <w:rPr>
          <w:rFonts w:ascii="Aptos" w:hAnsi="Aptos" w:cs="Arial"/>
          <w:sz w:val="22"/>
        </w:rPr>
        <w:t>, a przed zatwierdzeniem końcowego wniosku o płatność</w:t>
      </w:r>
      <w:r w:rsidR="00B02F4D" w:rsidRPr="008C52BE">
        <w:rPr>
          <w:rFonts w:ascii="Aptos" w:hAnsi="Aptos" w:cs="Arial"/>
          <w:sz w:val="22"/>
        </w:rPr>
        <w:t>.</w:t>
      </w:r>
    </w:p>
    <w:p w14:paraId="7FEF2816" w14:textId="615496C7" w:rsidR="009D490C" w:rsidRPr="008C52BE" w:rsidRDefault="009D490C" w:rsidP="000B10CD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może dokonywać przesunięć w budżecie projektu określonym we </w:t>
      </w:r>
      <w:r w:rsidR="000F2275" w:rsidRPr="008C52BE">
        <w:rPr>
          <w:rFonts w:ascii="Aptos" w:hAnsi="Aptos" w:cs="Arial"/>
          <w:sz w:val="22"/>
        </w:rPr>
        <w:t>W</w:t>
      </w:r>
      <w:r w:rsidRPr="008C52BE">
        <w:rPr>
          <w:rFonts w:ascii="Aptos" w:hAnsi="Aptos" w:cs="Arial"/>
          <w:sz w:val="22"/>
        </w:rPr>
        <w:t xml:space="preserve">niosku </w:t>
      </w:r>
      <w:r w:rsidR="000A2616" w:rsidRPr="008C52BE">
        <w:rPr>
          <w:rFonts w:ascii="Aptos" w:hAnsi="Aptos" w:cs="Arial"/>
          <w:sz w:val="22"/>
        </w:rPr>
        <w:t>o</w:t>
      </w:r>
      <w:r w:rsidR="00242F5F">
        <w:rPr>
          <w:rFonts w:ascii="Aptos" w:hAnsi="Aptos" w:cs="Arial"/>
          <w:sz w:val="22"/>
        </w:rPr>
        <w:t> </w:t>
      </w:r>
      <w:r w:rsidR="000A2616" w:rsidRPr="008C52BE">
        <w:rPr>
          <w:rFonts w:ascii="Aptos" w:hAnsi="Aptos" w:cs="Arial"/>
          <w:sz w:val="22"/>
        </w:rPr>
        <w:t>dofinansowanie</w:t>
      </w:r>
      <w:r w:rsidR="000C236F" w:rsidRPr="008C52BE">
        <w:rPr>
          <w:rFonts w:ascii="Aptos" w:hAnsi="Aptos" w:cs="Arial"/>
          <w:sz w:val="22"/>
        </w:rPr>
        <w:t xml:space="preserve"> </w:t>
      </w:r>
      <w:r w:rsidR="002415E2" w:rsidRPr="008C52BE">
        <w:rPr>
          <w:rFonts w:ascii="Aptos" w:hAnsi="Aptos" w:cs="Arial"/>
          <w:sz w:val="22"/>
        </w:rPr>
        <w:t>wersja numer</w:t>
      </w:r>
      <w:r w:rsidR="00216B46" w:rsidRPr="008C52BE">
        <w:rPr>
          <w:rFonts w:ascii="Aptos" w:hAnsi="Aptos" w:cs="Arial"/>
          <w:sz w:val="22"/>
        </w:rPr>
        <w:t xml:space="preserve"> …………</w:t>
      </w:r>
      <w:r w:rsidR="000A2616" w:rsidRPr="008C52BE">
        <w:rPr>
          <w:rFonts w:ascii="Aptos" w:hAnsi="Aptos" w:cs="Arial"/>
          <w:sz w:val="22"/>
        </w:rPr>
        <w:t xml:space="preserve"> </w:t>
      </w:r>
      <w:r w:rsidR="007D2C18" w:rsidRPr="008C52BE">
        <w:rPr>
          <w:rFonts w:ascii="Aptos" w:hAnsi="Aptos" w:cs="Arial"/>
          <w:sz w:val="22"/>
        </w:rPr>
        <w:t xml:space="preserve">z dnia </w:t>
      </w:r>
      <w:proofErr w:type="gramStart"/>
      <w:r w:rsidR="007D2C18" w:rsidRPr="008C52BE">
        <w:rPr>
          <w:rFonts w:ascii="Aptos" w:hAnsi="Aptos" w:cs="Arial"/>
          <w:sz w:val="22"/>
        </w:rPr>
        <w:t>…….</w:t>
      </w:r>
      <w:proofErr w:type="gramEnd"/>
      <w:r w:rsidRPr="008C52BE">
        <w:rPr>
          <w:rStyle w:val="Odwoanieprzypisudolnego"/>
          <w:rFonts w:ascii="Aptos" w:hAnsi="Aptos" w:cs="Arial"/>
          <w:sz w:val="22"/>
        </w:rPr>
        <w:footnoteReference w:id="31"/>
      </w:r>
      <w:r w:rsidR="00E734FF" w:rsidRPr="008C52BE">
        <w:rPr>
          <w:rFonts w:ascii="Aptos" w:hAnsi="Aptos" w:cs="Arial"/>
          <w:sz w:val="22"/>
          <w:vertAlign w:val="superscript"/>
        </w:rPr>
        <w:t>)</w:t>
      </w:r>
      <w:r w:rsidRPr="008C52BE">
        <w:rPr>
          <w:rFonts w:ascii="Aptos" w:hAnsi="Aptos" w:cs="Arial"/>
          <w:sz w:val="22"/>
        </w:rPr>
        <w:t xml:space="preserve"> do </w:t>
      </w:r>
      <w:r w:rsidR="00F530C5" w:rsidRPr="008C52BE">
        <w:rPr>
          <w:rFonts w:ascii="Aptos" w:hAnsi="Aptos" w:cs="Arial"/>
          <w:sz w:val="22"/>
        </w:rPr>
        <w:t>1</w:t>
      </w:r>
      <w:r w:rsidRPr="008C52BE">
        <w:rPr>
          <w:rFonts w:ascii="Aptos" w:hAnsi="Aptos" w:cs="Arial"/>
          <w:sz w:val="22"/>
        </w:rPr>
        <w:t>0% wartości środków</w:t>
      </w:r>
      <w:r w:rsidR="00242F5F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w odniesieniu </w:t>
      </w:r>
      <w:r w:rsidR="00267D1D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do zadania, z którego </w:t>
      </w:r>
      <w:r w:rsidR="0057699C" w:rsidRPr="008C52BE">
        <w:rPr>
          <w:rFonts w:ascii="Aptos" w:hAnsi="Aptos" w:cs="Arial"/>
          <w:sz w:val="22"/>
        </w:rPr>
        <w:t xml:space="preserve">są </w:t>
      </w:r>
      <w:r w:rsidRPr="008C52BE">
        <w:rPr>
          <w:rFonts w:ascii="Aptos" w:hAnsi="Aptos" w:cs="Arial"/>
          <w:sz w:val="22"/>
        </w:rPr>
        <w:t xml:space="preserve">przesuwane środki jak i do zadania, na które </w:t>
      </w:r>
      <w:r w:rsidR="0057699C" w:rsidRPr="008C52BE">
        <w:rPr>
          <w:rFonts w:ascii="Aptos" w:hAnsi="Aptos" w:cs="Arial"/>
          <w:sz w:val="22"/>
        </w:rPr>
        <w:t xml:space="preserve">są </w:t>
      </w:r>
      <w:r w:rsidRPr="008C52BE">
        <w:rPr>
          <w:rFonts w:ascii="Aptos" w:hAnsi="Aptos" w:cs="Arial"/>
          <w:sz w:val="22"/>
        </w:rPr>
        <w:t xml:space="preserve">przesuwane środki </w:t>
      </w:r>
      <w:r w:rsidR="00267D1D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w stosunku do zatwierdzonego </w:t>
      </w:r>
      <w:r w:rsidR="000F2275" w:rsidRPr="008C52BE">
        <w:rPr>
          <w:rFonts w:ascii="Aptos" w:hAnsi="Aptos" w:cs="Arial"/>
          <w:sz w:val="22"/>
        </w:rPr>
        <w:t>W</w:t>
      </w:r>
      <w:r w:rsidRPr="008C52BE">
        <w:rPr>
          <w:rFonts w:ascii="Aptos" w:hAnsi="Aptos" w:cs="Arial"/>
          <w:sz w:val="22"/>
        </w:rPr>
        <w:t xml:space="preserve">niosku bez konieczności zachowania wymogu, o którym mowa </w:t>
      </w:r>
      <w:r w:rsidR="00267D1D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w ust. 1.</w:t>
      </w:r>
    </w:p>
    <w:p w14:paraId="14E1DA0B" w14:textId="311BD5C0" w:rsidR="0073159F" w:rsidRPr="008C52BE" w:rsidRDefault="009D490C" w:rsidP="000B10CD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W razie zmian w prawie krajowym lub wspólnotowym wpływających na wysokość wydatków kwalifikowa</w:t>
      </w:r>
      <w:r w:rsidR="0087773B" w:rsidRPr="008C52BE">
        <w:rPr>
          <w:rFonts w:ascii="Aptos" w:hAnsi="Aptos" w:cs="Arial"/>
          <w:sz w:val="22"/>
        </w:rPr>
        <w:t>l</w:t>
      </w:r>
      <w:r w:rsidRPr="008C52BE">
        <w:rPr>
          <w:rFonts w:ascii="Aptos" w:hAnsi="Aptos" w:cs="Arial"/>
          <w:sz w:val="22"/>
        </w:rPr>
        <w:t>nych w Projekcie</w:t>
      </w:r>
      <w:r w:rsidR="005850C3" w:rsidRPr="008C52BE">
        <w:rPr>
          <w:rFonts w:ascii="Aptos" w:hAnsi="Aptos" w:cs="Arial"/>
          <w:sz w:val="22"/>
        </w:rPr>
        <w:t xml:space="preserve"> </w:t>
      </w:r>
      <w:r w:rsidR="006C1680" w:rsidRPr="008C52BE">
        <w:rPr>
          <w:rFonts w:ascii="Aptos" w:hAnsi="Aptos" w:cs="Arial"/>
          <w:sz w:val="22"/>
        </w:rPr>
        <w:t>EFS</w:t>
      </w:r>
      <w:r w:rsidR="009B7141" w:rsidRPr="008C52BE">
        <w:rPr>
          <w:rFonts w:ascii="Aptos" w:hAnsi="Aptos" w:cs="Arial"/>
          <w:sz w:val="22"/>
        </w:rPr>
        <w:t>+</w:t>
      </w:r>
      <w:r w:rsidR="006C1680" w:rsidRPr="008C52BE">
        <w:rPr>
          <w:rFonts w:ascii="Aptos" w:hAnsi="Aptos" w:cs="Arial"/>
          <w:sz w:val="22"/>
        </w:rPr>
        <w:t xml:space="preserve"> </w:t>
      </w:r>
      <w:r w:rsidR="0067575F" w:rsidRPr="008C52BE">
        <w:rPr>
          <w:rFonts w:ascii="Aptos" w:hAnsi="Aptos" w:cs="Arial"/>
          <w:sz w:val="22"/>
        </w:rPr>
        <w:t>S</w:t>
      </w:r>
      <w:r w:rsidR="005850C3" w:rsidRPr="008C52BE">
        <w:rPr>
          <w:rFonts w:ascii="Aptos" w:hAnsi="Aptos" w:cs="Arial"/>
          <w:sz w:val="22"/>
        </w:rPr>
        <w:t xml:space="preserve">trony </w:t>
      </w:r>
      <w:r w:rsidR="0067575F" w:rsidRPr="008C52BE">
        <w:rPr>
          <w:rFonts w:ascii="Aptos" w:hAnsi="Aptos" w:cs="Arial"/>
          <w:sz w:val="22"/>
        </w:rPr>
        <w:t xml:space="preserve">Umowy </w:t>
      </w:r>
      <w:r w:rsidR="005850C3" w:rsidRPr="008C52BE">
        <w:rPr>
          <w:rFonts w:ascii="Aptos" w:hAnsi="Aptos" w:cs="Arial"/>
          <w:sz w:val="22"/>
        </w:rPr>
        <w:t>mogą wnioskować o</w:t>
      </w:r>
      <w:r w:rsidR="00DA26EB" w:rsidRPr="008C52BE">
        <w:rPr>
          <w:rFonts w:ascii="Aptos" w:hAnsi="Aptos" w:cs="Arial"/>
          <w:sz w:val="22"/>
        </w:rPr>
        <w:t> </w:t>
      </w:r>
      <w:r w:rsidR="005850C3" w:rsidRPr="008C52BE">
        <w:rPr>
          <w:rFonts w:ascii="Aptos" w:hAnsi="Aptos" w:cs="Arial"/>
          <w:sz w:val="22"/>
        </w:rPr>
        <w:t xml:space="preserve">renegocjację </w:t>
      </w:r>
      <w:r w:rsidR="00C65F1B" w:rsidRPr="008C52BE">
        <w:rPr>
          <w:rFonts w:ascii="Aptos" w:hAnsi="Aptos" w:cs="Arial"/>
          <w:sz w:val="22"/>
        </w:rPr>
        <w:t>U</w:t>
      </w:r>
      <w:r w:rsidR="005850C3" w:rsidRPr="008C52BE">
        <w:rPr>
          <w:rFonts w:ascii="Aptos" w:hAnsi="Aptos" w:cs="Arial"/>
          <w:sz w:val="22"/>
        </w:rPr>
        <w:t>mowy</w:t>
      </w:r>
      <w:r w:rsidR="004C74C4" w:rsidRPr="008C52BE">
        <w:rPr>
          <w:rFonts w:ascii="Aptos" w:hAnsi="Aptos" w:cs="Arial"/>
          <w:sz w:val="22"/>
        </w:rPr>
        <w:t xml:space="preserve">, </w:t>
      </w:r>
      <w:r w:rsidR="00267D1D">
        <w:rPr>
          <w:rFonts w:ascii="Aptos" w:hAnsi="Aptos" w:cs="Arial"/>
          <w:sz w:val="22"/>
        </w:rPr>
        <w:br/>
      </w:r>
      <w:r w:rsidR="004C74C4" w:rsidRPr="008C52BE">
        <w:rPr>
          <w:rFonts w:ascii="Aptos" w:hAnsi="Aptos" w:cs="Arial"/>
          <w:sz w:val="22"/>
        </w:rPr>
        <w:t>o ile w</w:t>
      </w:r>
      <w:r w:rsidR="00695B50">
        <w:rPr>
          <w:rFonts w:ascii="Aptos" w:hAnsi="Aptos" w:cs="Arial"/>
          <w:sz w:val="22"/>
        </w:rPr>
        <w:t> </w:t>
      </w:r>
      <w:r w:rsidR="004C74C4" w:rsidRPr="008C52BE">
        <w:rPr>
          <w:rFonts w:ascii="Aptos" w:hAnsi="Aptos" w:cs="Arial"/>
          <w:sz w:val="22"/>
        </w:rPr>
        <w:t>wyniku analizy wniosków o płatność i przeprowadzonych kontroli zachodzi podejrzenie nieosiągnięcia założonych we Wniosku wskaźników produktu i rezultatu</w:t>
      </w:r>
      <w:r w:rsidRPr="008C52BE">
        <w:rPr>
          <w:rFonts w:ascii="Aptos" w:hAnsi="Aptos" w:cs="Arial"/>
          <w:sz w:val="22"/>
        </w:rPr>
        <w:t>.</w:t>
      </w:r>
    </w:p>
    <w:p w14:paraId="377689D3" w14:textId="77777777" w:rsidR="0073159F" w:rsidRPr="008C52BE" w:rsidRDefault="00260CD3" w:rsidP="000B10CD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zobowiązuje się do zachowania pełnej dostępności Projektu </w:t>
      </w:r>
      <w:r w:rsidR="006C1680" w:rsidRPr="008C52BE">
        <w:rPr>
          <w:rFonts w:ascii="Aptos" w:hAnsi="Aptos" w:cs="Arial"/>
          <w:sz w:val="22"/>
        </w:rPr>
        <w:t>EFS</w:t>
      </w:r>
      <w:r w:rsidR="006E52C2" w:rsidRPr="008C52BE">
        <w:rPr>
          <w:rFonts w:ascii="Aptos" w:hAnsi="Aptos" w:cs="Arial"/>
          <w:sz w:val="22"/>
        </w:rPr>
        <w:t>+</w:t>
      </w:r>
      <w:r w:rsidR="006C1680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dla wszystkich osób.</w:t>
      </w:r>
    </w:p>
    <w:p w14:paraId="59923579" w14:textId="777777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 xml:space="preserve">Rozwiązanie </w:t>
      </w:r>
      <w:r w:rsidR="004F1DE8" w:rsidRPr="008C52BE">
        <w:rPr>
          <w:rFonts w:ascii="Aptos" w:hAnsi="Aptos" w:cs="Arial"/>
          <w:b/>
          <w:sz w:val="22"/>
        </w:rPr>
        <w:t>U</w:t>
      </w:r>
      <w:r w:rsidRPr="008C52BE">
        <w:rPr>
          <w:rFonts w:ascii="Aptos" w:hAnsi="Aptos" w:cs="Arial"/>
          <w:b/>
          <w:sz w:val="22"/>
        </w:rPr>
        <w:t>mowy</w:t>
      </w:r>
    </w:p>
    <w:p w14:paraId="591A4A48" w14:textId="27DB0F33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</w:t>
      </w:r>
      <w:r w:rsidR="00FC7540">
        <w:rPr>
          <w:rFonts w:ascii="Aptos" w:hAnsi="Aptos" w:cs="Arial"/>
          <w:sz w:val="22"/>
        </w:rPr>
        <w:t>23</w:t>
      </w:r>
      <w:r w:rsidRPr="008C52BE">
        <w:rPr>
          <w:rFonts w:ascii="Aptos" w:hAnsi="Aptos" w:cs="Arial"/>
          <w:sz w:val="22"/>
        </w:rPr>
        <w:t>.</w:t>
      </w:r>
    </w:p>
    <w:p w14:paraId="60A09880" w14:textId="77777777" w:rsidR="009D490C" w:rsidRPr="008C52BE" w:rsidRDefault="00D27EF3" w:rsidP="000B10CD">
      <w:pPr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</w:t>
      </w:r>
      <w:r w:rsidR="009D490C" w:rsidRPr="008C52BE">
        <w:rPr>
          <w:rFonts w:ascii="Aptos" w:hAnsi="Aptos" w:cs="Arial"/>
          <w:sz w:val="22"/>
        </w:rPr>
        <w:t xml:space="preserve"> może rozwiązać </w:t>
      </w:r>
      <w:r w:rsidR="0004467F" w:rsidRPr="008C52BE">
        <w:rPr>
          <w:rFonts w:ascii="Aptos" w:hAnsi="Aptos" w:cs="Arial"/>
          <w:sz w:val="22"/>
        </w:rPr>
        <w:t>U</w:t>
      </w:r>
      <w:r w:rsidR="009D490C" w:rsidRPr="008C52BE">
        <w:rPr>
          <w:rFonts w:ascii="Aptos" w:hAnsi="Aptos" w:cs="Arial"/>
          <w:sz w:val="22"/>
        </w:rPr>
        <w:t>mowę w trybie natychmiastowym w</w:t>
      </w:r>
      <w:r w:rsidR="00DA26EB" w:rsidRPr="008C52BE">
        <w:rPr>
          <w:rFonts w:ascii="Aptos" w:hAnsi="Aptos" w:cs="Arial"/>
          <w:sz w:val="22"/>
        </w:rPr>
        <w:t> </w:t>
      </w:r>
      <w:r w:rsidR="009D490C" w:rsidRPr="008C52BE">
        <w:rPr>
          <w:rFonts w:ascii="Aptos" w:hAnsi="Aptos" w:cs="Arial"/>
          <w:sz w:val="22"/>
        </w:rPr>
        <w:t>przypadku</w:t>
      </w:r>
      <w:r w:rsidR="0058409C" w:rsidRPr="008C52BE">
        <w:rPr>
          <w:rFonts w:ascii="Aptos" w:hAnsi="Aptos" w:cs="Arial"/>
          <w:sz w:val="22"/>
        </w:rPr>
        <w:t>,</w:t>
      </w:r>
      <w:r w:rsidR="009D490C" w:rsidRPr="008C52BE">
        <w:rPr>
          <w:rFonts w:ascii="Aptos" w:hAnsi="Aptos" w:cs="Arial"/>
          <w:sz w:val="22"/>
        </w:rPr>
        <w:t xml:space="preserve"> gdy:</w:t>
      </w:r>
    </w:p>
    <w:p w14:paraId="0C07595E" w14:textId="77777777" w:rsidR="009D490C" w:rsidRPr="008C52BE" w:rsidRDefault="009D490C" w:rsidP="00C703FC">
      <w:pPr>
        <w:numPr>
          <w:ilvl w:val="0"/>
          <w:numId w:val="9"/>
        </w:numPr>
        <w:tabs>
          <w:tab w:val="clear" w:pos="540"/>
          <w:tab w:val="num" w:pos="567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Beneficjent</w:t>
      </w:r>
      <w:r w:rsidR="00294768" w:rsidRPr="008C52BE">
        <w:rPr>
          <w:rFonts w:ascii="Aptos" w:hAnsi="Aptos" w:cs="Arial"/>
          <w:sz w:val="22"/>
        </w:rPr>
        <w:t xml:space="preserve"> </w:t>
      </w:r>
      <w:r w:rsidR="00223959" w:rsidRPr="008C52BE">
        <w:rPr>
          <w:rFonts w:ascii="Aptos" w:hAnsi="Aptos" w:cs="Arial"/>
          <w:sz w:val="22"/>
        </w:rPr>
        <w:t>dopuścił</w:t>
      </w:r>
      <w:r w:rsidR="00294768" w:rsidRPr="008C52BE">
        <w:rPr>
          <w:rFonts w:ascii="Aptos" w:hAnsi="Aptos" w:cs="Arial"/>
          <w:sz w:val="22"/>
        </w:rPr>
        <w:t xml:space="preserve"> się poważnych nieprawidłowości finansowych, w szczególności</w:t>
      </w:r>
      <w:r w:rsidRPr="008C52BE">
        <w:rPr>
          <w:rFonts w:ascii="Aptos" w:hAnsi="Aptos" w:cs="Arial"/>
          <w:sz w:val="22"/>
        </w:rPr>
        <w:t xml:space="preserve"> wykorzysta przekazane środki na cel inny niż określony w Projekcie </w:t>
      </w:r>
      <w:r w:rsidR="00832C35" w:rsidRPr="008C52BE">
        <w:rPr>
          <w:rFonts w:ascii="Aptos" w:hAnsi="Aptos" w:cs="Arial"/>
          <w:sz w:val="22"/>
        </w:rPr>
        <w:t>EFS</w:t>
      </w:r>
      <w:r w:rsidR="006E52C2" w:rsidRPr="008C52BE">
        <w:rPr>
          <w:rFonts w:ascii="Aptos" w:hAnsi="Aptos" w:cs="Arial"/>
          <w:sz w:val="22"/>
        </w:rPr>
        <w:t>+</w:t>
      </w:r>
      <w:r w:rsidR="00832C35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lub niezgodnie z </w:t>
      </w:r>
      <w:r w:rsidR="000A1863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mową;</w:t>
      </w:r>
    </w:p>
    <w:p w14:paraId="10FC3016" w14:textId="2F02119F" w:rsidR="009D490C" w:rsidRPr="008C52BE" w:rsidRDefault="009D490C" w:rsidP="00C703FC">
      <w:pPr>
        <w:numPr>
          <w:ilvl w:val="0"/>
          <w:numId w:val="9"/>
        </w:numPr>
        <w:tabs>
          <w:tab w:val="clear" w:pos="540"/>
          <w:tab w:val="num" w:pos="567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złoży </w:t>
      </w:r>
      <w:r w:rsidR="004B22E7" w:rsidRPr="008C52BE">
        <w:rPr>
          <w:rFonts w:ascii="Aptos" w:hAnsi="Aptos" w:cs="Arial"/>
          <w:sz w:val="22"/>
        </w:rPr>
        <w:t xml:space="preserve">lub posłuży się </w:t>
      </w:r>
      <w:r w:rsidR="00570F71" w:rsidRPr="008C52BE">
        <w:rPr>
          <w:rFonts w:ascii="Aptos" w:hAnsi="Aptos" w:cs="Arial"/>
          <w:sz w:val="22"/>
        </w:rPr>
        <w:t>fałszyw</w:t>
      </w:r>
      <w:r w:rsidR="004B22E7" w:rsidRPr="008C52BE">
        <w:rPr>
          <w:rFonts w:ascii="Aptos" w:hAnsi="Aptos" w:cs="Arial"/>
          <w:sz w:val="22"/>
        </w:rPr>
        <w:t>ym</w:t>
      </w:r>
      <w:r w:rsidR="00570F71" w:rsidRPr="008C52BE">
        <w:rPr>
          <w:rFonts w:ascii="Aptos" w:hAnsi="Aptos" w:cs="Arial"/>
          <w:sz w:val="22"/>
        </w:rPr>
        <w:t xml:space="preserve"> oświadczenie</w:t>
      </w:r>
      <w:r w:rsidR="004B22E7" w:rsidRPr="008C52BE">
        <w:rPr>
          <w:rFonts w:ascii="Aptos" w:hAnsi="Aptos" w:cs="Arial"/>
          <w:sz w:val="22"/>
        </w:rPr>
        <w:t>m</w:t>
      </w:r>
      <w:r w:rsidR="00570F71" w:rsidRPr="008C52BE">
        <w:rPr>
          <w:rFonts w:ascii="Aptos" w:hAnsi="Aptos" w:cs="Arial"/>
          <w:sz w:val="22"/>
        </w:rPr>
        <w:t xml:space="preserve"> lub </w:t>
      </w:r>
      <w:r w:rsidRPr="008C52BE">
        <w:rPr>
          <w:rFonts w:ascii="Aptos" w:hAnsi="Aptos" w:cs="Arial"/>
          <w:sz w:val="22"/>
        </w:rPr>
        <w:t>podrobion</w:t>
      </w:r>
      <w:r w:rsidR="004B22E7" w:rsidRPr="008C52BE">
        <w:rPr>
          <w:rFonts w:ascii="Aptos" w:hAnsi="Aptos" w:cs="Arial"/>
          <w:sz w:val="22"/>
        </w:rPr>
        <w:t>ymi</w:t>
      </w:r>
      <w:r w:rsidRPr="008C52BE">
        <w:rPr>
          <w:rFonts w:ascii="Aptos" w:hAnsi="Aptos" w:cs="Arial"/>
          <w:sz w:val="22"/>
        </w:rPr>
        <w:t>, przerobion</w:t>
      </w:r>
      <w:r w:rsidR="004B22E7" w:rsidRPr="008C52BE">
        <w:rPr>
          <w:rFonts w:ascii="Aptos" w:hAnsi="Aptos" w:cs="Arial"/>
          <w:sz w:val="22"/>
        </w:rPr>
        <w:t>ymi</w:t>
      </w:r>
      <w:r w:rsidRPr="008C52BE">
        <w:rPr>
          <w:rFonts w:ascii="Aptos" w:hAnsi="Aptos" w:cs="Arial"/>
          <w:sz w:val="22"/>
        </w:rPr>
        <w:t xml:space="preserve"> </w:t>
      </w:r>
      <w:r w:rsidR="00267D1D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lub stwierdzając</w:t>
      </w:r>
      <w:r w:rsidR="004B22E7" w:rsidRPr="008C52BE">
        <w:rPr>
          <w:rFonts w:ascii="Aptos" w:hAnsi="Aptos" w:cs="Arial"/>
          <w:sz w:val="22"/>
        </w:rPr>
        <w:t>ymi</w:t>
      </w:r>
      <w:r w:rsidRPr="008C52BE">
        <w:rPr>
          <w:rFonts w:ascii="Aptos" w:hAnsi="Aptos" w:cs="Arial"/>
          <w:sz w:val="22"/>
        </w:rPr>
        <w:t xml:space="preserve"> nieprawdę dokument</w:t>
      </w:r>
      <w:r w:rsidR="004B22E7" w:rsidRPr="008C52BE">
        <w:rPr>
          <w:rFonts w:ascii="Aptos" w:hAnsi="Aptos" w:cs="Arial"/>
          <w:sz w:val="22"/>
        </w:rPr>
        <w:t>ami</w:t>
      </w:r>
      <w:r w:rsidRPr="008C52BE">
        <w:rPr>
          <w:rFonts w:ascii="Aptos" w:hAnsi="Aptos" w:cs="Arial"/>
          <w:sz w:val="22"/>
        </w:rPr>
        <w:t xml:space="preserve"> w celu uzyskania </w:t>
      </w:r>
      <w:r w:rsidR="00AE2F50" w:rsidRPr="008C52BE">
        <w:rPr>
          <w:rFonts w:ascii="Aptos" w:hAnsi="Aptos" w:cs="Arial"/>
          <w:sz w:val="22"/>
        </w:rPr>
        <w:t>dofinansowania</w:t>
      </w:r>
      <w:r w:rsidRPr="008C52BE">
        <w:rPr>
          <w:rFonts w:ascii="Aptos" w:hAnsi="Aptos" w:cs="Arial"/>
          <w:sz w:val="22"/>
        </w:rPr>
        <w:t xml:space="preserve"> w ramach </w:t>
      </w:r>
      <w:r w:rsidR="00A27A69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</w:t>
      </w:r>
      <w:r w:rsidR="001B6AB8" w:rsidRPr="008C52BE">
        <w:rPr>
          <w:rFonts w:ascii="Aptos" w:hAnsi="Aptos" w:cs="Arial"/>
          <w:sz w:val="22"/>
        </w:rPr>
        <w:t>, w</w:t>
      </w:r>
      <w:r w:rsidR="00695B50">
        <w:rPr>
          <w:rFonts w:ascii="Aptos" w:hAnsi="Aptos" w:cs="Arial"/>
          <w:sz w:val="22"/>
        </w:rPr>
        <w:t> </w:t>
      </w:r>
      <w:r w:rsidR="001B6AB8" w:rsidRPr="008C52BE">
        <w:rPr>
          <w:rFonts w:ascii="Aptos" w:hAnsi="Aptos" w:cs="Arial"/>
          <w:sz w:val="22"/>
        </w:rPr>
        <w:t xml:space="preserve">tym </w:t>
      </w:r>
      <w:r w:rsidR="000B5285" w:rsidRPr="008C52BE">
        <w:rPr>
          <w:rFonts w:ascii="Aptos" w:hAnsi="Aptos" w:cs="Arial"/>
          <w:sz w:val="22"/>
        </w:rPr>
        <w:t>uznania za kwalifikowalne</w:t>
      </w:r>
      <w:r w:rsidR="001B6AB8" w:rsidRPr="008C52BE">
        <w:rPr>
          <w:rFonts w:ascii="Aptos" w:hAnsi="Aptos" w:cs="Arial"/>
          <w:sz w:val="22"/>
        </w:rPr>
        <w:t xml:space="preserve"> wydatków ponoszonych w ramach Projektu</w:t>
      </w:r>
      <w:r w:rsidR="006C1680" w:rsidRPr="008C52BE">
        <w:rPr>
          <w:rFonts w:ascii="Aptos" w:hAnsi="Aptos" w:cs="Arial"/>
          <w:sz w:val="22"/>
        </w:rPr>
        <w:t xml:space="preserve"> </w:t>
      </w:r>
      <w:r w:rsidR="00B9074C" w:rsidRPr="008C52BE">
        <w:rPr>
          <w:rFonts w:ascii="Aptos" w:hAnsi="Aptos" w:cs="Arial"/>
          <w:sz w:val="22"/>
        </w:rPr>
        <w:t>EFS+</w:t>
      </w:r>
      <w:r w:rsidRPr="008C52BE">
        <w:rPr>
          <w:rFonts w:ascii="Aptos" w:hAnsi="Aptos" w:cs="Arial"/>
          <w:sz w:val="22"/>
        </w:rPr>
        <w:t>;</w:t>
      </w:r>
    </w:p>
    <w:p w14:paraId="35CD73AA" w14:textId="77777777" w:rsidR="009D490C" w:rsidRPr="008C52BE" w:rsidRDefault="009D490C" w:rsidP="00C703FC">
      <w:pPr>
        <w:numPr>
          <w:ilvl w:val="0"/>
          <w:numId w:val="9"/>
        </w:numPr>
        <w:tabs>
          <w:tab w:val="clear" w:pos="540"/>
          <w:tab w:val="num" w:pos="567"/>
        </w:tabs>
        <w:spacing w:line="276" w:lineRule="auto"/>
        <w:ind w:left="567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ze swojej winy nie rozpoczął realizacji Projektu </w:t>
      </w:r>
      <w:r w:rsidR="00832C35" w:rsidRPr="008C52BE">
        <w:rPr>
          <w:rFonts w:ascii="Aptos" w:hAnsi="Aptos" w:cs="Arial"/>
          <w:sz w:val="22"/>
        </w:rPr>
        <w:t>EFS</w:t>
      </w:r>
      <w:r w:rsidR="006E52C2" w:rsidRPr="008C52BE">
        <w:rPr>
          <w:rFonts w:ascii="Aptos" w:hAnsi="Aptos" w:cs="Arial"/>
          <w:sz w:val="22"/>
        </w:rPr>
        <w:t>+</w:t>
      </w:r>
      <w:r w:rsidR="006C1680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w ciągu 3 miesięcy od ustalonej we </w:t>
      </w:r>
      <w:r w:rsidR="000F2275" w:rsidRPr="008C52BE">
        <w:rPr>
          <w:rFonts w:ascii="Aptos" w:hAnsi="Aptos" w:cs="Arial"/>
          <w:sz w:val="22"/>
        </w:rPr>
        <w:t>W</w:t>
      </w:r>
      <w:r w:rsidRPr="008C52BE">
        <w:rPr>
          <w:rFonts w:ascii="Aptos" w:hAnsi="Aptos" w:cs="Arial"/>
          <w:sz w:val="22"/>
        </w:rPr>
        <w:t xml:space="preserve">niosku początkowej </w:t>
      </w:r>
      <w:r w:rsidR="00240431" w:rsidRPr="008C52BE">
        <w:rPr>
          <w:rFonts w:ascii="Aptos" w:hAnsi="Aptos" w:cs="Arial"/>
          <w:sz w:val="22"/>
        </w:rPr>
        <w:t>daty okresu realizacji Projektu</w:t>
      </w:r>
      <w:r w:rsidR="006C1680" w:rsidRPr="008C52BE">
        <w:rPr>
          <w:rFonts w:ascii="Aptos" w:hAnsi="Aptos" w:cs="Arial"/>
          <w:sz w:val="22"/>
        </w:rPr>
        <w:t xml:space="preserve"> </w:t>
      </w:r>
      <w:r w:rsidR="00832C35" w:rsidRPr="008C52BE">
        <w:rPr>
          <w:rFonts w:ascii="Aptos" w:hAnsi="Aptos" w:cs="Arial"/>
          <w:sz w:val="22"/>
        </w:rPr>
        <w:t>EFS</w:t>
      </w:r>
      <w:r w:rsidR="006E52C2" w:rsidRPr="008C52BE">
        <w:rPr>
          <w:rFonts w:ascii="Aptos" w:hAnsi="Aptos" w:cs="Arial"/>
          <w:sz w:val="22"/>
        </w:rPr>
        <w:t>+</w:t>
      </w:r>
      <w:r w:rsidR="00D34B6A" w:rsidRPr="008C52BE">
        <w:rPr>
          <w:rFonts w:ascii="Aptos" w:hAnsi="Aptos" w:cs="Arial"/>
          <w:sz w:val="22"/>
        </w:rPr>
        <w:t xml:space="preserve">. </w:t>
      </w:r>
    </w:p>
    <w:p w14:paraId="25DB1906" w14:textId="77777777" w:rsidR="009D490C" w:rsidRPr="008C52BE" w:rsidRDefault="00D27EF3" w:rsidP="00C703FC">
      <w:pPr>
        <w:numPr>
          <w:ilvl w:val="0"/>
          <w:numId w:val="3"/>
        </w:numPr>
        <w:tabs>
          <w:tab w:val="clear" w:pos="360"/>
          <w:tab w:val="num" w:pos="142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Instytucja Pośrednicząca</w:t>
      </w:r>
      <w:r w:rsidR="009D490C" w:rsidRPr="008C52BE">
        <w:rPr>
          <w:rFonts w:ascii="Aptos" w:hAnsi="Aptos" w:cs="Arial"/>
          <w:sz w:val="22"/>
        </w:rPr>
        <w:t xml:space="preserve"> może rozwiązać </w:t>
      </w:r>
      <w:r w:rsidR="00BB5D6F" w:rsidRPr="008C52BE">
        <w:rPr>
          <w:rFonts w:ascii="Aptos" w:hAnsi="Aptos" w:cs="Arial"/>
          <w:sz w:val="22"/>
        </w:rPr>
        <w:t>U</w:t>
      </w:r>
      <w:r w:rsidR="009D490C" w:rsidRPr="008C52BE">
        <w:rPr>
          <w:rFonts w:ascii="Aptos" w:hAnsi="Aptos" w:cs="Arial"/>
          <w:sz w:val="22"/>
        </w:rPr>
        <w:t>mowę z zachowaniem jednomiesięcznego okresu wypowiedzenia</w:t>
      </w:r>
      <w:r w:rsidR="0058409C" w:rsidRPr="008C52BE">
        <w:rPr>
          <w:rFonts w:ascii="Aptos" w:hAnsi="Aptos" w:cs="Arial"/>
          <w:sz w:val="22"/>
        </w:rPr>
        <w:t xml:space="preserve"> </w:t>
      </w:r>
      <w:r w:rsidR="009D490C" w:rsidRPr="008C52BE">
        <w:rPr>
          <w:rFonts w:ascii="Aptos" w:hAnsi="Aptos" w:cs="Arial"/>
          <w:sz w:val="22"/>
        </w:rPr>
        <w:t>w przypadku</w:t>
      </w:r>
      <w:r w:rsidR="0058409C" w:rsidRPr="008C52BE">
        <w:rPr>
          <w:rFonts w:ascii="Aptos" w:hAnsi="Aptos" w:cs="Arial"/>
          <w:sz w:val="22"/>
        </w:rPr>
        <w:t>,</w:t>
      </w:r>
      <w:r w:rsidR="009D490C" w:rsidRPr="008C52BE">
        <w:rPr>
          <w:rFonts w:ascii="Aptos" w:hAnsi="Aptos" w:cs="Arial"/>
          <w:sz w:val="22"/>
        </w:rPr>
        <w:t xml:space="preserve"> gdy:</w:t>
      </w:r>
    </w:p>
    <w:p w14:paraId="615BD3F8" w14:textId="7F9ABEEE" w:rsidR="009D490C" w:rsidRPr="008C52BE" w:rsidRDefault="0033329A" w:rsidP="00C703FC">
      <w:pPr>
        <w:numPr>
          <w:ilvl w:val="0"/>
          <w:numId w:val="8"/>
        </w:numPr>
        <w:tabs>
          <w:tab w:val="clear" w:pos="644"/>
          <w:tab w:val="num" w:pos="709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zakresie postępu rzeczowego Projektu </w:t>
      </w:r>
      <w:r w:rsidR="00B9074C" w:rsidRPr="008C52BE">
        <w:rPr>
          <w:rFonts w:ascii="Aptos" w:hAnsi="Aptos" w:cs="Arial"/>
          <w:sz w:val="22"/>
        </w:rPr>
        <w:t>EFS+</w:t>
      </w:r>
      <w:r w:rsidR="00F26CD4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 xml:space="preserve">stwierdzi, że zadania </w:t>
      </w:r>
      <w:r w:rsidR="009D490C" w:rsidRPr="008C52BE">
        <w:rPr>
          <w:rFonts w:ascii="Aptos" w:hAnsi="Aptos" w:cs="Arial"/>
          <w:sz w:val="22"/>
        </w:rPr>
        <w:t xml:space="preserve">nie </w:t>
      </w:r>
      <w:r w:rsidRPr="008C52BE">
        <w:rPr>
          <w:rFonts w:ascii="Aptos" w:hAnsi="Aptos" w:cs="Arial"/>
          <w:sz w:val="22"/>
        </w:rPr>
        <w:t xml:space="preserve">są </w:t>
      </w:r>
      <w:r w:rsidR="009D490C" w:rsidRPr="008C52BE">
        <w:rPr>
          <w:rFonts w:ascii="Aptos" w:hAnsi="Aptos" w:cs="Arial"/>
          <w:sz w:val="22"/>
        </w:rPr>
        <w:t>realiz</w:t>
      </w:r>
      <w:r w:rsidRPr="008C52BE">
        <w:rPr>
          <w:rFonts w:ascii="Aptos" w:hAnsi="Aptos" w:cs="Arial"/>
          <w:sz w:val="22"/>
        </w:rPr>
        <w:t xml:space="preserve">owane </w:t>
      </w:r>
      <w:r w:rsidR="006C40E5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lub </w:t>
      </w:r>
      <w:r w:rsidR="008A08CB" w:rsidRPr="008C52BE">
        <w:rPr>
          <w:rFonts w:ascii="Aptos" w:hAnsi="Aptos" w:cs="Arial"/>
          <w:sz w:val="22"/>
        </w:rPr>
        <w:t xml:space="preserve">ich realizacja w znacznym stopniu odbiega od </w:t>
      </w:r>
      <w:r w:rsidR="003141CE" w:rsidRPr="008C52BE">
        <w:rPr>
          <w:rFonts w:ascii="Aptos" w:hAnsi="Aptos" w:cs="Arial"/>
          <w:sz w:val="22"/>
        </w:rPr>
        <w:t>U</w:t>
      </w:r>
      <w:r w:rsidR="00855DC5" w:rsidRPr="008C52BE">
        <w:rPr>
          <w:rFonts w:ascii="Aptos" w:hAnsi="Aptos" w:cs="Arial"/>
          <w:sz w:val="22"/>
        </w:rPr>
        <w:t>mowy, w</w:t>
      </w:r>
      <w:r w:rsidR="00DA26EB" w:rsidRPr="008C52BE">
        <w:rPr>
          <w:rFonts w:ascii="Aptos" w:hAnsi="Aptos" w:cs="Arial"/>
          <w:sz w:val="22"/>
        </w:rPr>
        <w:t> </w:t>
      </w:r>
      <w:r w:rsidR="00855DC5" w:rsidRPr="008C52BE">
        <w:rPr>
          <w:rFonts w:ascii="Aptos" w:hAnsi="Aptos" w:cs="Arial"/>
          <w:sz w:val="22"/>
        </w:rPr>
        <w:t xml:space="preserve">szczególności </w:t>
      </w:r>
      <w:r w:rsidR="00151AED" w:rsidRPr="008C52BE">
        <w:rPr>
          <w:rFonts w:ascii="Aptos" w:hAnsi="Aptos" w:cs="Arial"/>
          <w:sz w:val="22"/>
        </w:rPr>
        <w:t>h</w:t>
      </w:r>
      <w:r w:rsidR="009D490C" w:rsidRPr="008C52BE">
        <w:rPr>
          <w:rFonts w:ascii="Aptos" w:hAnsi="Aptos" w:cs="Arial"/>
          <w:sz w:val="22"/>
        </w:rPr>
        <w:t>armonogram</w:t>
      </w:r>
      <w:r w:rsidR="008A08CB" w:rsidRPr="008C52BE">
        <w:rPr>
          <w:rFonts w:ascii="Aptos" w:hAnsi="Aptos" w:cs="Arial"/>
          <w:sz w:val="22"/>
        </w:rPr>
        <w:t>u</w:t>
      </w:r>
      <w:r w:rsidR="00F20122" w:rsidRPr="008C52BE">
        <w:rPr>
          <w:rFonts w:ascii="Aptos" w:hAnsi="Aptos" w:cs="Arial"/>
          <w:sz w:val="22"/>
        </w:rPr>
        <w:t xml:space="preserve"> realizacji projektu</w:t>
      </w:r>
      <w:r w:rsidR="00BD7580" w:rsidRPr="008C52BE">
        <w:rPr>
          <w:rFonts w:ascii="Aptos" w:hAnsi="Aptos" w:cs="Arial"/>
          <w:sz w:val="22"/>
        </w:rPr>
        <w:t>.</w:t>
      </w:r>
    </w:p>
    <w:p w14:paraId="1ADFB44D" w14:textId="77777777" w:rsidR="004C74C4" w:rsidRPr="008C52BE" w:rsidRDefault="004C74C4" w:rsidP="000B10CD">
      <w:pPr>
        <w:numPr>
          <w:ilvl w:val="0"/>
          <w:numId w:val="8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lastRenderedPageBreak/>
        <w:t xml:space="preserve">Beneficjent zaprzestał realizacji Projektu </w:t>
      </w:r>
      <w:r w:rsidR="00B9074C" w:rsidRPr="008C52BE">
        <w:rPr>
          <w:rFonts w:ascii="Aptos" w:hAnsi="Aptos" w:cs="Arial"/>
          <w:sz w:val="22"/>
        </w:rPr>
        <w:t>EFS+</w:t>
      </w:r>
      <w:r w:rsidR="00F26CD4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lub realizuje go w sposób niezgodny z</w:t>
      </w:r>
      <w:r w:rsidR="009027DE" w:rsidRPr="008C52BE">
        <w:rPr>
          <w:rFonts w:ascii="Aptos" w:hAnsi="Aptos" w:cs="Arial"/>
          <w:sz w:val="22"/>
        </w:rPr>
        <w:t> </w:t>
      </w:r>
      <w:r w:rsidR="00C54653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mową;</w:t>
      </w:r>
    </w:p>
    <w:p w14:paraId="1314B455" w14:textId="77777777" w:rsidR="009D490C" w:rsidRPr="008C52BE" w:rsidRDefault="009D490C" w:rsidP="000B10CD">
      <w:pPr>
        <w:numPr>
          <w:ilvl w:val="0"/>
          <w:numId w:val="8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Beneficje</w:t>
      </w:r>
      <w:r w:rsidR="00506151" w:rsidRPr="008C52BE">
        <w:rPr>
          <w:rFonts w:ascii="Aptos" w:hAnsi="Aptos" w:cs="Arial"/>
          <w:sz w:val="22"/>
        </w:rPr>
        <w:t>nt odmówi poddania się kontroli</w:t>
      </w:r>
      <w:r w:rsidR="00741D68" w:rsidRPr="008C52BE">
        <w:rPr>
          <w:rFonts w:ascii="Aptos" w:hAnsi="Aptos" w:cs="Arial"/>
          <w:sz w:val="22"/>
        </w:rPr>
        <w:t>, o której mowa w § 1</w:t>
      </w:r>
      <w:r w:rsidR="006A4DF3" w:rsidRPr="008C52BE">
        <w:rPr>
          <w:rFonts w:ascii="Aptos" w:hAnsi="Aptos" w:cs="Arial"/>
          <w:sz w:val="22"/>
        </w:rPr>
        <w:t>6</w:t>
      </w:r>
      <w:r w:rsidRPr="008C52BE">
        <w:rPr>
          <w:rFonts w:ascii="Aptos" w:hAnsi="Aptos" w:cs="Arial"/>
          <w:sz w:val="22"/>
        </w:rPr>
        <w:t>;</w:t>
      </w:r>
    </w:p>
    <w:p w14:paraId="1C56E9DD" w14:textId="77777777" w:rsidR="009D490C" w:rsidRPr="008C52BE" w:rsidRDefault="009D490C" w:rsidP="000B10CD">
      <w:pPr>
        <w:numPr>
          <w:ilvl w:val="0"/>
          <w:numId w:val="8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w ustalonym przez </w:t>
      </w:r>
      <w:r w:rsidR="00EF202B" w:rsidRPr="008C52BE">
        <w:rPr>
          <w:rFonts w:ascii="Aptos" w:hAnsi="Aptos" w:cs="Arial"/>
          <w:sz w:val="22"/>
        </w:rPr>
        <w:t>Instytucję Pośredniczącą</w:t>
      </w:r>
      <w:r w:rsidRPr="008C52BE">
        <w:rPr>
          <w:rFonts w:ascii="Aptos" w:hAnsi="Aptos" w:cs="Arial"/>
          <w:sz w:val="22"/>
        </w:rPr>
        <w:t xml:space="preserve"> terminie nie doprowadzi do usunięcia stwierdzonych nieprawidłowości;</w:t>
      </w:r>
    </w:p>
    <w:p w14:paraId="4D56739D" w14:textId="77777777" w:rsidR="009D490C" w:rsidRPr="008C52BE" w:rsidRDefault="009D490C" w:rsidP="000B10CD">
      <w:pPr>
        <w:numPr>
          <w:ilvl w:val="0"/>
          <w:numId w:val="8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nie przedkłada zgodnie z </w:t>
      </w:r>
      <w:r w:rsidR="0004685F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mową wniosków o płatność;</w:t>
      </w:r>
    </w:p>
    <w:p w14:paraId="089E2DF2" w14:textId="599206BA" w:rsidR="009D490C" w:rsidRPr="008C52BE" w:rsidRDefault="009D490C" w:rsidP="000B10CD">
      <w:pPr>
        <w:numPr>
          <w:ilvl w:val="0"/>
          <w:numId w:val="8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w sposób uporczywy uchyla się od wykonywania obowiązków, o których mowa </w:t>
      </w:r>
      <w:r w:rsidR="00267D1D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w § 1</w:t>
      </w:r>
      <w:r w:rsidR="006A4DF3" w:rsidRPr="008C52BE">
        <w:rPr>
          <w:rFonts w:ascii="Aptos" w:hAnsi="Aptos" w:cs="Arial"/>
          <w:sz w:val="22"/>
        </w:rPr>
        <w:t>7</w:t>
      </w:r>
      <w:r w:rsidRPr="008C52BE">
        <w:rPr>
          <w:rFonts w:ascii="Aptos" w:hAnsi="Aptos" w:cs="Arial"/>
          <w:sz w:val="22"/>
        </w:rPr>
        <w:t xml:space="preserve"> ust. 1.</w:t>
      </w:r>
    </w:p>
    <w:p w14:paraId="37556393" w14:textId="2D8FABA8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</w:t>
      </w:r>
      <w:r w:rsidR="006A14DD" w:rsidRPr="008C52BE">
        <w:rPr>
          <w:rFonts w:ascii="Aptos" w:hAnsi="Aptos" w:cs="Arial"/>
          <w:sz w:val="22"/>
        </w:rPr>
        <w:t>2</w:t>
      </w:r>
      <w:r w:rsidR="006A14DD">
        <w:rPr>
          <w:rFonts w:ascii="Aptos" w:hAnsi="Aptos" w:cs="Arial"/>
          <w:sz w:val="22"/>
        </w:rPr>
        <w:t>4</w:t>
      </w:r>
      <w:r w:rsidRPr="008C52BE">
        <w:rPr>
          <w:rFonts w:ascii="Aptos" w:hAnsi="Aptos" w:cs="Arial"/>
          <w:sz w:val="22"/>
        </w:rPr>
        <w:t>.</w:t>
      </w:r>
    </w:p>
    <w:p w14:paraId="61D9BCE4" w14:textId="77777777" w:rsidR="009D490C" w:rsidRPr="008C52BE" w:rsidRDefault="009D490C" w:rsidP="000B10CD">
      <w:pPr>
        <w:spacing w:line="276" w:lineRule="auto"/>
        <w:ind w:left="284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Umowa może zostać rozwiązana </w:t>
      </w:r>
      <w:r w:rsidR="0064772E" w:rsidRPr="008C52BE">
        <w:rPr>
          <w:rFonts w:ascii="Aptos" w:hAnsi="Aptos" w:cs="Arial"/>
          <w:sz w:val="22"/>
        </w:rPr>
        <w:t xml:space="preserve">w drodze pisemnego porozumienia </w:t>
      </w:r>
      <w:r w:rsidR="0067575F" w:rsidRPr="008C52BE">
        <w:rPr>
          <w:rFonts w:ascii="Aptos" w:hAnsi="Aptos" w:cs="Arial"/>
          <w:sz w:val="22"/>
        </w:rPr>
        <w:t>S</w:t>
      </w:r>
      <w:r w:rsidR="0064772E" w:rsidRPr="008C52BE">
        <w:rPr>
          <w:rFonts w:ascii="Aptos" w:hAnsi="Aptos" w:cs="Arial"/>
          <w:sz w:val="22"/>
        </w:rPr>
        <w:t xml:space="preserve">tron </w:t>
      </w:r>
      <w:r w:rsidR="0067575F" w:rsidRPr="008C52BE">
        <w:rPr>
          <w:rFonts w:ascii="Aptos" w:hAnsi="Aptos" w:cs="Arial"/>
          <w:sz w:val="22"/>
        </w:rPr>
        <w:t xml:space="preserve">Umowy </w:t>
      </w:r>
      <w:r w:rsidRPr="008C52BE">
        <w:rPr>
          <w:rFonts w:ascii="Aptos" w:hAnsi="Aptos" w:cs="Arial"/>
          <w:sz w:val="22"/>
        </w:rPr>
        <w:t xml:space="preserve">na wniosek każdej ze </w:t>
      </w:r>
      <w:r w:rsidR="0067575F" w:rsidRPr="008C52BE">
        <w:rPr>
          <w:rFonts w:ascii="Aptos" w:hAnsi="Aptos" w:cs="Arial"/>
          <w:sz w:val="22"/>
        </w:rPr>
        <w:t>S</w:t>
      </w:r>
      <w:r w:rsidRPr="008C52BE">
        <w:rPr>
          <w:rFonts w:ascii="Aptos" w:hAnsi="Aptos" w:cs="Arial"/>
          <w:sz w:val="22"/>
        </w:rPr>
        <w:t xml:space="preserve">tron </w:t>
      </w:r>
      <w:r w:rsidR="0067575F" w:rsidRPr="008C52BE">
        <w:rPr>
          <w:rFonts w:ascii="Aptos" w:hAnsi="Aptos" w:cs="Arial"/>
          <w:sz w:val="22"/>
        </w:rPr>
        <w:t xml:space="preserve">Umowy </w:t>
      </w:r>
      <w:r w:rsidRPr="008C52BE">
        <w:rPr>
          <w:rFonts w:ascii="Aptos" w:hAnsi="Aptos" w:cs="Arial"/>
          <w:sz w:val="22"/>
        </w:rPr>
        <w:t xml:space="preserve">w przypadku wystąpienia okoliczności, które uniemożliwiają dalsze wykonywanie postanowień zawartych w </w:t>
      </w:r>
      <w:r w:rsidR="008B67AA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mowie.</w:t>
      </w:r>
    </w:p>
    <w:p w14:paraId="79306365" w14:textId="7BB91409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2</w:t>
      </w:r>
      <w:r w:rsidR="006A14DD">
        <w:rPr>
          <w:rFonts w:ascii="Aptos" w:hAnsi="Aptos" w:cs="Arial"/>
          <w:sz w:val="22"/>
        </w:rPr>
        <w:t>5</w:t>
      </w:r>
      <w:r w:rsidRPr="008C52BE">
        <w:rPr>
          <w:rFonts w:ascii="Aptos" w:hAnsi="Aptos" w:cs="Arial"/>
          <w:sz w:val="22"/>
        </w:rPr>
        <w:t>.</w:t>
      </w:r>
    </w:p>
    <w:p w14:paraId="50622176" w14:textId="2BD582CF" w:rsidR="009D490C" w:rsidRPr="008C52BE" w:rsidRDefault="009D490C" w:rsidP="00C703FC">
      <w:pPr>
        <w:numPr>
          <w:ilvl w:val="0"/>
          <w:numId w:val="22"/>
        </w:numPr>
        <w:tabs>
          <w:tab w:val="clear" w:pos="1440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 rozwiązania </w:t>
      </w:r>
      <w:r w:rsidR="00841196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 na podstawie § 2</w:t>
      </w:r>
      <w:r w:rsidR="00E06143">
        <w:rPr>
          <w:rFonts w:ascii="Aptos" w:hAnsi="Aptos" w:cs="Arial"/>
          <w:sz w:val="22"/>
        </w:rPr>
        <w:t>3</w:t>
      </w:r>
      <w:r w:rsidR="00EB60B6" w:rsidRPr="008C52BE">
        <w:rPr>
          <w:rFonts w:ascii="Aptos" w:hAnsi="Aptos" w:cs="Arial"/>
          <w:sz w:val="22"/>
        </w:rPr>
        <w:t>,</w:t>
      </w:r>
      <w:r w:rsidRPr="008C52BE">
        <w:rPr>
          <w:rFonts w:ascii="Aptos" w:hAnsi="Aptos" w:cs="Arial"/>
          <w:sz w:val="22"/>
        </w:rPr>
        <w:t xml:space="preserve"> </w:t>
      </w:r>
      <w:r w:rsidR="0090481E" w:rsidRPr="008C52BE">
        <w:rPr>
          <w:rFonts w:ascii="Aptos" w:hAnsi="Aptos" w:cs="Arial"/>
          <w:sz w:val="22"/>
        </w:rPr>
        <w:t xml:space="preserve">Beneficjent </w:t>
      </w:r>
      <w:r w:rsidR="00FE25FE" w:rsidRPr="008C52BE">
        <w:rPr>
          <w:rFonts w:ascii="Aptos" w:hAnsi="Aptos" w:cs="Arial"/>
          <w:sz w:val="22"/>
        </w:rPr>
        <w:t xml:space="preserve">ma prawo do wydatkowania </w:t>
      </w:r>
      <w:r w:rsidR="00EB60B6" w:rsidRPr="008C52BE">
        <w:rPr>
          <w:rFonts w:ascii="Aptos" w:hAnsi="Aptos" w:cs="Arial"/>
          <w:sz w:val="22"/>
        </w:rPr>
        <w:t>środków Funduszu Pracy przeznaczonych na finansowanie projektów współfinansowanych z EFS</w:t>
      </w:r>
      <w:r w:rsidR="006E52C2" w:rsidRPr="008C52BE">
        <w:rPr>
          <w:rFonts w:ascii="Aptos" w:hAnsi="Aptos" w:cs="Arial"/>
          <w:sz w:val="22"/>
        </w:rPr>
        <w:t>+</w:t>
      </w:r>
      <w:r w:rsidR="00EB60B6" w:rsidRPr="008C52BE">
        <w:rPr>
          <w:rFonts w:ascii="Aptos" w:hAnsi="Aptos" w:cs="Arial"/>
          <w:sz w:val="22"/>
        </w:rPr>
        <w:t xml:space="preserve"> </w:t>
      </w:r>
      <w:r w:rsidR="00FE25FE" w:rsidRPr="008C52BE">
        <w:rPr>
          <w:rFonts w:ascii="Aptos" w:hAnsi="Aptos" w:cs="Arial"/>
          <w:sz w:val="22"/>
        </w:rPr>
        <w:t>wyłącznie tej części dofinansowania, które odpowiadają prawidłowo zrealizowanej części Projektu</w:t>
      </w:r>
      <w:r w:rsidR="00321896" w:rsidRPr="008C52BE">
        <w:rPr>
          <w:rFonts w:ascii="Aptos" w:hAnsi="Aptos" w:cs="Arial"/>
          <w:sz w:val="22"/>
        </w:rPr>
        <w:t xml:space="preserve"> EFS</w:t>
      </w:r>
      <w:r w:rsidR="006E52C2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 xml:space="preserve">, </w:t>
      </w:r>
      <w:r w:rsidR="00D10D33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>z zastrzeżeniem ust</w:t>
      </w:r>
      <w:r w:rsidR="00452A4B" w:rsidRPr="008C52BE">
        <w:rPr>
          <w:rFonts w:ascii="Aptos" w:hAnsi="Aptos" w:cs="Arial"/>
          <w:sz w:val="22"/>
        </w:rPr>
        <w:t>.</w:t>
      </w:r>
      <w:r w:rsidRPr="008C52BE">
        <w:rPr>
          <w:rFonts w:ascii="Aptos" w:hAnsi="Aptos" w:cs="Arial"/>
          <w:sz w:val="22"/>
        </w:rPr>
        <w:t xml:space="preserve"> </w:t>
      </w:r>
      <w:r w:rsidR="00450190" w:rsidRPr="008C52BE">
        <w:rPr>
          <w:rFonts w:ascii="Aptos" w:hAnsi="Aptos" w:cs="Arial"/>
          <w:sz w:val="22"/>
        </w:rPr>
        <w:t xml:space="preserve">2 i </w:t>
      </w:r>
      <w:r w:rsidR="00FE25FE" w:rsidRPr="008C52BE">
        <w:rPr>
          <w:rFonts w:ascii="Aptos" w:hAnsi="Aptos" w:cs="Arial"/>
          <w:sz w:val="22"/>
        </w:rPr>
        <w:t>3</w:t>
      </w:r>
      <w:r w:rsidRPr="008C52BE">
        <w:rPr>
          <w:rFonts w:ascii="Aptos" w:hAnsi="Aptos" w:cs="Arial"/>
          <w:sz w:val="22"/>
        </w:rPr>
        <w:t xml:space="preserve">. </w:t>
      </w:r>
    </w:p>
    <w:p w14:paraId="5FAA8ACD" w14:textId="7D7E4E32" w:rsidR="00FE25FE" w:rsidRPr="008C52BE" w:rsidRDefault="00FE25FE" w:rsidP="00C703FC">
      <w:pPr>
        <w:numPr>
          <w:ilvl w:val="0"/>
          <w:numId w:val="22"/>
        </w:numPr>
        <w:tabs>
          <w:tab w:val="clear" w:pos="1440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Beneficjent jest zobowiązany przedstawić rozliczenie dofinansowania, w formie wniosku o płatność </w:t>
      </w:r>
      <w:r w:rsidR="006C40E5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w terminie 30 dni </w:t>
      </w:r>
      <w:r w:rsidR="0064772E" w:rsidRPr="008C52BE">
        <w:rPr>
          <w:rFonts w:ascii="Aptos" w:hAnsi="Aptos" w:cs="Arial"/>
          <w:sz w:val="22"/>
        </w:rPr>
        <w:t xml:space="preserve">kalendarzowych </w:t>
      </w:r>
      <w:r w:rsidRPr="008C52BE">
        <w:rPr>
          <w:rFonts w:ascii="Aptos" w:hAnsi="Aptos" w:cs="Arial"/>
          <w:sz w:val="22"/>
        </w:rPr>
        <w:t xml:space="preserve">od dnia rozwiązania </w:t>
      </w:r>
      <w:r w:rsidR="00354309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</w:t>
      </w:r>
      <w:r w:rsidR="009D490C" w:rsidRPr="008C52BE">
        <w:rPr>
          <w:rFonts w:ascii="Aptos" w:hAnsi="Aptos" w:cs="Arial"/>
          <w:sz w:val="22"/>
        </w:rPr>
        <w:t>.</w:t>
      </w:r>
    </w:p>
    <w:p w14:paraId="2C9BB9A2" w14:textId="3182DE08" w:rsidR="009D490C" w:rsidRPr="008C52BE" w:rsidRDefault="009D490C" w:rsidP="00C703FC">
      <w:pPr>
        <w:numPr>
          <w:ilvl w:val="0"/>
          <w:numId w:val="22"/>
        </w:numPr>
        <w:tabs>
          <w:tab w:val="clear" w:pos="1440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 niedokonania zwrotu </w:t>
      </w:r>
      <w:r w:rsidR="00FE25FE" w:rsidRPr="008C52BE">
        <w:rPr>
          <w:rFonts w:ascii="Aptos" w:hAnsi="Aptos" w:cs="Arial"/>
          <w:sz w:val="22"/>
        </w:rPr>
        <w:t xml:space="preserve">środków </w:t>
      </w:r>
      <w:r w:rsidR="00EA1962" w:rsidRPr="008C52BE">
        <w:rPr>
          <w:rFonts w:ascii="Aptos" w:hAnsi="Aptos" w:cs="Arial"/>
          <w:sz w:val="22"/>
        </w:rPr>
        <w:t xml:space="preserve">zgodnie z ust. 1 </w:t>
      </w:r>
      <w:r w:rsidR="0057699C" w:rsidRPr="008C52BE">
        <w:rPr>
          <w:rFonts w:ascii="Aptos" w:hAnsi="Aptos" w:cs="Arial"/>
          <w:sz w:val="22"/>
        </w:rPr>
        <w:t xml:space="preserve">i </w:t>
      </w:r>
      <w:r w:rsidR="008C6D02" w:rsidRPr="008C52BE">
        <w:rPr>
          <w:rFonts w:ascii="Aptos" w:hAnsi="Aptos" w:cs="Arial"/>
          <w:sz w:val="22"/>
        </w:rPr>
        <w:t>2</w:t>
      </w:r>
      <w:r w:rsidRPr="008C52BE">
        <w:rPr>
          <w:rFonts w:ascii="Aptos" w:hAnsi="Aptos" w:cs="Arial"/>
          <w:sz w:val="22"/>
        </w:rPr>
        <w:t xml:space="preserve">, stosuje się </w:t>
      </w:r>
      <w:r w:rsidR="00EA1962" w:rsidRPr="008C52BE">
        <w:rPr>
          <w:rFonts w:ascii="Aptos" w:hAnsi="Aptos" w:cs="Arial"/>
          <w:sz w:val="22"/>
        </w:rPr>
        <w:t xml:space="preserve">odpowiednio </w:t>
      </w:r>
      <w:r w:rsidR="00267D1D">
        <w:rPr>
          <w:rFonts w:ascii="Aptos" w:hAnsi="Aptos" w:cs="Arial"/>
          <w:sz w:val="22"/>
        </w:rPr>
        <w:br/>
      </w:r>
      <w:r w:rsidR="006A4DF3" w:rsidRPr="008C52BE">
        <w:rPr>
          <w:rFonts w:ascii="Aptos" w:hAnsi="Aptos" w:cs="Arial"/>
          <w:sz w:val="22"/>
        </w:rPr>
        <w:t>§ 12</w:t>
      </w:r>
      <w:r w:rsidRPr="008C52BE">
        <w:rPr>
          <w:rFonts w:ascii="Aptos" w:hAnsi="Aptos" w:cs="Arial"/>
          <w:sz w:val="22"/>
        </w:rPr>
        <w:t xml:space="preserve"> </w:t>
      </w:r>
      <w:r w:rsidR="00D33799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mowy.</w:t>
      </w:r>
    </w:p>
    <w:p w14:paraId="6D2D498D" w14:textId="4F0F4E77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2</w:t>
      </w:r>
      <w:r w:rsidR="006A14DD">
        <w:rPr>
          <w:rFonts w:ascii="Aptos" w:hAnsi="Aptos" w:cs="Arial"/>
          <w:sz w:val="22"/>
        </w:rPr>
        <w:t>6</w:t>
      </w:r>
      <w:r w:rsidRPr="008C52BE">
        <w:rPr>
          <w:rFonts w:ascii="Aptos" w:hAnsi="Aptos" w:cs="Arial"/>
          <w:sz w:val="22"/>
        </w:rPr>
        <w:t>.</w:t>
      </w:r>
    </w:p>
    <w:p w14:paraId="7D6B8DEC" w14:textId="21C7F862" w:rsidR="00FA12B1" w:rsidRPr="008C52BE" w:rsidRDefault="009D490C" w:rsidP="00C703FC">
      <w:pPr>
        <w:numPr>
          <w:ilvl w:val="0"/>
          <w:numId w:val="23"/>
        </w:numPr>
        <w:tabs>
          <w:tab w:val="clear" w:pos="144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Rozwiązanie </w:t>
      </w:r>
      <w:r w:rsidR="005D4025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 xml:space="preserve">mowy nie zwalnia </w:t>
      </w:r>
      <w:r w:rsidR="00FE25FE" w:rsidRPr="008C52BE">
        <w:rPr>
          <w:rFonts w:ascii="Aptos" w:hAnsi="Aptos" w:cs="Arial"/>
          <w:sz w:val="22"/>
        </w:rPr>
        <w:t>B</w:t>
      </w:r>
      <w:r w:rsidRPr="008C52BE">
        <w:rPr>
          <w:rFonts w:ascii="Aptos" w:hAnsi="Aptos" w:cs="Arial"/>
          <w:sz w:val="22"/>
        </w:rPr>
        <w:t xml:space="preserve">eneficjenta z obowiązków wynikających z </w:t>
      </w:r>
      <w:r w:rsidR="00311728" w:rsidRPr="008C52BE">
        <w:rPr>
          <w:rFonts w:ascii="Aptos" w:hAnsi="Aptos" w:cs="Arial"/>
          <w:sz w:val="22"/>
        </w:rPr>
        <w:t>§</w:t>
      </w:r>
      <w:r w:rsidR="00F96D80" w:rsidRPr="008C52BE">
        <w:rPr>
          <w:rFonts w:ascii="Aptos" w:hAnsi="Aptos" w:cs="Arial"/>
          <w:sz w:val="22"/>
        </w:rPr>
        <w:t xml:space="preserve"> </w:t>
      </w:r>
      <w:r w:rsidR="00311728" w:rsidRPr="008C52BE">
        <w:rPr>
          <w:rFonts w:ascii="Aptos" w:hAnsi="Aptos" w:cs="Arial"/>
          <w:sz w:val="22"/>
        </w:rPr>
        <w:t>1</w:t>
      </w:r>
      <w:r w:rsidR="00E81F18">
        <w:rPr>
          <w:rFonts w:ascii="Aptos" w:hAnsi="Aptos" w:cs="Arial"/>
          <w:sz w:val="22"/>
        </w:rPr>
        <w:t>5</w:t>
      </w:r>
      <w:r w:rsidR="0057699C" w:rsidRPr="008C52BE">
        <w:rPr>
          <w:rFonts w:ascii="Aptos" w:hAnsi="Aptos" w:cs="Arial"/>
          <w:sz w:val="22"/>
        </w:rPr>
        <w:t>-</w:t>
      </w:r>
      <w:r w:rsidRPr="008C52BE">
        <w:rPr>
          <w:rFonts w:ascii="Aptos" w:hAnsi="Aptos" w:cs="Arial"/>
          <w:sz w:val="22"/>
        </w:rPr>
        <w:t>1</w:t>
      </w:r>
      <w:r w:rsidR="00E81F18">
        <w:rPr>
          <w:rFonts w:ascii="Aptos" w:hAnsi="Aptos" w:cs="Arial"/>
          <w:sz w:val="22"/>
        </w:rPr>
        <w:t>7</w:t>
      </w:r>
      <w:r w:rsidR="006A4DF3" w:rsidRPr="008C52BE">
        <w:rPr>
          <w:rFonts w:ascii="Aptos" w:hAnsi="Aptos" w:cs="Arial"/>
          <w:sz w:val="22"/>
        </w:rPr>
        <w:t xml:space="preserve">, </w:t>
      </w:r>
      <w:r w:rsidR="00034FEB" w:rsidRPr="008C52BE">
        <w:rPr>
          <w:rFonts w:ascii="Aptos" w:hAnsi="Aptos" w:cs="Arial"/>
          <w:sz w:val="22"/>
        </w:rPr>
        <w:br/>
      </w:r>
      <w:r w:rsidR="006A4DF3" w:rsidRPr="008C52BE">
        <w:rPr>
          <w:rFonts w:ascii="Aptos" w:hAnsi="Aptos" w:cs="Arial"/>
          <w:sz w:val="22"/>
        </w:rPr>
        <w:t xml:space="preserve">§ </w:t>
      </w:r>
      <w:r w:rsidR="00E06143">
        <w:rPr>
          <w:rFonts w:ascii="Aptos" w:hAnsi="Aptos" w:cs="Arial"/>
          <w:sz w:val="22"/>
        </w:rPr>
        <w:t>20</w:t>
      </w:r>
      <w:r w:rsidR="00813596" w:rsidRPr="008C52BE">
        <w:rPr>
          <w:rFonts w:ascii="Aptos" w:hAnsi="Aptos" w:cs="Arial"/>
          <w:sz w:val="22"/>
        </w:rPr>
        <w:t>-</w:t>
      </w:r>
      <w:r w:rsidR="00C9777C" w:rsidRPr="008C52BE">
        <w:rPr>
          <w:rFonts w:ascii="Aptos" w:hAnsi="Aptos" w:cs="Arial"/>
          <w:sz w:val="22"/>
        </w:rPr>
        <w:t>2</w:t>
      </w:r>
      <w:r w:rsidR="00E06143">
        <w:rPr>
          <w:rFonts w:ascii="Aptos" w:hAnsi="Aptos" w:cs="Arial"/>
          <w:sz w:val="22"/>
        </w:rPr>
        <w:t>1</w:t>
      </w:r>
      <w:r w:rsidRPr="008C52BE">
        <w:rPr>
          <w:rFonts w:ascii="Aptos" w:hAnsi="Aptos" w:cs="Arial"/>
          <w:sz w:val="22"/>
        </w:rPr>
        <w:t>, które jest on zobowiązany wykonywać w dalszym ciągu.</w:t>
      </w:r>
    </w:p>
    <w:p w14:paraId="22307F90" w14:textId="06902D02" w:rsidR="009D490C" w:rsidRPr="008C52BE" w:rsidRDefault="000A50F4" w:rsidP="00C703FC">
      <w:pPr>
        <w:numPr>
          <w:ilvl w:val="0"/>
          <w:numId w:val="23"/>
        </w:numPr>
        <w:tabs>
          <w:tab w:val="clear" w:pos="144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Postanowienie </w:t>
      </w:r>
      <w:r w:rsidR="009D490C" w:rsidRPr="008C52BE">
        <w:rPr>
          <w:rFonts w:ascii="Aptos" w:hAnsi="Aptos" w:cs="Arial"/>
          <w:sz w:val="22"/>
        </w:rPr>
        <w:t xml:space="preserve">ust. 1 nie obejmuje sytuacji, gdy w związku z rozwiązaniem </w:t>
      </w:r>
      <w:r w:rsidR="00CB4C84" w:rsidRPr="008C52BE">
        <w:rPr>
          <w:rFonts w:ascii="Aptos" w:hAnsi="Aptos" w:cs="Arial"/>
          <w:sz w:val="22"/>
        </w:rPr>
        <w:t>U</w:t>
      </w:r>
      <w:r w:rsidR="009D490C" w:rsidRPr="008C52BE">
        <w:rPr>
          <w:rFonts w:ascii="Aptos" w:hAnsi="Aptos" w:cs="Arial"/>
          <w:sz w:val="22"/>
        </w:rPr>
        <w:t xml:space="preserve">mowy Beneficjent </w:t>
      </w:r>
      <w:r w:rsidR="00267D1D">
        <w:rPr>
          <w:rFonts w:ascii="Aptos" w:hAnsi="Aptos" w:cs="Arial"/>
          <w:sz w:val="22"/>
        </w:rPr>
        <w:br/>
      </w:r>
      <w:r w:rsidR="008549A3" w:rsidRPr="008C52BE">
        <w:rPr>
          <w:rFonts w:ascii="Aptos" w:hAnsi="Aptos" w:cs="Arial"/>
          <w:sz w:val="22"/>
        </w:rPr>
        <w:t xml:space="preserve">jest </w:t>
      </w:r>
      <w:r w:rsidR="009D490C" w:rsidRPr="008C52BE">
        <w:rPr>
          <w:rFonts w:ascii="Aptos" w:hAnsi="Aptos" w:cs="Arial"/>
          <w:sz w:val="22"/>
        </w:rPr>
        <w:t>zobowiązany do zwrotu całości otrzymanego dofinansowania.</w:t>
      </w:r>
    </w:p>
    <w:p w14:paraId="399A6F49" w14:textId="77777777" w:rsidR="0024349C" w:rsidRPr="008C52BE" w:rsidRDefault="0024349C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sz w:val="22"/>
        </w:rPr>
      </w:pPr>
      <w:r w:rsidRPr="008C52BE">
        <w:rPr>
          <w:rFonts w:ascii="Aptos" w:hAnsi="Aptos" w:cs="Arial"/>
          <w:b/>
          <w:sz w:val="22"/>
        </w:rPr>
        <w:t>Zawieszenie projektu</w:t>
      </w:r>
    </w:p>
    <w:p w14:paraId="74AC114B" w14:textId="0F908785" w:rsidR="0024349C" w:rsidRPr="008C52BE" w:rsidRDefault="0024349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2</w:t>
      </w:r>
      <w:r w:rsidR="006A14DD">
        <w:rPr>
          <w:rFonts w:ascii="Aptos" w:hAnsi="Aptos" w:cs="Arial"/>
          <w:sz w:val="22"/>
        </w:rPr>
        <w:t>7</w:t>
      </w:r>
      <w:r w:rsidRPr="008C52BE">
        <w:rPr>
          <w:rFonts w:ascii="Aptos" w:hAnsi="Aptos" w:cs="Arial"/>
          <w:sz w:val="22"/>
        </w:rPr>
        <w:t>.</w:t>
      </w:r>
    </w:p>
    <w:p w14:paraId="082058EB" w14:textId="77777777" w:rsidR="0024349C" w:rsidRPr="008C52BE" w:rsidRDefault="0024349C" w:rsidP="00C703FC">
      <w:pPr>
        <w:numPr>
          <w:ilvl w:val="0"/>
          <w:numId w:val="16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Instytucja Pośrednicząca może zawiesić </w:t>
      </w:r>
      <w:r w:rsidR="00CB4C84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mowę w przypadku braku środków na realizację Projektu</w:t>
      </w:r>
      <w:r w:rsidR="00321896" w:rsidRPr="008C52BE">
        <w:rPr>
          <w:rFonts w:ascii="Aptos" w:hAnsi="Aptos" w:cs="Arial"/>
          <w:sz w:val="22"/>
        </w:rPr>
        <w:t xml:space="preserve"> EFS</w:t>
      </w:r>
      <w:r w:rsidR="006E52C2" w:rsidRPr="008C52BE">
        <w:rPr>
          <w:rFonts w:ascii="Aptos" w:hAnsi="Aptos" w:cs="Arial"/>
          <w:sz w:val="22"/>
        </w:rPr>
        <w:t>+</w:t>
      </w:r>
      <w:r w:rsidRPr="008C52BE">
        <w:rPr>
          <w:rFonts w:ascii="Aptos" w:hAnsi="Aptos" w:cs="Arial"/>
          <w:sz w:val="22"/>
        </w:rPr>
        <w:t xml:space="preserve"> w danym roku budżetowym.</w:t>
      </w:r>
    </w:p>
    <w:p w14:paraId="5BFFEDC9" w14:textId="51B4D9B5" w:rsidR="0024349C" w:rsidRPr="008C52BE" w:rsidRDefault="0024349C" w:rsidP="00C703FC">
      <w:pPr>
        <w:numPr>
          <w:ilvl w:val="0"/>
          <w:numId w:val="16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przypadku zawieszenia realizacji </w:t>
      </w:r>
      <w:r w:rsidR="00F41E69">
        <w:rPr>
          <w:rFonts w:ascii="Aptos" w:hAnsi="Aptos" w:cs="Arial"/>
          <w:sz w:val="22"/>
        </w:rPr>
        <w:t>P</w:t>
      </w:r>
      <w:r w:rsidRPr="008C52BE">
        <w:rPr>
          <w:rFonts w:ascii="Aptos" w:hAnsi="Aptos" w:cs="Arial"/>
          <w:sz w:val="22"/>
        </w:rPr>
        <w:t xml:space="preserve">rojektu w dalszym ciągu mają odpowiednie zastosowanie przepisy </w:t>
      </w:r>
      <w:r w:rsidR="00CB4C84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 xml:space="preserve">mowy, w szczególności Beneficjent zobowiązany jest </w:t>
      </w:r>
      <w:r w:rsidR="00DA6BA8" w:rsidRPr="008C52BE">
        <w:rPr>
          <w:rFonts w:ascii="Aptos" w:hAnsi="Aptos" w:cs="Arial"/>
          <w:sz w:val="22"/>
        </w:rPr>
        <w:t>wykonywać następujące zobowiązania</w:t>
      </w:r>
      <w:r w:rsidRPr="008C52BE">
        <w:rPr>
          <w:rFonts w:ascii="Aptos" w:hAnsi="Aptos" w:cs="Arial"/>
          <w:sz w:val="22"/>
        </w:rPr>
        <w:t>:</w:t>
      </w:r>
    </w:p>
    <w:p w14:paraId="04521DA0" w14:textId="77777777" w:rsidR="0024349C" w:rsidRPr="008C52BE" w:rsidRDefault="00DA6BA8" w:rsidP="00C703FC">
      <w:pPr>
        <w:numPr>
          <w:ilvl w:val="1"/>
          <w:numId w:val="16"/>
        </w:numPr>
        <w:tabs>
          <w:tab w:val="clear" w:pos="680"/>
          <w:tab w:val="num" w:pos="567"/>
        </w:tabs>
        <w:spacing w:line="276" w:lineRule="auto"/>
        <w:ind w:left="56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rozliczenie</w:t>
      </w:r>
      <w:r w:rsidR="0024349C" w:rsidRPr="008C52BE">
        <w:rPr>
          <w:rFonts w:ascii="Aptos" w:hAnsi="Aptos" w:cs="Arial"/>
          <w:sz w:val="22"/>
        </w:rPr>
        <w:t xml:space="preserve"> całości środków przyznanych na realizację Projektu </w:t>
      </w:r>
      <w:r w:rsidR="00284A6F" w:rsidRPr="008C52BE">
        <w:rPr>
          <w:rFonts w:ascii="Aptos" w:hAnsi="Aptos" w:cs="Arial"/>
          <w:sz w:val="22"/>
        </w:rPr>
        <w:t>EFS</w:t>
      </w:r>
      <w:r w:rsidR="006E52C2" w:rsidRPr="008C52BE">
        <w:rPr>
          <w:rFonts w:ascii="Aptos" w:hAnsi="Aptos" w:cs="Arial"/>
          <w:sz w:val="22"/>
        </w:rPr>
        <w:t>+</w:t>
      </w:r>
      <w:r w:rsidR="0073793D" w:rsidRPr="008C52BE">
        <w:rPr>
          <w:rFonts w:ascii="Aptos" w:hAnsi="Aptos" w:cs="Arial"/>
          <w:sz w:val="22"/>
        </w:rPr>
        <w:t>,</w:t>
      </w:r>
      <w:r w:rsidR="0024349C" w:rsidRPr="008C52BE">
        <w:rPr>
          <w:rFonts w:ascii="Aptos" w:hAnsi="Aptos" w:cs="Arial"/>
          <w:sz w:val="22"/>
        </w:rPr>
        <w:t xml:space="preserve"> a dotychczas nierozliczonych; </w:t>
      </w:r>
    </w:p>
    <w:p w14:paraId="5D47424A" w14:textId="77777777" w:rsidR="0024349C" w:rsidRPr="008C52BE" w:rsidRDefault="00DA6BA8" w:rsidP="00C703FC">
      <w:pPr>
        <w:numPr>
          <w:ilvl w:val="1"/>
          <w:numId w:val="16"/>
        </w:numPr>
        <w:tabs>
          <w:tab w:val="clear" w:pos="680"/>
          <w:tab w:val="num" w:pos="567"/>
        </w:tabs>
        <w:spacing w:line="276" w:lineRule="auto"/>
        <w:ind w:left="56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poddanie</w:t>
      </w:r>
      <w:r w:rsidR="0024349C" w:rsidRPr="008C52BE">
        <w:rPr>
          <w:rFonts w:ascii="Aptos" w:hAnsi="Aptos" w:cs="Arial"/>
          <w:sz w:val="22"/>
        </w:rPr>
        <w:t xml:space="preserve"> się kontroli uprawnionych organów;</w:t>
      </w:r>
    </w:p>
    <w:p w14:paraId="11C6EF72" w14:textId="77777777" w:rsidR="0024349C" w:rsidRPr="008C52BE" w:rsidRDefault="00DA6BA8" w:rsidP="00C703FC">
      <w:pPr>
        <w:numPr>
          <w:ilvl w:val="1"/>
          <w:numId w:val="16"/>
        </w:numPr>
        <w:tabs>
          <w:tab w:val="clear" w:pos="680"/>
          <w:tab w:val="num" w:pos="567"/>
        </w:tabs>
        <w:spacing w:line="276" w:lineRule="auto"/>
        <w:ind w:left="567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udzielanie</w:t>
      </w:r>
      <w:r w:rsidR="0024349C" w:rsidRPr="008C52BE">
        <w:rPr>
          <w:rFonts w:ascii="Aptos" w:hAnsi="Aptos" w:cs="Arial"/>
          <w:sz w:val="22"/>
        </w:rPr>
        <w:t xml:space="preserve"> informacji i wyjaśnień dotyczących Projektu </w:t>
      </w:r>
      <w:r w:rsidR="00284A6F" w:rsidRPr="008C52BE">
        <w:rPr>
          <w:rFonts w:ascii="Aptos" w:hAnsi="Aptos" w:cs="Arial"/>
          <w:sz w:val="22"/>
        </w:rPr>
        <w:t>EFS</w:t>
      </w:r>
      <w:r w:rsidR="006E52C2" w:rsidRPr="008C52BE">
        <w:rPr>
          <w:rFonts w:ascii="Aptos" w:hAnsi="Aptos" w:cs="Arial"/>
          <w:sz w:val="22"/>
        </w:rPr>
        <w:t>+</w:t>
      </w:r>
      <w:r w:rsidR="0024349C" w:rsidRPr="008C52BE">
        <w:rPr>
          <w:rFonts w:ascii="Aptos" w:hAnsi="Aptos" w:cs="Arial"/>
          <w:sz w:val="22"/>
        </w:rPr>
        <w:t>.</w:t>
      </w:r>
    </w:p>
    <w:p w14:paraId="17DCA4BC" w14:textId="77777777" w:rsidR="009D490C" w:rsidRPr="008C52BE" w:rsidRDefault="0024349C" w:rsidP="000B10CD">
      <w:pPr>
        <w:pStyle w:val="Nagwek2"/>
        <w:spacing w:before="120" w:line="276" w:lineRule="auto"/>
        <w:jc w:val="left"/>
        <w:rPr>
          <w:rFonts w:ascii="Aptos" w:hAnsi="Aptos" w:cs="Arial"/>
          <w:b/>
          <w:bCs w:val="0"/>
          <w:sz w:val="22"/>
        </w:rPr>
      </w:pPr>
      <w:r w:rsidRPr="008C52BE">
        <w:rPr>
          <w:rFonts w:ascii="Aptos" w:hAnsi="Aptos" w:cs="Arial"/>
          <w:b/>
          <w:bCs w:val="0"/>
          <w:sz w:val="22"/>
        </w:rPr>
        <w:t>Postanowienia końcowe</w:t>
      </w:r>
    </w:p>
    <w:p w14:paraId="06A87C3E" w14:textId="36ABAA78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</w:t>
      </w:r>
      <w:r w:rsidR="00DC4E5C" w:rsidRPr="008C52BE">
        <w:rPr>
          <w:rFonts w:ascii="Aptos" w:hAnsi="Aptos" w:cs="Arial"/>
          <w:sz w:val="22"/>
        </w:rPr>
        <w:t xml:space="preserve"> </w:t>
      </w:r>
      <w:r w:rsidR="00D8793B" w:rsidRPr="008C52BE">
        <w:rPr>
          <w:rFonts w:ascii="Aptos" w:hAnsi="Aptos" w:cs="Arial"/>
          <w:sz w:val="22"/>
        </w:rPr>
        <w:t>2</w:t>
      </w:r>
      <w:r w:rsidR="006A14DD">
        <w:rPr>
          <w:rFonts w:ascii="Aptos" w:hAnsi="Aptos" w:cs="Arial"/>
          <w:sz w:val="22"/>
        </w:rPr>
        <w:t>8</w:t>
      </w:r>
      <w:r w:rsidRPr="008C52BE">
        <w:rPr>
          <w:rFonts w:ascii="Aptos" w:hAnsi="Aptos" w:cs="Arial"/>
          <w:sz w:val="22"/>
        </w:rPr>
        <w:t>.</w:t>
      </w:r>
    </w:p>
    <w:p w14:paraId="08B315FE" w14:textId="77777777" w:rsidR="009D490C" w:rsidRPr="008C52BE" w:rsidRDefault="009D490C" w:rsidP="00C703FC">
      <w:pPr>
        <w:widowControl w:val="0"/>
        <w:tabs>
          <w:tab w:val="left" w:pos="567"/>
        </w:tabs>
        <w:spacing w:line="276" w:lineRule="auto"/>
        <w:ind w:left="284" w:firstLine="0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W sprawach nieuregulowanych </w:t>
      </w:r>
      <w:r w:rsidR="000F188D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mową zastosowanie mają odpowiednie reguły i </w:t>
      </w:r>
      <w:r w:rsidR="0057699C" w:rsidRPr="008C52BE">
        <w:rPr>
          <w:rFonts w:ascii="Aptos" w:hAnsi="Aptos" w:cs="Arial"/>
          <w:sz w:val="22"/>
        </w:rPr>
        <w:t>warunki</w:t>
      </w:r>
      <w:r w:rsidRPr="008C52BE">
        <w:rPr>
          <w:rFonts w:ascii="Aptos" w:hAnsi="Aptos" w:cs="Arial"/>
          <w:sz w:val="22"/>
        </w:rPr>
        <w:t xml:space="preserve"> wynikające z</w:t>
      </w:r>
      <w:r w:rsidR="003A4891" w:rsidRPr="008C52BE">
        <w:rPr>
          <w:rFonts w:ascii="Aptos" w:hAnsi="Aptos" w:cs="Arial"/>
          <w:sz w:val="22"/>
        </w:rPr>
        <w:t xml:space="preserve"> </w:t>
      </w:r>
      <w:r w:rsidR="00B63CC7" w:rsidRPr="008C52BE">
        <w:rPr>
          <w:rFonts w:ascii="Aptos" w:hAnsi="Aptos" w:cs="Arial"/>
          <w:sz w:val="22"/>
        </w:rPr>
        <w:t>FEM 2021-2027</w:t>
      </w:r>
      <w:r w:rsidRPr="008C52BE">
        <w:rPr>
          <w:rFonts w:ascii="Aptos" w:hAnsi="Aptos" w:cs="Arial"/>
          <w:sz w:val="22"/>
        </w:rPr>
        <w:t xml:space="preserve">, </w:t>
      </w:r>
      <w:r w:rsidR="00EB7904" w:rsidRPr="008C52BE">
        <w:rPr>
          <w:rFonts w:ascii="Aptos" w:hAnsi="Aptos" w:cs="Arial"/>
          <w:sz w:val="22"/>
        </w:rPr>
        <w:t>Regulaminu wyboru</w:t>
      </w:r>
      <w:r w:rsidR="00B63CC7" w:rsidRPr="008C52BE">
        <w:rPr>
          <w:rFonts w:ascii="Aptos" w:hAnsi="Aptos" w:cs="Arial"/>
          <w:sz w:val="22"/>
        </w:rPr>
        <w:t xml:space="preserve"> projektów </w:t>
      </w:r>
      <w:r w:rsidR="00EB7904" w:rsidRPr="008C52BE">
        <w:rPr>
          <w:rFonts w:ascii="Aptos" w:hAnsi="Aptos" w:cs="Arial"/>
          <w:sz w:val="22"/>
        </w:rPr>
        <w:t xml:space="preserve">i </w:t>
      </w:r>
      <w:r w:rsidR="00A754E2" w:rsidRPr="008C52BE">
        <w:rPr>
          <w:rFonts w:ascii="Aptos" w:hAnsi="Aptos" w:cs="Arial"/>
          <w:sz w:val="22"/>
        </w:rPr>
        <w:t>Szczegółowego Opisu Priorytet</w:t>
      </w:r>
      <w:r w:rsidR="00FE22A9" w:rsidRPr="008C52BE">
        <w:rPr>
          <w:rFonts w:ascii="Aptos" w:hAnsi="Aptos" w:cs="Arial"/>
          <w:sz w:val="22"/>
        </w:rPr>
        <w:t>ów</w:t>
      </w:r>
      <w:r w:rsidR="00A754E2" w:rsidRPr="008C52BE">
        <w:rPr>
          <w:rFonts w:ascii="Aptos" w:hAnsi="Aptos" w:cs="Arial"/>
          <w:sz w:val="22"/>
        </w:rPr>
        <w:t xml:space="preserve"> </w:t>
      </w:r>
      <w:r w:rsidR="00FE22A9" w:rsidRPr="008C52BE">
        <w:rPr>
          <w:rFonts w:ascii="Aptos" w:hAnsi="Aptos" w:cs="Arial"/>
          <w:sz w:val="22"/>
        </w:rPr>
        <w:t>Funduszy Europejskich dla Mazowsza 2021-2027</w:t>
      </w:r>
      <w:r w:rsidR="00A754E2" w:rsidRPr="008C52BE">
        <w:rPr>
          <w:rFonts w:ascii="Aptos" w:hAnsi="Aptos" w:cs="Arial"/>
          <w:sz w:val="22"/>
        </w:rPr>
        <w:t xml:space="preserve">, </w:t>
      </w:r>
      <w:r w:rsidRPr="008C52BE">
        <w:rPr>
          <w:rFonts w:ascii="Aptos" w:hAnsi="Aptos" w:cs="Arial"/>
          <w:sz w:val="22"/>
        </w:rPr>
        <w:t xml:space="preserve">a także odpowiednie przepisy prawa </w:t>
      </w:r>
      <w:r w:rsidR="000A17EE" w:rsidRPr="008C52BE">
        <w:rPr>
          <w:rFonts w:ascii="Aptos" w:hAnsi="Aptos" w:cs="Arial"/>
          <w:sz w:val="22"/>
        </w:rPr>
        <w:t xml:space="preserve">Unii Europejskiej </w:t>
      </w:r>
      <w:r w:rsidR="0057699C" w:rsidRPr="008C52BE">
        <w:rPr>
          <w:rFonts w:ascii="Aptos" w:hAnsi="Aptos" w:cs="Arial"/>
          <w:sz w:val="22"/>
        </w:rPr>
        <w:t>i prawa krajowego</w:t>
      </w:r>
      <w:r w:rsidRPr="008C52BE">
        <w:rPr>
          <w:rFonts w:ascii="Aptos" w:hAnsi="Aptos" w:cs="Arial"/>
          <w:sz w:val="22"/>
        </w:rPr>
        <w:t>, w</w:t>
      </w:r>
      <w:r w:rsidR="0009106C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>szczególności:</w:t>
      </w:r>
    </w:p>
    <w:p w14:paraId="595F5EFA" w14:textId="77777777" w:rsidR="009D490C" w:rsidRPr="008C52BE" w:rsidRDefault="003F2739" w:rsidP="00C703FC">
      <w:pPr>
        <w:widowControl w:val="0"/>
        <w:numPr>
          <w:ilvl w:val="0"/>
          <w:numId w:val="47"/>
        </w:numPr>
        <w:tabs>
          <w:tab w:val="clear" w:pos="786"/>
          <w:tab w:val="num" w:pos="709"/>
        </w:tabs>
        <w:spacing w:line="276" w:lineRule="auto"/>
        <w:ind w:left="851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R</w:t>
      </w:r>
      <w:r w:rsidR="009D490C" w:rsidRPr="008C52BE">
        <w:rPr>
          <w:rFonts w:ascii="Aptos" w:hAnsi="Aptos" w:cs="Arial"/>
          <w:sz w:val="22"/>
        </w:rPr>
        <w:t xml:space="preserve">ozporządzenia </w:t>
      </w:r>
      <w:r w:rsidR="00826151" w:rsidRPr="008C52BE">
        <w:rPr>
          <w:rFonts w:ascii="Aptos" w:hAnsi="Aptos" w:cs="Arial"/>
          <w:sz w:val="22"/>
        </w:rPr>
        <w:t>2021</w:t>
      </w:r>
      <w:r w:rsidR="009D490C" w:rsidRPr="008C52BE">
        <w:rPr>
          <w:rFonts w:ascii="Aptos" w:hAnsi="Aptos" w:cs="Arial"/>
          <w:sz w:val="22"/>
        </w:rPr>
        <w:t>/</w:t>
      </w:r>
      <w:r w:rsidR="00826151" w:rsidRPr="008C52BE">
        <w:rPr>
          <w:rFonts w:ascii="Aptos" w:hAnsi="Aptos" w:cs="Arial"/>
          <w:sz w:val="22"/>
        </w:rPr>
        <w:t>1060</w:t>
      </w:r>
      <w:r w:rsidR="00643A5F" w:rsidRPr="008C52BE">
        <w:rPr>
          <w:rFonts w:ascii="Aptos" w:hAnsi="Aptos" w:cs="Arial"/>
          <w:sz w:val="22"/>
        </w:rPr>
        <w:t>;</w:t>
      </w:r>
    </w:p>
    <w:p w14:paraId="3ACB9561" w14:textId="77777777" w:rsidR="009D490C" w:rsidRPr="008C52BE" w:rsidRDefault="003F2739" w:rsidP="00C703FC">
      <w:pPr>
        <w:widowControl w:val="0"/>
        <w:numPr>
          <w:ilvl w:val="0"/>
          <w:numId w:val="47"/>
        </w:numPr>
        <w:tabs>
          <w:tab w:val="clear" w:pos="786"/>
          <w:tab w:val="num" w:pos="709"/>
        </w:tabs>
        <w:spacing w:line="276" w:lineRule="auto"/>
        <w:ind w:left="851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R</w:t>
      </w:r>
      <w:r w:rsidR="009D490C" w:rsidRPr="008C52BE">
        <w:rPr>
          <w:rFonts w:ascii="Aptos" w:hAnsi="Aptos" w:cs="Arial"/>
          <w:sz w:val="22"/>
        </w:rPr>
        <w:t xml:space="preserve">ozporządzenia </w:t>
      </w:r>
      <w:r w:rsidR="00826151" w:rsidRPr="008C52BE">
        <w:rPr>
          <w:rFonts w:ascii="Aptos" w:hAnsi="Aptos" w:cs="Arial"/>
          <w:sz w:val="22"/>
        </w:rPr>
        <w:t>2021</w:t>
      </w:r>
      <w:r w:rsidR="009801E7" w:rsidRPr="008C52BE">
        <w:rPr>
          <w:rFonts w:ascii="Aptos" w:hAnsi="Aptos" w:cs="Arial"/>
          <w:sz w:val="22"/>
        </w:rPr>
        <w:t>/</w:t>
      </w:r>
      <w:r w:rsidR="00826151" w:rsidRPr="008C52BE">
        <w:rPr>
          <w:rFonts w:ascii="Aptos" w:hAnsi="Aptos" w:cs="Arial"/>
          <w:sz w:val="22"/>
        </w:rPr>
        <w:t>1057</w:t>
      </w:r>
      <w:r w:rsidR="00643A5F" w:rsidRPr="008C52BE">
        <w:rPr>
          <w:rFonts w:ascii="Aptos" w:hAnsi="Aptos" w:cs="Arial"/>
          <w:sz w:val="22"/>
        </w:rPr>
        <w:t>;</w:t>
      </w:r>
      <w:r w:rsidR="009D490C" w:rsidRPr="008C52BE">
        <w:rPr>
          <w:rFonts w:ascii="Aptos" w:hAnsi="Aptos" w:cs="Arial"/>
          <w:sz w:val="22"/>
        </w:rPr>
        <w:t xml:space="preserve"> </w:t>
      </w:r>
    </w:p>
    <w:p w14:paraId="2F2E8E0B" w14:textId="13F3E7FF" w:rsidR="009D490C" w:rsidRPr="008C52BE" w:rsidRDefault="009D490C" w:rsidP="00C703FC">
      <w:pPr>
        <w:widowControl w:val="0"/>
        <w:numPr>
          <w:ilvl w:val="0"/>
          <w:numId w:val="47"/>
        </w:numPr>
        <w:tabs>
          <w:tab w:val="clear" w:pos="786"/>
          <w:tab w:val="num" w:pos="993"/>
        </w:tabs>
        <w:spacing w:line="276" w:lineRule="auto"/>
        <w:ind w:left="851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lastRenderedPageBreak/>
        <w:t xml:space="preserve">ustawy z dnia 23 kwietnia 1964 r. - Kodeks cywilny (Dz. U. </w:t>
      </w:r>
      <w:r w:rsidR="00E05B7D" w:rsidRPr="008C52BE">
        <w:rPr>
          <w:rFonts w:ascii="Aptos" w:hAnsi="Aptos" w:cs="Arial"/>
          <w:sz w:val="22"/>
        </w:rPr>
        <w:t xml:space="preserve">z </w:t>
      </w:r>
      <w:r w:rsidR="007D4536" w:rsidRPr="008C52BE">
        <w:rPr>
          <w:rFonts w:ascii="Aptos" w:hAnsi="Aptos" w:cs="Arial"/>
          <w:sz w:val="22"/>
        </w:rPr>
        <w:t>202</w:t>
      </w:r>
      <w:r w:rsidR="00503A24">
        <w:rPr>
          <w:rFonts w:ascii="Aptos" w:hAnsi="Aptos" w:cs="Arial"/>
          <w:sz w:val="22"/>
        </w:rPr>
        <w:t>5</w:t>
      </w:r>
      <w:r w:rsidR="007D4536" w:rsidRPr="008C52BE">
        <w:rPr>
          <w:rFonts w:ascii="Aptos" w:hAnsi="Aptos" w:cs="Arial"/>
          <w:sz w:val="22"/>
        </w:rPr>
        <w:t xml:space="preserve"> </w:t>
      </w:r>
      <w:r w:rsidR="00E05B7D" w:rsidRPr="008C52BE">
        <w:rPr>
          <w:rFonts w:ascii="Aptos" w:hAnsi="Aptos" w:cs="Arial"/>
          <w:sz w:val="22"/>
        </w:rPr>
        <w:t>r.</w:t>
      </w:r>
      <w:r w:rsidRPr="008C52BE">
        <w:rPr>
          <w:rFonts w:ascii="Aptos" w:hAnsi="Aptos" w:cs="Arial"/>
          <w:sz w:val="22"/>
        </w:rPr>
        <w:t xml:space="preserve"> poz. </w:t>
      </w:r>
      <w:r w:rsidR="007D4536" w:rsidRPr="008C52BE">
        <w:rPr>
          <w:rFonts w:ascii="Aptos" w:hAnsi="Aptos" w:cs="Arial"/>
          <w:sz w:val="22"/>
        </w:rPr>
        <w:t>10</w:t>
      </w:r>
      <w:r w:rsidR="00503A24">
        <w:rPr>
          <w:rFonts w:ascii="Aptos" w:hAnsi="Aptos" w:cs="Arial"/>
          <w:sz w:val="22"/>
        </w:rPr>
        <w:t>7</w:t>
      </w:r>
      <w:r w:rsidR="00B60CCE" w:rsidRPr="008C52BE">
        <w:rPr>
          <w:rFonts w:ascii="Aptos" w:hAnsi="Aptos" w:cs="Arial"/>
          <w:sz w:val="22"/>
        </w:rPr>
        <w:t>1</w:t>
      </w:r>
      <w:r w:rsidR="00DC4B27">
        <w:rPr>
          <w:rFonts w:ascii="Aptos" w:hAnsi="Aptos" w:cs="Arial"/>
          <w:sz w:val="22"/>
        </w:rPr>
        <w:t xml:space="preserve">, z </w:t>
      </w:r>
      <w:proofErr w:type="spellStart"/>
      <w:r w:rsidR="00DC4B27">
        <w:rPr>
          <w:rFonts w:ascii="Aptos" w:hAnsi="Aptos" w:cs="Arial"/>
          <w:sz w:val="22"/>
        </w:rPr>
        <w:t>późn</w:t>
      </w:r>
      <w:proofErr w:type="spellEnd"/>
      <w:r w:rsidR="00DC4B27">
        <w:rPr>
          <w:rFonts w:ascii="Aptos" w:hAnsi="Aptos" w:cs="Arial"/>
          <w:sz w:val="22"/>
        </w:rPr>
        <w:t>. zm.</w:t>
      </w:r>
      <w:r w:rsidRPr="008C52BE">
        <w:rPr>
          <w:rFonts w:ascii="Aptos" w:hAnsi="Aptos" w:cs="Arial"/>
          <w:sz w:val="22"/>
        </w:rPr>
        <w:t>)</w:t>
      </w:r>
      <w:r w:rsidR="0057699C" w:rsidRPr="008C52BE">
        <w:rPr>
          <w:rFonts w:ascii="Aptos" w:hAnsi="Aptos" w:cs="Arial"/>
          <w:sz w:val="22"/>
        </w:rPr>
        <w:t>;</w:t>
      </w:r>
      <w:r w:rsidRPr="008C52BE">
        <w:rPr>
          <w:rFonts w:ascii="Aptos" w:hAnsi="Aptos" w:cs="Arial"/>
          <w:sz w:val="22"/>
        </w:rPr>
        <w:t xml:space="preserve"> </w:t>
      </w:r>
    </w:p>
    <w:p w14:paraId="280C13BD" w14:textId="52E0F7A6" w:rsidR="009D490C" w:rsidRDefault="009D490C" w:rsidP="00C703FC">
      <w:pPr>
        <w:widowControl w:val="0"/>
        <w:numPr>
          <w:ilvl w:val="0"/>
          <w:numId w:val="47"/>
        </w:numPr>
        <w:tabs>
          <w:tab w:val="clear" w:pos="786"/>
          <w:tab w:val="num" w:pos="993"/>
        </w:tabs>
        <w:spacing w:line="276" w:lineRule="auto"/>
        <w:ind w:left="851" w:hanging="284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ustawy </w:t>
      </w:r>
      <w:r w:rsidR="00267D1D" w:rsidRPr="001E7E21">
        <w:rPr>
          <w:rFonts w:ascii="Aptos" w:hAnsi="Aptos" w:cs="Arial"/>
          <w:sz w:val="22"/>
        </w:rPr>
        <w:t>z dnia 27 sierpnia 2009 r</w:t>
      </w:r>
      <w:r w:rsidR="00CD3B53">
        <w:rPr>
          <w:rFonts w:ascii="Aptos" w:hAnsi="Aptos" w:cs="Arial"/>
          <w:sz w:val="22"/>
        </w:rPr>
        <w:t>.</w:t>
      </w:r>
      <w:r w:rsidR="00267D1D" w:rsidRPr="008C52BE">
        <w:rPr>
          <w:rFonts w:ascii="Aptos" w:hAnsi="Aptos"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o finansach publicznych</w:t>
      </w:r>
      <w:r w:rsidR="0057699C" w:rsidRPr="008C52BE">
        <w:rPr>
          <w:rFonts w:ascii="Aptos" w:hAnsi="Aptos" w:cs="Arial"/>
          <w:sz w:val="22"/>
        </w:rPr>
        <w:t>;</w:t>
      </w:r>
    </w:p>
    <w:p w14:paraId="69A35D2E" w14:textId="141E0EB2" w:rsidR="00267D1D" w:rsidRDefault="00267D1D" w:rsidP="00C703FC">
      <w:pPr>
        <w:widowControl w:val="0"/>
        <w:numPr>
          <w:ilvl w:val="0"/>
          <w:numId w:val="47"/>
        </w:numPr>
        <w:tabs>
          <w:tab w:val="clear" w:pos="786"/>
          <w:tab w:val="num" w:pos="993"/>
        </w:tabs>
        <w:spacing w:line="276" w:lineRule="auto"/>
        <w:ind w:left="851" w:hanging="284"/>
        <w:jc w:val="left"/>
        <w:rPr>
          <w:rFonts w:ascii="Aptos" w:hAnsi="Aptos" w:cs="Arial"/>
          <w:sz w:val="22"/>
        </w:rPr>
      </w:pPr>
      <w:r w:rsidRPr="001E7E21">
        <w:rPr>
          <w:rFonts w:ascii="Aptos" w:hAnsi="Aptos" w:cs="Arial"/>
          <w:sz w:val="22"/>
        </w:rPr>
        <w:t xml:space="preserve">ustawy </w:t>
      </w:r>
      <w:r>
        <w:rPr>
          <w:rFonts w:ascii="Aptos" w:hAnsi="Aptos" w:cs="Arial"/>
          <w:sz w:val="22"/>
        </w:rPr>
        <w:t>z dnia 28 kwietnia 2022 r. o zasadach realizacji zadań finansowanych ze środków europejskich w perspektywie finansowej 2021 - 2027</w:t>
      </w:r>
      <w:r w:rsidRPr="001E7E21">
        <w:rPr>
          <w:rFonts w:ascii="Aptos" w:hAnsi="Aptos" w:cs="Arial"/>
          <w:sz w:val="22"/>
        </w:rPr>
        <w:t>;</w:t>
      </w:r>
    </w:p>
    <w:p w14:paraId="0ADE0A9B" w14:textId="1B226517" w:rsidR="00267D1D" w:rsidRPr="009A75C2" w:rsidRDefault="00267D1D" w:rsidP="00C703FC">
      <w:pPr>
        <w:pStyle w:val="Akapitzlist"/>
        <w:numPr>
          <w:ilvl w:val="0"/>
          <w:numId w:val="47"/>
        </w:numPr>
        <w:tabs>
          <w:tab w:val="clear" w:pos="786"/>
          <w:tab w:val="left" w:pos="426"/>
          <w:tab w:val="num" w:pos="993"/>
        </w:tabs>
        <w:autoSpaceDE w:val="0"/>
        <w:autoSpaceDN w:val="0"/>
        <w:adjustRightInd w:val="0"/>
        <w:spacing w:line="276" w:lineRule="auto"/>
        <w:ind w:left="851" w:hanging="284"/>
        <w:contextualSpacing/>
        <w:jc w:val="left"/>
        <w:rPr>
          <w:rFonts w:ascii="Aptos" w:hAnsi="Aptos" w:cs="Arial"/>
          <w:sz w:val="22"/>
        </w:rPr>
      </w:pPr>
      <w:r w:rsidRPr="001E7E21">
        <w:rPr>
          <w:rFonts w:ascii="Aptos" w:hAnsi="Aptos" w:cs="Arial"/>
          <w:sz w:val="22"/>
          <w:szCs w:val="22"/>
        </w:rPr>
        <w:t>ustawy z dnia 11 września 2019 r. - Prawo zamówień publicznych</w:t>
      </w:r>
      <w:r>
        <w:rPr>
          <w:rFonts w:ascii="Aptos" w:hAnsi="Aptos" w:cs="Arial"/>
          <w:sz w:val="22"/>
          <w:szCs w:val="22"/>
        </w:rPr>
        <w:t xml:space="preserve"> </w:t>
      </w:r>
      <w:r w:rsidR="006C40E5">
        <w:rPr>
          <w:rFonts w:ascii="Aptos" w:hAnsi="Aptos" w:cs="Arial"/>
          <w:sz w:val="22"/>
          <w:szCs w:val="22"/>
        </w:rPr>
        <w:br/>
      </w:r>
      <w:r>
        <w:rPr>
          <w:rFonts w:ascii="Aptos" w:hAnsi="Aptos" w:cs="Arial"/>
          <w:sz w:val="22"/>
          <w:szCs w:val="22"/>
        </w:rPr>
        <w:t>(Dz. U. z 2024 r. poz. 1320</w:t>
      </w:r>
      <w:r w:rsidR="00E81F18">
        <w:rPr>
          <w:rFonts w:ascii="Aptos" w:hAnsi="Aptos" w:cs="Arial"/>
          <w:sz w:val="22"/>
          <w:szCs w:val="22"/>
        </w:rPr>
        <w:t>,</w:t>
      </w:r>
      <w:r>
        <w:rPr>
          <w:rFonts w:ascii="Aptos" w:hAnsi="Aptos" w:cs="Arial"/>
          <w:sz w:val="22"/>
          <w:szCs w:val="22"/>
        </w:rPr>
        <w:t xml:space="preserve"> z późn.zm)</w:t>
      </w:r>
      <w:r w:rsidRPr="00F30382">
        <w:rPr>
          <w:rFonts w:ascii="Aptos" w:hAnsi="Aptos" w:cs="Arial"/>
          <w:sz w:val="22"/>
          <w:szCs w:val="22"/>
        </w:rPr>
        <w:t>;</w:t>
      </w:r>
    </w:p>
    <w:p w14:paraId="1C671AF6" w14:textId="73302E10" w:rsidR="009D490C" w:rsidRPr="003A4977" w:rsidRDefault="008C6D02" w:rsidP="00C703FC">
      <w:pPr>
        <w:widowControl w:val="0"/>
        <w:numPr>
          <w:ilvl w:val="0"/>
          <w:numId w:val="47"/>
        </w:numPr>
        <w:tabs>
          <w:tab w:val="clear" w:pos="786"/>
          <w:tab w:val="num" w:pos="993"/>
        </w:tabs>
        <w:spacing w:line="276" w:lineRule="auto"/>
        <w:ind w:left="851" w:hanging="284"/>
        <w:jc w:val="left"/>
        <w:rPr>
          <w:rFonts w:ascii="Aptos" w:hAnsi="Aptos" w:cs="Arial"/>
          <w:bCs/>
          <w:sz w:val="22"/>
        </w:rPr>
      </w:pPr>
      <w:r w:rsidRPr="003A4977">
        <w:rPr>
          <w:rFonts w:ascii="Aptos" w:hAnsi="Aptos" w:cs="Arial"/>
          <w:bCs/>
          <w:sz w:val="22"/>
        </w:rPr>
        <w:t xml:space="preserve">ustawy </w:t>
      </w:r>
      <w:r w:rsidR="009D2AD3">
        <w:rPr>
          <w:rFonts w:ascii="Aptos" w:hAnsi="Aptos" w:cs="Arial"/>
          <w:bCs/>
          <w:sz w:val="22"/>
        </w:rPr>
        <w:t xml:space="preserve">z dnia 29 marca 2025 r. </w:t>
      </w:r>
      <w:r w:rsidRPr="003A4977">
        <w:rPr>
          <w:rFonts w:ascii="Aptos" w:hAnsi="Aptos" w:cs="Arial"/>
          <w:bCs/>
          <w:sz w:val="22"/>
        </w:rPr>
        <w:t xml:space="preserve">o </w:t>
      </w:r>
      <w:r w:rsidR="00B11897" w:rsidRPr="003A4977">
        <w:rPr>
          <w:rFonts w:ascii="Aptos" w:hAnsi="Aptos" w:cs="Arial"/>
          <w:bCs/>
          <w:sz w:val="22"/>
        </w:rPr>
        <w:t>rynku pracy i służbach zatrudnienia</w:t>
      </w:r>
      <w:r w:rsidRPr="003A4977">
        <w:rPr>
          <w:rFonts w:ascii="Aptos" w:hAnsi="Aptos" w:cs="Arial"/>
          <w:bCs/>
          <w:sz w:val="22"/>
        </w:rPr>
        <w:t>;</w:t>
      </w:r>
    </w:p>
    <w:p w14:paraId="1CD23783" w14:textId="77777777" w:rsidR="009D2AD3" w:rsidRPr="001E7E21" w:rsidRDefault="009D2AD3" w:rsidP="00C703FC">
      <w:pPr>
        <w:pStyle w:val="Akapitzlist"/>
        <w:numPr>
          <w:ilvl w:val="0"/>
          <w:numId w:val="47"/>
        </w:numPr>
        <w:tabs>
          <w:tab w:val="clear" w:pos="786"/>
          <w:tab w:val="left" w:pos="426"/>
          <w:tab w:val="num" w:pos="993"/>
        </w:tabs>
        <w:autoSpaceDE w:val="0"/>
        <w:autoSpaceDN w:val="0"/>
        <w:adjustRightInd w:val="0"/>
        <w:spacing w:line="276" w:lineRule="auto"/>
        <w:ind w:left="851" w:hanging="284"/>
        <w:contextualSpacing/>
        <w:jc w:val="left"/>
        <w:rPr>
          <w:rFonts w:ascii="Aptos" w:hAnsi="Aptos" w:cs="Arial"/>
          <w:sz w:val="22"/>
          <w:szCs w:val="22"/>
        </w:rPr>
      </w:pPr>
      <w:r w:rsidRPr="001E7E21">
        <w:rPr>
          <w:rFonts w:ascii="Aptos" w:hAnsi="Aptos" w:cs="Arial"/>
          <w:sz w:val="22"/>
          <w:szCs w:val="22"/>
        </w:rPr>
        <w:t xml:space="preserve">ustawy z dnia 29 września 1994 r. o rachunkowości (Dz. U. z 2023 r. poz. 120, z </w:t>
      </w:r>
      <w:proofErr w:type="spellStart"/>
      <w:r w:rsidRPr="001E7E21">
        <w:rPr>
          <w:rFonts w:ascii="Aptos" w:hAnsi="Aptos" w:cs="Arial"/>
          <w:sz w:val="22"/>
          <w:szCs w:val="22"/>
        </w:rPr>
        <w:t>późn</w:t>
      </w:r>
      <w:proofErr w:type="spellEnd"/>
      <w:r w:rsidRPr="001E7E21">
        <w:rPr>
          <w:rFonts w:ascii="Aptos" w:hAnsi="Aptos" w:cs="Arial"/>
          <w:sz w:val="22"/>
          <w:szCs w:val="22"/>
        </w:rPr>
        <w:t>. zm.);</w:t>
      </w:r>
    </w:p>
    <w:p w14:paraId="70B2F5EE" w14:textId="3850976E" w:rsidR="009D2AD3" w:rsidRPr="009A75C2" w:rsidRDefault="009D2AD3" w:rsidP="00C703FC">
      <w:pPr>
        <w:pStyle w:val="Akapitzlist"/>
        <w:numPr>
          <w:ilvl w:val="0"/>
          <w:numId w:val="47"/>
        </w:numPr>
        <w:tabs>
          <w:tab w:val="clear" w:pos="786"/>
          <w:tab w:val="left" w:pos="426"/>
          <w:tab w:val="num" w:pos="993"/>
        </w:tabs>
        <w:autoSpaceDE w:val="0"/>
        <w:autoSpaceDN w:val="0"/>
        <w:adjustRightInd w:val="0"/>
        <w:spacing w:line="276" w:lineRule="auto"/>
        <w:ind w:left="851" w:hanging="284"/>
        <w:contextualSpacing/>
        <w:jc w:val="left"/>
        <w:rPr>
          <w:rFonts w:ascii="Aptos" w:hAnsi="Aptos" w:cs="Arial"/>
          <w:sz w:val="22"/>
        </w:rPr>
      </w:pPr>
      <w:r w:rsidRPr="001E7E21">
        <w:rPr>
          <w:rFonts w:ascii="Aptos" w:hAnsi="Aptos" w:cs="Arial"/>
          <w:sz w:val="22"/>
          <w:szCs w:val="22"/>
        </w:rPr>
        <w:t>ustawy z dnia 17 grudnia 2004 r. o odpowiedzialności za naruszenie dyscypliny finansów publicznych (Dz. U. z 202</w:t>
      </w:r>
      <w:r>
        <w:rPr>
          <w:rFonts w:ascii="Aptos" w:hAnsi="Aptos" w:cs="Arial"/>
          <w:sz w:val="22"/>
          <w:szCs w:val="22"/>
        </w:rPr>
        <w:t>5</w:t>
      </w:r>
      <w:r w:rsidRPr="001E7E21">
        <w:rPr>
          <w:rFonts w:ascii="Aptos" w:hAnsi="Aptos" w:cs="Arial"/>
          <w:sz w:val="22"/>
          <w:szCs w:val="22"/>
        </w:rPr>
        <w:t xml:space="preserve"> r. poz. 1</w:t>
      </w:r>
      <w:r>
        <w:rPr>
          <w:rFonts w:ascii="Aptos" w:hAnsi="Aptos" w:cs="Arial"/>
          <w:sz w:val="22"/>
          <w:szCs w:val="22"/>
        </w:rPr>
        <w:t>484</w:t>
      </w:r>
      <w:r w:rsidRPr="001E7E21">
        <w:rPr>
          <w:rFonts w:ascii="Aptos" w:hAnsi="Aptos" w:cs="Arial"/>
          <w:sz w:val="22"/>
          <w:szCs w:val="22"/>
        </w:rPr>
        <w:t>);</w:t>
      </w:r>
    </w:p>
    <w:p w14:paraId="2B268DF3" w14:textId="77777777" w:rsidR="00F4189D" w:rsidRPr="008C52BE" w:rsidRDefault="00F4189D" w:rsidP="00C703FC">
      <w:pPr>
        <w:widowControl w:val="0"/>
        <w:numPr>
          <w:ilvl w:val="0"/>
          <w:numId w:val="47"/>
        </w:numPr>
        <w:tabs>
          <w:tab w:val="clear" w:pos="786"/>
          <w:tab w:val="num" w:pos="1134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ustawy z dnia 30 kwietnia 2004 r. o postępowaniu w sprawach dotyczących pomocy publicznej;</w:t>
      </w:r>
    </w:p>
    <w:p w14:paraId="01206CA3" w14:textId="7336C753" w:rsidR="00FA678C" w:rsidRDefault="00FA678C" w:rsidP="00C703FC">
      <w:pPr>
        <w:widowControl w:val="0"/>
        <w:numPr>
          <w:ilvl w:val="0"/>
          <w:numId w:val="47"/>
        </w:numPr>
        <w:tabs>
          <w:tab w:val="clear" w:pos="786"/>
          <w:tab w:val="num" w:pos="1134"/>
        </w:tabs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rozporządzenia </w:t>
      </w:r>
      <w:r w:rsidR="00624460" w:rsidRPr="008C52BE">
        <w:rPr>
          <w:rFonts w:ascii="Aptos" w:hAnsi="Aptos" w:cs="Arial"/>
          <w:sz w:val="22"/>
        </w:rPr>
        <w:t>Ministra Finansów z dnia 21 grudnia 2012 r. w sprawie płatności w</w:t>
      </w:r>
      <w:r w:rsidR="00DA26EB" w:rsidRPr="008C52BE">
        <w:rPr>
          <w:rFonts w:ascii="Aptos" w:hAnsi="Aptos" w:cs="Arial"/>
          <w:sz w:val="22"/>
        </w:rPr>
        <w:t> </w:t>
      </w:r>
      <w:r w:rsidR="00624460" w:rsidRPr="008C52BE">
        <w:rPr>
          <w:rFonts w:ascii="Aptos" w:hAnsi="Aptos" w:cs="Arial"/>
          <w:sz w:val="22"/>
        </w:rPr>
        <w:t xml:space="preserve">ramach programów finansowanych z udziałem </w:t>
      </w:r>
      <w:r w:rsidR="00C74166" w:rsidRPr="008C52BE">
        <w:rPr>
          <w:rFonts w:ascii="Aptos" w:hAnsi="Aptos" w:cs="Arial"/>
          <w:sz w:val="22"/>
        </w:rPr>
        <w:t xml:space="preserve">środków europejskich oraz przekazywania informacji dotyczących tych płatności (Dz. U. z </w:t>
      </w:r>
      <w:r w:rsidR="00B4011C" w:rsidRPr="008C52BE">
        <w:rPr>
          <w:rFonts w:ascii="Aptos" w:hAnsi="Aptos" w:cs="Arial"/>
          <w:sz w:val="22"/>
        </w:rPr>
        <w:t>202</w:t>
      </w:r>
      <w:r w:rsidR="00B60CCE" w:rsidRPr="008C52BE">
        <w:rPr>
          <w:rFonts w:ascii="Aptos" w:hAnsi="Aptos" w:cs="Arial"/>
          <w:sz w:val="22"/>
        </w:rPr>
        <w:t>4</w:t>
      </w:r>
      <w:r w:rsidR="00B4011C" w:rsidRPr="008C52BE">
        <w:rPr>
          <w:rFonts w:ascii="Aptos" w:hAnsi="Aptos" w:cs="Arial"/>
          <w:sz w:val="22"/>
        </w:rPr>
        <w:t xml:space="preserve"> </w:t>
      </w:r>
      <w:r w:rsidR="00C74166" w:rsidRPr="008C52BE">
        <w:rPr>
          <w:rFonts w:ascii="Aptos" w:hAnsi="Aptos" w:cs="Arial"/>
          <w:sz w:val="22"/>
        </w:rPr>
        <w:t xml:space="preserve">r. poz. </w:t>
      </w:r>
      <w:r w:rsidR="00B60CCE" w:rsidRPr="008C52BE">
        <w:rPr>
          <w:rFonts w:ascii="Aptos" w:hAnsi="Aptos" w:cs="Arial"/>
          <w:sz w:val="22"/>
        </w:rPr>
        <w:t>869</w:t>
      </w:r>
      <w:r w:rsidR="00DC4B27">
        <w:rPr>
          <w:rFonts w:ascii="Aptos" w:hAnsi="Aptos" w:cs="Arial"/>
          <w:sz w:val="22"/>
        </w:rPr>
        <w:t xml:space="preserve">, z </w:t>
      </w:r>
      <w:proofErr w:type="spellStart"/>
      <w:r w:rsidR="00DC4B27">
        <w:rPr>
          <w:rFonts w:ascii="Aptos" w:hAnsi="Aptos" w:cs="Arial"/>
          <w:sz w:val="22"/>
        </w:rPr>
        <w:t>późn</w:t>
      </w:r>
      <w:proofErr w:type="spellEnd"/>
      <w:r w:rsidR="00DC4B27">
        <w:rPr>
          <w:rFonts w:ascii="Aptos" w:hAnsi="Aptos" w:cs="Arial"/>
          <w:sz w:val="22"/>
        </w:rPr>
        <w:t>. zm.</w:t>
      </w:r>
      <w:r w:rsidR="00C74166" w:rsidRPr="008C52BE">
        <w:rPr>
          <w:rFonts w:ascii="Aptos" w:hAnsi="Aptos" w:cs="Arial"/>
          <w:sz w:val="22"/>
        </w:rPr>
        <w:t>)</w:t>
      </w:r>
      <w:r w:rsidR="00643A5F" w:rsidRPr="008C52BE">
        <w:rPr>
          <w:rFonts w:ascii="Aptos" w:hAnsi="Aptos" w:cs="Arial"/>
          <w:sz w:val="22"/>
        </w:rPr>
        <w:t>;</w:t>
      </w:r>
    </w:p>
    <w:p w14:paraId="566FE01F" w14:textId="77777777" w:rsidR="009D2AD3" w:rsidRPr="001E7E21" w:rsidRDefault="009D2AD3" w:rsidP="00C703FC">
      <w:pPr>
        <w:pStyle w:val="Akapitzlist"/>
        <w:numPr>
          <w:ilvl w:val="0"/>
          <w:numId w:val="47"/>
        </w:numPr>
        <w:tabs>
          <w:tab w:val="clear" w:pos="786"/>
          <w:tab w:val="left" w:pos="426"/>
          <w:tab w:val="num" w:pos="1134"/>
        </w:tabs>
        <w:autoSpaceDE w:val="0"/>
        <w:autoSpaceDN w:val="0"/>
        <w:adjustRightInd w:val="0"/>
        <w:spacing w:line="276" w:lineRule="auto"/>
        <w:contextualSpacing/>
        <w:jc w:val="left"/>
        <w:rPr>
          <w:rFonts w:ascii="Aptos" w:hAnsi="Aptos" w:cs="Arial"/>
          <w:sz w:val="22"/>
          <w:szCs w:val="22"/>
        </w:rPr>
      </w:pPr>
      <w:r w:rsidRPr="008D720D">
        <w:rPr>
          <w:rFonts w:ascii="Aptos" w:hAnsi="Aptos" w:cs="Arial"/>
          <w:sz w:val="22"/>
          <w:szCs w:val="22"/>
        </w:rPr>
        <w:t>ustawy z dnia 26 kwietnia 2024 r. o zapewnianiu spełniania wymagań dostępności niektórych produktów i usług przez podmioty gospodarcze (Dz. U. z 2024 r. poz. 731);</w:t>
      </w:r>
    </w:p>
    <w:p w14:paraId="76F0F3E8" w14:textId="2D9C83E5" w:rsidR="009D2AD3" w:rsidRDefault="009D2AD3" w:rsidP="00C703FC">
      <w:pPr>
        <w:widowControl w:val="0"/>
        <w:numPr>
          <w:ilvl w:val="0"/>
          <w:numId w:val="47"/>
        </w:numPr>
        <w:tabs>
          <w:tab w:val="clear" w:pos="786"/>
          <w:tab w:val="num" w:pos="1134"/>
        </w:tabs>
        <w:spacing w:line="276" w:lineRule="auto"/>
        <w:jc w:val="left"/>
        <w:rPr>
          <w:rFonts w:ascii="Aptos" w:hAnsi="Aptos" w:cs="Arial"/>
          <w:sz w:val="22"/>
        </w:rPr>
      </w:pPr>
      <w:r>
        <w:rPr>
          <w:rFonts w:ascii="Aptos" w:hAnsi="Aptos" w:cs="Arial"/>
          <w:sz w:val="22"/>
        </w:rPr>
        <w:t xml:space="preserve">ustawa z dnia 29 sierpnia 1997 </w:t>
      </w:r>
      <w:proofErr w:type="spellStart"/>
      <w:proofErr w:type="gramStart"/>
      <w:r>
        <w:rPr>
          <w:rFonts w:ascii="Aptos" w:hAnsi="Aptos" w:cs="Arial"/>
          <w:sz w:val="22"/>
        </w:rPr>
        <w:t>r.</w:t>
      </w:r>
      <w:r w:rsidR="00E81F18">
        <w:rPr>
          <w:rFonts w:ascii="Aptos" w:hAnsi="Aptos" w:cs="Arial"/>
          <w:sz w:val="22"/>
        </w:rPr>
        <w:t>O</w:t>
      </w:r>
      <w:r w:rsidR="00223170">
        <w:rPr>
          <w:rFonts w:ascii="Aptos" w:hAnsi="Aptos" w:cs="Arial"/>
          <w:sz w:val="22"/>
        </w:rPr>
        <w:t>r</w:t>
      </w:r>
      <w:r>
        <w:rPr>
          <w:rFonts w:ascii="Aptos" w:hAnsi="Aptos" w:cs="Arial"/>
          <w:sz w:val="22"/>
        </w:rPr>
        <w:t>dynacj</w:t>
      </w:r>
      <w:r w:rsidR="00E81F18">
        <w:rPr>
          <w:rFonts w:ascii="Aptos" w:hAnsi="Aptos" w:cs="Arial"/>
          <w:sz w:val="22"/>
        </w:rPr>
        <w:t>a</w:t>
      </w:r>
      <w:proofErr w:type="spellEnd"/>
      <w:proofErr w:type="gramEnd"/>
      <w:r>
        <w:rPr>
          <w:rFonts w:ascii="Aptos" w:hAnsi="Aptos" w:cs="Arial"/>
          <w:sz w:val="22"/>
        </w:rPr>
        <w:t xml:space="preserve"> </w:t>
      </w:r>
      <w:proofErr w:type="spellStart"/>
      <w:r>
        <w:rPr>
          <w:rFonts w:ascii="Aptos" w:hAnsi="Aptos" w:cs="Arial"/>
          <w:sz w:val="22"/>
        </w:rPr>
        <w:t>podatkow</w:t>
      </w:r>
      <w:r w:rsidR="00E81F18">
        <w:rPr>
          <w:rFonts w:ascii="Aptos" w:hAnsi="Aptos" w:cs="Arial"/>
          <w:sz w:val="22"/>
        </w:rPr>
        <w:t>a</w:t>
      </w:r>
      <w:r>
        <w:rPr>
          <w:rFonts w:ascii="Aptos" w:hAnsi="Aptos" w:cs="Arial"/>
          <w:sz w:val="22"/>
        </w:rPr>
        <w:t>ej</w:t>
      </w:r>
      <w:proofErr w:type="spellEnd"/>
      <w:r>
        <w:rPr>
          <w:rFonts w:ascii="Aptos" w:hAnsi="Aptos" w:cs="Arial"/>
          <w:sz w:val="22"/>
        </w:rPr>
        <w:t xml:space="preserve">; </w:t>
      </w:r>
    </w:p>
    <w:p w14:paraId="4546EB38" w14:textId="02B373B4" w:rsidR="009D2AD3" w:rsidRDefault="009D2AD3" w:rsidP="00C703FC">
      <w:pPr>
        <w:numPr>
          <w:ilvl w:val="0"/>
          <w:numId w:val="47"/>
        </w:numPr>
        <w:tabs>
          <w:tab w:val="clear" w:pos="786"/>
          <w:tab w:val="num" w:pos="1134"/>
        </w:tabs>
        <w:spacing w:line="276" w:lineRule="auto"/>
        <w:rPr>
          <w:rFonts w:ascii="Aptos" w:hAnsi="Aptos" w:cs="Arial"/>
          <w:sz w:val="22"/>
        </w:rPr>
      </w:pPr>
      <w:r w:rsidRPr="00240EBB">
        <w:rPr>
          <w:rFonts w:ascii="Aptos" w:hAnsi="Aptos" w:cs="Arial"/>
          <w:sz w:val="22"/>
        </w:rPr>
        <w:t>ustawy z dnia 19 lipca 2019 r. o zapewnianiu dostępności osobom ze szczególnymi potrzebami (Dz. U. z 2024 r. poz. 1411)</w:t>
      </w:r>
      <w:r>
        <w:rPr>
          <w:rFonts w:ascii="Aptos" w:hAnsi="Aptos" w:cs="Arial"/>
          <w:sz w:val="22"/>
        </w:rPr>
        <w:t>;</w:t>
      </w:r>
    </w:p>
    <w:p w14:paraId="396A701F" w14:textId="4437376B" w:rsidR="001F3525" w:rsidRPr="00E41E38" w:rsidRDefault="001F3525" w:rsidP="00C703FC">
      <w:pPr>
        <w:numPr>
          <w:ilvl w:val="0"/>
          <w:numId w:val="47"/>
        </w:numPr>
        <w:tabs>
          <w:tab w:val="clear" w:pos="786"/>
          <w:tab w:val="num" w:pos="1134"/>
        </w:tabs>
        <w:spacing w:line="276" w:lineRule="auto"/>
        <w:rPr>
          <w:rFonts w:ascii="Aptos" w:hAnsi="Aptos" w:cs="Arial"/>
          <w:sz w:val="22"/>
        </w:rPr>
      </w:pPr>
      <w:r w:rsidRPr="001F3525">
        <w:rPr>
          <w:rFonts w:ascii="Aptos" w:hAnsi="Aptos" w:cs="Arial"/>
          <w:sz w:val="22"/>
        </w:rPr>
        <w:t>ustawy z dnia 4 kwietnia 2019 r. o dostępności cyfrowej stron internetowych i aplikacji mobilnych podmiotów publicznych;</w:t>
      </w:r>
    </w:p>
    <w:p w14:paraId="53F45605" w14:textId="703CFD6D" w:rsidR="003C24EB" w:rsidRPr="003A4977" w:rsidRDefault="003C24EB" w:rsidP="00C703FC">
      <w:pPr>
        <w:widowControl w:val="0"/>
        <w:numPr>
          <w:ilvl w:val="0"/>
          <w:numId w:val="47"/>
        </w:numPr>
        <w:tabs>
          <w:tab w:val="clear" w:pos="786"/>
          <w:tab w:val="num" w:pos="1134"/>
        </w:tabs>
        <w:spacing w:line="276" w:lineRule="auto"/>
        <w:ind w:left="782"/>
        <w:jc w:val="left"/>
        <w:rPr>
          <w:rFonts w:ascii="Aptos" w:hAnsi="Aptos" w:cs="Arial"/>
          <w:bCs/>
          <w:sz w:val="22"/>
        </w:rPr>
      </w:pPr>
      <w:r w:rsidRPr="008C52BE">
        <w:rPr>
          <w:rFonts w:ascii="Aptos" w:hAnsi="Aptos" w:cs="Arial"/>
          <w:sz w:val="22"/>
        </w:rPr>
        <w:t xml:space="preserve">rozporządzenie Ministra Funduszy i Polityki Regionalnej </w:t>
      </w:r>
      <w:r w:rsidR="00782827" w:rsidRPr="008C52BE">
        <w:rPr>
          <w:rFonts w:ascii="Aptos" w:hAnsi="Aptos" w:cs="Arial"/>
          <w:sz w:val="22"/>
        </w:rPr>
        <w:t xml:space="preserve">z dnia 20 grudnia 2022 r. </w:t>
      </w:r>
      <w:r w:rsidRPr="008C52BE">
        <w:rPr>
          <w:rFonts w:ascii="Aptos" w:hAnsi="Aptos" w:cs="Arial"/>
          <w:sz w:val="22"/>
        </w:rPr>
        <w:t>w</w:t>
      </w:r>
      <w:r w:rsidR="00DA26EB" w:rsidRPr="008C52BE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sprawie udzielania pomocy de </w:t>
      </w:r>
      <w:proofErr w:type="spellStart"/>
      <w:r w:rsidRPr="008C52BE">
        <w:rPr>
          <w:rFonts w:ascii="Aptos" w:hAnsi="Aptos" w:cs="Arial"/>
          <w:sz w:val="22"/>
        </w:rPr>
        <w:t>minimis</w:t>
      </w:r>
      <w:proofErr w:type="spellEnd"/>
      <w:r w:rsidRPr="008C52BE">
        <w:rPr>
          <w:rFonts w:ascii="Aptos" w:hAnsi="Aptos" w:cs="Arial"/>
          <w:sz w:val="22"/>
        </w:rPr>
        <w:t xml:space="preserve"> oraz pomocy publicznej w ramach</w:t>
      </w:r>
      <w:r w:rsidRPr="008C52BE">
        <w:rPr>
          <w:rFonts w:cs="Arial"/>
          <w:sz w:val="22"/>
        </w:rPr>
        <w:t xml:space="preserve"> </w:t>
      </w:r>
      <w:r w:rsidRPr="008C52BE">
        <w:rPr>
          <w:rFonts w:ascii="Aptos" w:hAnsi="Aptos" w:cs="Arial"/>
          <w:sz w:val="22"/>
        </w:rPr>
        <w:t>programów finansowanych z</w:t>
      </w:r>
      <w:r w:rsidR="00695B50" w:rsidRPr="00695B50">
        <w:rPr>
          <w:rFonts w:ascii="Aptos" w:hAnsi="Aptos" w:cs="Arial"/>
          <w:sz w:val="22"/>
        </w:rPr>
        <w:t> </w:t>
      </w:r>
      <w:r w:rsidRPr="008C52BE">
        <w:rPr>
          <w:rFonts w:ascii="Aptos" w:hAnsi="Aptos" w:cs="Arial"/>
          <w:sz w:val="22"/>
        </w:rPr>
        <w:t xml:space="preserve">Europejskiego Funduszu Społecznego Plus </w:t>
      </w:r>
      <w:r w:rsidR="00782827" w:rsidRPr="008C52BE">
        <w:rPr>
          <w:rFonts w:ascii="Aptos" w:hAnsi="Aptos" w:cs="Arial"/>
          <w:sz w:val="22"/>
        </w:rPr>
        <w:t xml:space="preserve">(EFS+) </w:t>
      </w:r>
      <w:r w:rsidRPr="008C52BE">
        <w:rPr>
          <w:rFonts w:ascii="Aptos" w:hAnsi="Aptos" w:cs="Arial"/>
          <w:sz w:val="22"/>
        </w:rPr>
        <w:t>na lata 2021-2027 (</w:t>
      </w:r>
      <w:r w:rsidRPr="003A4977">
        <w:rPr>
          <w:rFonts w:ascii="Aptos" w:hAnsi="Aptos" w:cs="Arial"/>
          <w:bCs/>
          <w:sz w:val="22"/>
        </w:rPr>
        <w:t xml:space="preserve">Dz. U. </w:t>
      </w:r>
      <w:r w:rsidR="008A3916" w:rsidRPr="003A4977">
        <w:rPr>
          <w:rFonts w:ascii="Aptos" w:hAnsi="Aptos" w:cs="Arial"/>
          <w:bCs/>
          <w:sz w:val="22"/>
        </w:rPr>
        <w:t>z 2025</w:t>
      </w:r>
      <w:r w:rsidR="003B6B4D" w:rsidRPr="003A4977">
        <w:rPr>
          <w:rFonts w:ascii="Aptos" w:hAnsi="Aptos" w:cs="Arial"/>
          <w:bCs/>
          <w:sz w:val="22"/>
        </w:rPr>
        <w:t xml:space="preserve"> </w:t>
      </w:r>
      <w:r w:rsidR="008A3916" w:rsidRPr="003A4977">
        <w:rPr>
          <w:rFonts w:ascii="Aptos" w:hAnsi="Aptos" w:cs="Arial"/>
          <w:bCs/>
          <w:sz w:val="22"/>
        </w:rPr>
        <w:t xml:space="preserve">r. </w:t>
      </w:r>
      <w:r w:rsidR="00782827" w:rsidRPr="003A4977">
        <w:rPr>
          <w:rFonts w:ascii="Aptos" w:hAnsi="Aptos" w:cs="Arial"/>
          <w:bCs/>
          <w:sz w:val="22"/>
        </w:rPr>
        <w:t>poz.</w:t>
      </w:r>
      <w:r w:rsidR="008A3916" w:rsidRPr="003A4977">
        <w:rPr>
          <w:rFonts w:ascii="Aptos" w:hAnsi="Aptos" w:cs="Arial"/>
          <w:bCs/>
          <w:sz w:val="22"/>
        </w:rPr>
        <w:t xml:space="preserve"> 37</w:t>
      </w:r>
      <w:r w:rsidR="00F87102" w:rsidRPr="003A4977">
        <w:rPr>
          <w:rFonts w:ascii="Aptos" w:hAnsi="Aptos" w:cs="Arial"/>
          <w:bCs/>
          <w:sz w:val="22"/>
        </w:rPr>
        <w:t>).</w:t>
      </w:r>
    </w:p>
    <w:p w14:paraId="5F94EF7B" w14:textId="687CC074" w:rsidR="005912B0" w:rsidRPr="008C52BE" w:rsidRDefault="00E76934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</w:t>
      </w:r>
      <w:r w:rsidR="00D8793B" w:rsidRPr="008C52BE">
        <w:rPr>
          <w:rFonts w:ascii="Aptos" w:hAnsi="Aptos" w:cs="Arial"/>
          <w:sz w:val="22"/>
        </w:rPr>
        <w:t>2</w:t>
      </w:r>
      <w:r w:rsidR="006A14DD">
        <w:rPr>
          <w:rFonts w:ascii="Aptos" w:hAnsi="Aptos" w:cs="Arial"/>
          <w:sz w:val="22"/>
        </w:rPr>
        <w:t>9</w:t>
      </w:r>
      <w:r w:rsidRPr="008C52BE">
        <w:rPr>
          <w:rFonts w:ascii="Aptos" w:hAnsi="Aptos" w:cs="Arial"/>
          <w:sz w:val="22"/>
        </w:rPr>
        <w:t>.</w:t>
      </w:r>
    </w:p>
    <w:p w14:paraId="6FB43C0A" w14:textId="1DD0B6F3" w:rsidR="00E76934" w:rsidRPr="008C52BE" w:rsidRDefault="00A65F95" w:rsidP="000B10CD">
      <w:pPr>
        <w:pStyle w:val="Tekstpodstawowy"/>
        <w:tabs>
          <w:tab w:val="clear" w:pos="900"/>
        </w:tabs>
        <w:autoSpaceDE w:val="0"/>
        <w:autoSpaceDN w:val="0"/>
        <w:spacing w:line="276" w:lineRule="auto"/>
        <w:ind w:left="284" w:firstLine="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Beneficjent zapewnia, że osoby dysponujące środkami dofinansowania </w:t>
      </w:r>
      <w:r w:rsidR="00F41E69">
        <w:rPr>
          <w:rFonts w:ascii="Aptos" w:hAnsi="Aptos" w:cs="Arial"/>
          <w:sz w:val="22"/>
          <w:szCs w:val="22"/>
        </w:rPr>
        <w:t>P</w:t>
      </w:r>
      <w:r w:rsidRPr="008C52BE">
        <w:rPr>
          <w:rFonts w:ascii="Aptos" w:hAnsi="Aptos" w:cs="Arial"/>
          <w:sz w:val="22"/>
          <w:szCs w:val="22"/>
        </w:rPr>
        <w:t xml:space="preserve">rojektu, tj. osoby upoważnione do podejmowania wiążących decyzji finansowych w imieniu Beneficjenta, </w:t>
      </w:r>
      <w:r w:rsidR="00C703FC">
        <w:rPr>
          <w:rFonts w:ascii="Aptos" w:hAnsi="Aptos" w:cs="Arial"/>
          <w:sz w:val="22"/>
          <w:szCs w:val="22"/>
        </w:rPr>
        <w:br/>
      </w:r>
      <w:r w:rsidRPr="008C52BE">
        <w:rPr>
          <w:rFonts w:ascii="Aptos" w:hAnsi="Aptos" w:cs="Arial"/>
          <w:sz w:val="22"/>
          <w:szCs w:val="22"/>
        </w:rPr>
        <w:t>nie są prawomocnie skazane za przestępstwo przeciwko mieniu, przeciwko obrotowi gospodarczemu, przeciwko działalności instytucji państwowych oraz samorządu terytorialnego, przeciwko</w:t>
      </w:r>
      <w:r w:rsidR="005858C7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wiarygodności dokumentów lub za przestępstwo skarbowe.</w:t>
      </w:r>
    </w:p>
    <w:p w14:paraId="70703D39" w14:textId="14F0214C" w:rsidR="009D490C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§ </w:t>
      </w:r>
      <w:r w:rsidR="006A14DD">
        <w:rPr>
          <w:rFonts w:ascii="Aptos" w:hAnsi="Aptos" w:cs="Arial"/>
          <w:sz w:val="22"/>
        </w:rPr>
        <w:t>30</w:t>
      </w:r>
      <w:r w:rsidRPr="008C52BE">
        <w:rPr>
          <w:rFonts w:ascii="Aptos" w:hAnsi="Aptos" w:cs="Arial"/>
          <w:sz w:val="22"/>
        </w:rPr>
        <w:t>.</w:t>
      </w:r>
    </w:p>
    <w:p w14:paraId="1CE99BA3" w14:textId="77777777" w:rsidR="00AC4F14" w:rsidRPr="008C52BE" w:rsidRDefault="00796694" w:rsidP="000B10CD">
      <w:pPr>
        <w:pStyle w:val="Tekstpodstawowy"/>
        <w:numPr>
          <w:ilvl w:val="0"/>
          <w:numId w:val="21"/>
        </w:numPr>
        <w:tabs>
          <w:tab w:val="clear" w:pos="360"/>
          <w:tab w:val="clear" w:pos="900"/>
          <w:tab w:val="num" w:pos="284"/>
        </w:tabs>
        <w:autoSpaceDE w:val="0"/>
        <w:autoSpaceDN w:val="0"/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>Wszelkie wątpliwości powstałe w trakcie realizacji Projektu</w:t>
      </w:r>
      <w:r w:rsidR="00634AF4" w:rsidRPr="008C52BE">
        <w:rPr>
          <w:rFonts w:ascii="Aptos" w:hAnsi="Aptos" w:cs="Arial"/>
          <w:sz w:val="22"/>
          <w:szCs w:val="22"/>
        </w:rPr>
        <w:t xml:space="preserve"> EFS</w:t>
      </w:r>
      <w:r w:rsidR="006E52C2" w:rsidRPr="008C52BE">
        <w:rPr>
          <w:rFonts w:ascii="Aptos" w:hAnsi="Aptos" w:cs="Arial"/>
          <w:sz w:val="22"/>
          <w:szCs w:val="22"/>
        </w:rPr>
        <w:t>+</w:t>
      </w:r>
      <w:r w:rsidRPr="008C52BE">
        <w:rPr>
          <w:rFonts w:ascii="Aptos" w:hAnsi="Aptos" w:cs="Arial"/>
          <w:sz w:val="22"/>
          <w:szCs w:val="22"/>
        </w:rPr>
        <w:t xml:space="preserve"> oraz wątpliwości proceduralne </w:t>
      </w:r>
      <w:r w:rsidR="00571075" w:rsidRPr="008C52BE">
        <w:rPr>
          <w:rFonts w:ascii="Aptos" w:hAnsi="Aptos" w:cs="Arial"/>
          <w:sz w:val="22"/>
          <w:szCs w:val="22"/>
        </w:rPr>
        <w:t xml:space="preserve">związane z interpretacją </w:t>
      </w:r>
      <w:r w:rsidR="003062B7" w:rsidRPr="008C52BE">
        <w:rPr>
          <w:rFonts w:ascii="Aptos" w:hAnsi="Aptos" w:cs="Arial"/>
          <w:sz w:val="22"/>
          <w:szCs w:val="22"/>
        </w:rPr>
        <w:t>U</w:t>
      </w:r>
      <w:r w:rsidRPr="008C52BE">
        <w:rPr>
          <w:rFonts w:ascii="Aptos" w:hAnsi="Aptos" w:cs="Arial"/>
          <w:sz w:val="22"/>
          <w:szCs w:val="22"/>
        </w:rPr>
        <w:t>mowy będą rozstrzygane w pierwszej kolejności w</w:t>
      </w:r>
      <w:r w:rsidR="00DA26EB" w:rsidRPr="008C52BE">
        <w:rPr>
          <w:rFonts w:ascii="Aptos" w:hAnsi="Aptos" w:cs="Arial"/>
          <w:sz w:val="22"/>
          <w:szCs w:val="22"/>
        </w:rPr>
        <w:t> </w:t>
      </w:r>
      <w:r w:rsidRPr="008C52BE">
        <w:rPr>
          <w:rFonts w:ascii="Aptos" w:hAnsi="Aptos" w:cs="Arial"/>
          <w:sz w:val="22"/>
          <w:szCs w:val="22"/>
        </w:rPr>
        <w:t>drodze uzgodnień pomiędzy Stronami</w:t>
      </w:r>
      <w:r w:rsidR="0067575F" w:rsidRPr="008C52BE">
        <w:rPr>
          <w:rFonts w:ascii="Aptos" w:hAnsi="Aptos" w:cs="Arial"/>
          <w:sz w:val="22"/>
          <w:szCs w:val="22"/>
        </w:rPr>
        <w:t xml:space="preserve"> Umowy</w:t>
      </w:r>
      <w:r w:rsidRPr="008C52BE">
        <w:rPr>
          <w:rFonts w:ascii="Aptos" w:hAnsi="Aptos" w:cs="Arial"/>
          <w:sz w:val="22"/>
          <w:szCs w:val="22"/>
        </w:rPr>
        <w:t>.</w:t>
      </w:r>
    </w:p>
    <w:p w14:paraId="49046D4B" w14:textId="5B3A1D73" w:rsidR="009D490C" w:rsidRPr="008C52BE" w:rsidRDefault="009D490C" w:rsidP="000B10CD">
      <w:pPr>
        <w:pStyle w:val="Tekstpodstawowy"/>
        <w:numPr>
          <w:ilvl w:val="0"/>
          <w:numId w:val="21"/>
        </w:numPr>
        <w:tabs>
          <w:tab w:val="clear" w:pos="360"/>
          <w:tab w:val="clear" w:pos="900"/>
          <w:tab w:val="num" w:pos="284"/>
        </w:tabs>
        <w:autoSpaceDE w:val="0"/>
        <w:autoSpaceDN w:val="0"/>
        <w:spacing w:line="276" w:lineRule="auto"/>
        <w:ind w:left="284" w:hanging="284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W przypadku braku porozumienia spór będzie podlegał rozstrzygnięciu przez sąd powszechny właściwy dla siedziby </w:t>
      </w:r>
      <w:r w:rsidR="00EF202B" w:rsidRPr="008C52BE">
        <w:rPr>
          <w:rFonts w:ascii="Aptos" w:hAnsi="Aptos" w:cs="Arial"/>
          <w:sz w:val="22"/>
          <w:szCs w:val="22"/>
        </w:rPr>
        <w:t>Instytucji Pośredniczącej</w:t>
      </w:r>
      <w:r w:rsidRPr="008C52BE">
        <w:rPr>
          <w:rFonts w:ascii="Aptos" w:hAnsi="Aptos" w:cs="Arial"/>
          <w:sz w:val="22"/>
          <w:szCs w:val="22"/>
        </w:rPr>
        <w:t>,</w:t>
      </w:r>
      <w:r w:rsidR="003A4891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z</w:t>
      </w:r>
      <w:r w:rsidR="003A4891" w:rsidRPr="008C52BE">
        <w:rPr>
          <w:rFonts w:ascii="Aptos" w:hAnsi="Aptos" w:cs="Arial"/>
          <w:sz w:val="22"/>
          <w:szCs w:val="22"/>
        </w:rPr>
        <w:t xml:space="preserve"> </w:t>
      </w:r>
      <w:r w:rsidRPr="008C52BE">
        <w:rPr>
          <w:rFonts w:ascii="Aptos" w:hAnsi="Aptos" w:cs="Arial"/>
          <w:sz w:val="22"/>
          <w:szCs w:val="22"/>
        </w:rPr>
        <w:t>wyjątkiem sporów związanych ze zwrotem środków na podstawie przepisów o finansach publicznych.</w:t>
      </w:r>
    </w:p>
    <w:p w14:paraId="49E1AF1C" w14:textId="5F88B17F" w:rsidR="009D490C" w:rsidRPr="008C52BE" w:rsidRDefault="00264BD5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3</w:t>
      </w:r>
      <w:r w:rsidR="006A14DD">
        <w:rPr>
          <w:rFonts w:ascii="Aptos" w:hAnsi="Aptos" w:cs="Arial"/>
          <w:sz w:val="22"/>
        </w:rPr>
        <w:t>1</w:t>
      </w:r>
      <w:r w:rsidR="009D490C" w:rsidRPr="008C52BE">
        <w:rPr>
          <w:rFonts w:ascii="Aptos" w:hAnsi="Aptos" w:cs="Arial"/>
          <w:sz w:val="22"/>
        </w:rPr>
        <w:t>.</w:t>
      </w:r>
    </w:p>
    <w:p w14:paraId="7207AF58" w14:textId="13BF3C6C" w:rsidR="00460495" w:rsidRPr="008C52BE" w:rsidRDefault="001F4AD8" w:rsidP="00A273D1">
      <w:pPr>
        <w:pStyle w:val="Tekstpodstawowy"/>
        <w:tabs>
          <w:tab w:val="clear" w:pos="900"/>
        </w:tabs>
        <w:autoSpaceDE w:val="0"/>
        <w:autoSpaceDN w:val="0"/>
        <w:spacing w:line="276" w:lineRule="auto"/>
        <w:ind w:left="284" w:firstLine="0"/>
        <w:jc w:val="left"/>
        <w:rPr>
          <w:rFonts w:ascii="Aptos" w:hAnsi="Aptos" w:cs="Arial"/>
          <w:sz w:val="22"/>
          <w:szCs w:val="22"/>
        </w:rPr>
      </w:pPr>
      <w:r w:rsidRPr="008C52BE">
        <w:rPr>
          <w:rFonts w:ascii="Aptos" w:hAnsi="Aptos" w:cs="Arial"/>
          <w:sz w:val="22"/>
          <w:szCs w:val="22"/>
        </w:rPr>
        <w:t xml:space="preserve">Zmiany w treści </w:t>
      </w:r>
      <w:r w:rsidR="00933E06" w:rsidRPr="008C52BE">
        <w:rPr>
          <w:rFonts w:ascii="Aptos" w:hAnsi="Aptos" w:cs="Arial"/>
          <w:sz w:val="22"/>
          <w:szCs w:val="22"/>
        </w:rPr>
        <w:t>U</w:t>
      </w:r>
      <w:r w:rsidRPr="008C52BE">
        <w:rPr>
          <w:rFonts w:ascii="Aptos" w:hAnsi="Aptos" w:cs="Arial"/>
          <w:sz w:val="22"/>
          <w:szCs w:val="22"/>
        </w:rPr>
        <w:t>mowy związane ze zmianą adresu siedziby Beneficjenta, wymagają pisemnego poinformowania Instytucji Pośredniczącej</w:t>
      </w:r>
      <w:r w:rsidR="009F7DDF" w:rsidRPr="008C52BE">
        <w:rPr>
          <w:rFonts w:ascii="Aptos" w:hAnsi="Aptos" w:cs="Arial"/>
          <w:sz w:val="22"/>
          <w:szCs w:val="22"/>
        </w:rPr>
        <w:t xml:space="preserve"> pod rygorem nieważności</w:t>
      </w:r>
      <w:r w:rsidRPr="008C52BE">
        <w:rPr>
          <w:rFonts w:ascii="Aptos" w:hAnsi="Aptos" w:cs="Arial"/>
          <w:sz w:val="22"/>
          <w:szCs w:val="22"/>
        </w:rPr>
        <w:t>. Pozostałe z</w:t>
      </w:r>
      <w:r w:rsidR="009D490C" w:rsidRPr="008C52BE">
        <w:rPr>
          <w:rFonts w:ascii="Aptos" w:hAnsi="Aptos" w:cs="Arial"/>
          <w:sz w:val="22"/>
          <w:szCs w:val="22"/>
        </w:rPr>
        <w:t xml:space="preserve">miany w treści </w:t>
      </w:r>
      <w:r w:rsidR="00933E06" w:rsidRPr="008C52BE">
        <w:rPr>
          <w:rFonts w:ascii="Aptos" w:hAnsi="Aptos" w:cs="Arial"/>
          <w:sz w:val="22"/>
          <w:szCs w:val="22"/>
        </w:rPr>
        <w:t>U</w:t>
      </w:r>
      <w:r w:rsidR="009D490C" w:rsidRPr="008C52BE">
        <w:rPr>
          <w:rFonts w:ascii="Aptos" w:hAnsi="Aptos" w:cs="Arial"/>
          <w:sz w:val="22"/>
          <w:szCs w:val="22"/>
        </w:rPr>
        <w:t xml:space="preserve">mowy wymagają formy aneksu do </w:t>
      </w:r>
      <w:r w:rsidR="00933E06" w:rsidRPr="008C52BE">
        <w:rPr>
          <w:rFonts w:ascii="Aptos" w:hAnsi="Aptos" w:cs="Arial"/>
          <w:sz w:val="22"/>
          <w:szCs w:val="22"/>
        </w:rPr>
        <w:t>U</w:t>
      </w:r>
      <w:r w:rsidR="009D490C" w:rsidRPr="008C52BE">
        <w:rPr>
          <w:rFonts w:ascii="Aptos" w:hAnsi="Aptos" w:cs="Arial"/>
          <w:sz w:val="22"/>
          <w:szCs w:val="22"/>
        </w:rPr>
        <w:t>mowy, z zastrzeżeniem,</w:t>
      </w:r>
      <w:r w:rsidR="00FC73F2" w:rsidRPr="008C52BE">
        <w:rPr>
          <w:rFonts w:ascii="Aptos" w:hAnsi="Aptos" w:cs="Arial"/>
          <w:sz w:val="22"/>
          <w:szCs w:val="22"/>
        </w:rPr>
        <w:t xml:space="preserve"> § 1 pkt 1</w:t>
      </w:r>
      <w:r w:rsidR="0081145F">
        <w:rPr>
          <w:rFonts w:ascii="Aptos" w:hAnsi="Aptos" w:cs="Arial"/>
          <w:sz w:val="22"/>
          <w:szCs w:val="22"/>
        </w:rPr>
        <w:t>4</w:t>
      </w:r>
      <w:r w:rsidR="00FC73F2" w:rsidRPr="008C52BE">
        <w:rPr>
          <w:rFonts w:ascii="Aptos" w:hAnsi="Aptos" w:cs="Arial"/>
          <w:sz w:val="22"/>
          <w:szCs w:val="22"/>
        </w:rPr>
        <w:t xml:space="preserve">, </w:t>
      </w:r>
      <w:r w:rsidR="00327931" w:rsidRPr="008C52BE">
        <w:rPr>
          <w:rFonts w:ascii="Aptos" w:hAnsi="Aptos" w:cs="Arial"/>
          <w:sz w:val="22"/>
          <w:szCs w:val="22"/>
        </w:rPr>
        <w:t xml:space="preserve">§ 8 ust. </w:t>
      </w:r>
      <w:r w:rsidR="00034FEB" w:rsidRPr="008C52BE">
        <w:rPr>
          <w:rFonts w:ascii="Aptos" w:hAnsi="Aptos" w:cs="Arial"/>
          <w:sz w:val="22"/>
          <w:szCs w:val="22"/>
        </w:rPr>
        <w:t>3</w:t>
      </w:r>
      <w:r w:rsidR="002C1D7F" w:rsidRPr="008C52BE">
        <w:rPr>
          <w:rFonts w:ascii="Aptos" w:hAnsi="Aptos" w:cs="Arial"/>
          <w:sz w:val="22"/>
          <w:szCs w:val="22"/>
        </w:rPr>
        <w:t>,</w:t>
      </w:r>
      <w:r w:rsidR="00FC73F2" w:rsidRPr="008C52BE">
        <w:rPr>
          <w:rFonts w:ascii="Aptos" w:hAnsi="Aptos" w:cs="Arial"/>
          <w:sz w:val="22"/>
          <w:szCs w:val="22"/>
        </w:rPr>
        <w:t xml:space="preserve"> </w:t>
      </w:r>
      <w:r w:rsidR="009D490C" w:rsidRPr="008C52BE">
        <w:rPr>
          <w:rFonts w:ascii="Aptos" w:hAnsi="Aptos" w:cs="Arial"/>
          <w:sz w:val="22"/>
          <w:szCs w:val="22"/>
        </w:rPr>
        <w:t>§ 1</w:t>
      </w:r>
      <w:r w:rsidR="006A4DF3" w:rsidRPr="008C52BE">
        <w:rPr>
          <w:rFonts w:ascii="Aptos" w:hAnsi="Aptos" w:cs="Arial"/>
          <w:sz w:val="22"/>
          <w:szCs w:val="22"/>
        </w:rPr>
        <w:t>3</w:t>
      </w:r>
      <w:r w:rsidR="00252899" w:rsidRPr="008C52BE">
        <w:rPr>
          <w:rFonts w:ascii="Aptos" w:hAnsi="Aptos" w:cs="Arial"/>
          <w:sz w:val="22"/>
          <w:szCs w:val="22"/>
        </w:rPr>
        <w:t xml:space="preserve"> ust. 1</w:t>
      </w:r>
      <w:r w:rsidR="007D4536" w:rsidRPr="008C52BE">
        <w:rPr>
          <w:rFonts w:ascii="Aptos" w:hAnsi="Aptos" w:cs="Arial"/>
          <w:sz w:val="22"/>
          <w:szCs w:val="22"/>
        </w:rPr>
        <w:t xml:space="preserve">, </w:t>
      </w:r>
      <w:r w:rsidR="00C703FC">
        <w:rPr>
          <w:rFonts w:ascii="Aptos" w:hAnsi="Aptos" w:cs="Arial"/>
          <w:sz w:val="22"/>
          <w:szCs w:val="22"/>
        </w:rPr>
        <w:br/>
      </w:r>
      <w:r w:rsidR="007D4536" w:rsidRPr="008C52BE">
        <w:rPr>
          <w:rFonts w:ascii="Aptos" w:hAnsi="Aptos" w:cs="Arial"/>
          <w:sz w:val="22"/>
          <w:szCs w:val="22"/>
        </w:rPr>
        <w:t xml:space="preserve">§ </w:t>
      </w:r>
      <w:r w:rsidR="00E06143">
        <w:rPr>
          <w:rFonts w:ascii="Aptos" w:hAnsi="Aptos" w:cs="Arial"/>
          <w:sz w:val="22"/>
          <w:szCs w:val="22"/>
        </w:rPr>
        <w:t>20</w:t>
      </w:r>
      <w:r w:rsidR="00E06143" w:rsidRPr="008C52BE">
        <w:rPr>
          <w:rFonts w:ascii="Aptos" w:hAnsi="Aptos" w:cs="Arial"/>
          <w:sz w:val="22"/>
          <w:szCs w:val="22"/>
        </w:rPr>
        <w:t xml:space="preserve"> </w:t>
      </w:r>
      <w:r w:rsidR="007D4536" w:rsidRPr="008C52BE">
        <w:rPr>
          <w:rFonts w:ascii="Aptos" w:hAnsi="Aptos" w:cs="Arial"/>
          <w:sz w:val="22"/>
          <w:szCs w:val="22"/>
        </w:rPr>
        <w:t>ust. 5 i ust. 7</w:t>
      </w:r>
      <w:r w:rsidR="004B5EFC">
        <w:rPr>
          <w:rFonts w:ascii="Aptos" w:hAnsi="Aptos" w:cs="Arial"/>
          <w:sz w:val="22"/>
          <w:szCs w:val="22"/>
        </w:rPr>
        <w:t xml:space="preserve">, </w:t>
      </w:r>
      <w:r w:rsidR="004B5EFC" w:rsidRPr="00EC4BF4">
        <w:rPr>
          <w:rFonts w:ascii="Aptos" w:hAnsi="Aptos" w:cs="Arial"/>
          <w:sz w:val="22"/>
          <w:szCs w:val="22"/>
        </w:rPr>
        <w:t>§</w:t>
      </w:r>
      <w:r w:rsidR="004B5EFC">
        <w:rPr>
          <w:rFonts w:ascii="Aptos" w:hAnsi="Aptos" w:cs="Arial"/>
          <w:sz w:val="22"/>
          <w:szCs w:val="22"/>
        </w:rPr>
        <w:t xml:space="preserve"> 2</w:t>
      </w:r>
      <w:r w:rsidR="00E06143">
        <w:rPr>
          <w:rFonts w:ascii="Aptos" w:hAnsi="Aptos" w:cs="Arial"/>
          <w:sz w:val="22"/>
          <w:szCs w:val="22"/>
        </w:rPr>
        <w:t>1</w:t>
      </w:r>
      <w:r w:rsidR="004B5EFC">
        <w:rPr>
          <w:rFonts w:ascii="Aptos" w:hAnsi="Aptos" w:cs="Arial"/>
          <w:sz w:val="22"/>
          <w:szCs w:val="22"/>
        </w:rPr>
        <w:t xml:space="preserve"> ust.1</w:t>
      </w:r>
      <w:r w:rsidR="0081145F">
        <w:rPr>
          <w:rFonts w:ascii="Aptos" w:hAnsi="Aptos" w:cs="Arial"/>
          <w:sz w:val="22"/>
          <w:szCs w:val="22"/>
        </w:rPr>
        <w:t>3</w:t>
      </w:r>
      <w:r w:rsidR="00EE4EC7" w:rsidRPr="008C52BE">
        <w:rPr>
          <w:rFonts w:ascii="Aptos" w:hAnsi="Aptos" w:cs="Arial"/>
          <w:sz w:val="22"/>
          <w:szCs w:val="22"/>
        </w:rPr>
        <w:t xml:space="preserve"> </w:t>
      </w:r>
      <w:r w:rsidR="00872595" w:rsidRPr="008C52BE">
        <w:rPr>
          <w:rFonts w:ascii="Aptos" w:hAnsi="Aptos" w:cs="Arial"/>
          <w:sz w:val="22"/>
          <w:szCs w:val="22"/>
        </w:rPr>
        <w:t>oraz</w:t>
      </w:r>
      <w:r w:rsidR="00F20122" w:rsidRPr="008C52BE">
        <w:rPr>
          <w:rFonts w:ascii="Aptos" w:hAnsi="Aptos" w:cs="Arial"/>
          <w:sz w:val="22"/>
          <w:szCs w:val="22"/>
        </w:rPr>
        <w:t xml:space="preserve"> </w:t>
      </w:r>
      <w:r w:rsidR="009D490C" w:rsidRPr="008C52BE">
        <w:rPr>
          <w:rFonts w:ascii="Aptos" w:hAnsi="Aptos" w:cs="Arial"/>
          <w:sz w:val="22"/>
          <w:szCs w:val="22"/>
        </w:rPr>
        <w:t>§ 2</w:t>
      </w:r>
      <w:r w:rsidR="00E06143">
        <w:rPr>
          <w:rFonts w:ascii="Aptos" w:hAnsi="Aptos" w:cs="Arial"/>
          <w:sz w:val="22"/>
          <w:szCs w:val="22"/>
        </w:rPr>
        <w:t>2</w:t>
      </w:r>
      <w:r w:rsidR="006006EF" w:rsidRPr="008C52BE">
        <w:rPr>
          <w:rFonts w:ascii="Aptos" w:hAnsi="Aptos" w:cs="Arial"/>
          <w:sz w:val="22"/>
          <w:szCs w:val="22"/>
        </w:rPr>
        <w:t xml:space="preserve"> </w:t>
      </w:r>
      <w:r w:rsidR="00F20122" w:rsidRPr="008C52BE">
        <w:rPr>
          <w:rFonts w:ascii="Aptos" w:hAnsi="Aptos" w:cs="Arial"/>
          <w:sz w:val="22"/>
          <w:szCs w:val="22"/>
        </w:rPr>
        <w:t>ust. 1.</w:t>
      </w:r>
    </w:p>
    <w:p w14:paraId="2BDEAB92" w14:textId="798E0C98" w:rsidR="00FB6003" w:rsidRPr="008C52BE" w:rsidRDefault="009D490C" w:rsidP="000B10CD">
      <w:pPr>
        <w:pStyle w:val="Nagwek2"/>
        <w:spacing w:before="12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§ 3</w:t>
      </w:r>
      <w:r w:rsidR="006A14DD">
        <w:rPr>
          <w:rFonts w:ascii="Aptos" w:hAnsi="Aptos" w:cs="Arial"/>
          <w:sz w:val="22"/>
        </w:rPr>
        <w:t>2</w:t>
      </w:r>
      <w:r w:rsidRPr="008C52BE">
        <w:rPr>
          <w:rFonts w:ascii="Aptos" w:hAnsi="Aptos" w:cs="Arial"/>
          <w:sz w:val="22"/>
        </w:rPr>
        <w:t>.</w:t>
      </w:r>
    </w:p>
    <w:p w14:paraId="1868C966" w14:textId="09E16246" w:rsidR="009D490C" w:rsidRPr="008C52BE" w:rsidRDefault="009D490C" w:rsidP="000B10CD">
      <w:pPr>
        <w:numPr>
          <w:ilvl w:val="0"/>
          <w:numId w:val="46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Umowa została sporządzona w dwóch jednobrzmiących egzemplarzach</w:t>
      </w:r>
      <w:r w:rsidRPr="008C52BE">
        <w:rPr>
          <w:rFonts w:ascii="Aptos" w:hAnsi="Aptos" w:cs="Arial"/>
          <w:i/>
          <w:sz w:val="22"/>
        </w:rPr>
        <w:t xml:space="preserve">, </w:t>
      </w:r>
      <w:r w:rsidRPr="008C52BE">
        <w:rPr>
          <w:rFonts w:ascii="Aptos" w:hAnsi="Aptos" w:cs="Arial"/>
          <w:sz w:val="22"/>
        </w:rPr>
        <w:t xml:space="preserve">po jednym dla każdej </w:t>
      </w:r>
      <w:r w:rsidR="00C703FC">
        <w:rPr>
          <w:rFonts w:ascii="Aptos" w:hAnsi="Aptos" w:cs="Arial"/>
          <w:sz w:val="22"/>
        </w:rPr>
        <w:br/>
      </w:r>
      <w:r w:rsidRPr="008C52BE">
        <w:rPr>
          <w:rFonts w:ascii="Aptos" w:hAnsi="Aptos" w:cs="Arial"/>
          <w:sz w:val="22"/>
        </w:rPr>
        <w:t xml:space="preserve">ze </w:t>
      </w:r>
      <w:r w:rsidR="0067575F" w:rsidRPr="008C52BE">
        <w:rPr>
          <w:rFonts w:ascii="Aptos" w:hAnsi="Aptos" w:cs="Arial"/>
          <w:sz w:val="22"/>
        </w:rPr>
        <w:t>S</w:t>
      </w:r>
      <w:r w:rsidRPr="008C52BE">
        <w:rPr>
          <w:rFonts w:ascii="Aptos" w:hAnsi="Aptos" w:cs="Arial"/>
          <w:sz w:val="22"/>
        </w:rPr>
        <w:t>tron</w:t>
      </w:r>
      <w:r w:rsidR="0067575F" w:rsidRPr="008C52BE">
        <w:rPr>
          <w:rFonts w:ascii="Aptos" w:hAnsi="Aptos" w:cs="Arial"/>
          <w:sz w:val="22"/>
        </w:rPr>
        <w:t xml:space="preserve"> Umowy</w:t>
      </w:r>
      <w:r w:rsidRPr="008C52BE">
        <w:rPr>
          <w:rFonts w:ascii="Aptos" w:hAnsi="Aptos" w:cs="Arial"/>
          <w:sz w:val="22"/>
        </w:rPr>
        <w:t>.</w:t>
      </w:r>
    </w:p>
    <w:p w14:paraId="0702FADE" w14:textId="4F5F447A" w:rsidR="00660080" w:rsidRPr="008C52BE" w:rsidRDefault="00660080" w:rsidP="000B10CD">
      <w:pPr>
        <w:numPr>
          <w:ilvl w:val="0"/>
          <w:numId w:val="46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lastRenderedPageBreak/>
        <w:t xml:space="preserve">Instytucja Pośrednicząca przekazuje </w:t>
      </w:r>
      <w:r w:rsidR="001131FD" w:rsidRPr="008C52BE">
        <w:rPr>
          <w:rFonts w:ascii="Aptos" w:hAnsi="Aptos" w:cs="Arial"/>
          <w:sz w:val="22"/>
        </w:rPr>
        <w:t xml:space="preserve">Ministrowi właściwemu ds. pracy </w:t>
      </w:r>
      <w:r w:rsidRPr="008C52BE">
        <w:rPr>
          <w:rFonts w:ascii="Aptos" w:hAnsi="Aptos" w:cs="Arial"/>
          <w:sz w:val="22"/>
        </w:rPr>
        <w:t xml:space="preserve">kopię </w:t>
      </w:r>
      <w:r w:rsidR="00933E06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</w:t>
      </w:r>
      <w:r w:rsidR="00AA5146" w:rsidRPr="008C52BE">
        <w:rPr>
          <w:rFonts w:ascii="Aptos" w:hAnsi="Aptos" w:cs="Arial"/>
          <w:sz w:val="22"/>
        </w:rPr>
        <w:t xml:space="preserve"> </w:t>
      </w:r>
      <w:r w:rsidR="00F258EE" w:rsidRPr="008C52BE">
        <w:rPr>
          <w:rFonts w:ascii="Aptos" w:hAnsi="Aptos" w:cs="Arial"/>
          <w:sz w:val="22"/>
        </w:rPr>
        <w:t>w</w:t>
      </w:r>
      <w:r w:rsidR="00DA26EB" w:rsidRPr="008C52BE">
        <w:rPr>
          <w:rFonts w:ascii="Aptos" w:hAnsi="Aptos" w:cs="Arial"/>
          <w:sz w:val="22"/>
        </w:rPr>
        <w:t> </w:t>
      </w:r>
      <w:r w:rsidR="00F258EE" w:rsidRPr="008C52BE">
        <w:rPr>
          <w:rFonts w:ascii="Aptos" w:hAnsi="Aptos" w:cs="Arial"/>
          <w:sz w:val="22"/>
        </w:rPr>
        <w:t xml:space="preserve">terminie </w:t>
      </w:r>
      <w:r w:rsidR="00C703FC">
        <w:rPr>
          <w:rFonts w:ascii="Aptos" w:hAnsi="Aptos" w:cs="Arial"/>
          <w:sz w:val="22"/>
        </w:rPr>
        <w:br/>
      </w:r>
      <w:r w:rsidR="00F258EE" w:rsidRPr="008C52BE">
        <w:rPr>
          <w:rFonts w:ascii="Aptos" w:hAnsi="Aptos" w:cs="Arial"/>
          <w:sz w:val="22"/>
        </w:rPr>
        <w:t>7 dni roboczych od daty jej podpisania.</w:t>
      </w:r>
    </w:p>
    <w:p w14:paraId="185EBB97" w14:textId="77777777" w:rsidR="009D490C" w:rsidRPr="008C52BE" w:rsidRDefault="009D490C" w:rsidP="000B10CD">
      <w:pPr>
        <w:numPr>
          <w:ilvl w:val="0"/>
          <w:numId w:val="46"/>
        </w:numPr>
        <w:spacing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Integralną część </w:t>
      </w:r>
      <w:r w:rsidR="00933E06" w:rsidRPr="008C52BE">
        <w:rPr>
          <w:rFonts w:ascii="Aptos" w:hAnsi="Aptos" w:cs="Arial"/>
          <w:sz w:val="22"/>
        </w:rPr>
        <w:t>U</w:t>
      </w:r>
      <w:r w:rsidRPr="008C52BE">
        <w:rPr>
          <w:rFonts w:ascii="Aptos" w:hAnsi="Aptos" w:cs="Arial"/>
          <w:sz w:val="22"/>
        </w:rPr>
        <w:t>mowy stanowią następujące załączniki:</w:t>
      </w:r>
    </w:p>
    <w:p w14:paraId="054F5864" w14:textId="77777777" w:rsidR="00A76970" w:rsidRPr="008C52BE" w:rsidRDefault="009D490C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załącznik nr 1:</w:t>
      </w:r>
      <w:r w:rsidR="00A76970" w:rsidRPr="008C52BE">
        <w:rPr>
          <w:rFonts w:ascii="Aptos" w:hAnsi="Aptos" w:cs="Arial"/>
          <w:sz w:val="22"/>
        </w:rPr>
        <w:t xml:space="preserve"> Pełnomocnictw</w:t>
      </w:r>
      <w:r w:rsidR="00E67AEB" w:rsidRPr="008C52BE">
        <w:rPr>
          <w:rFonts w:ascii="Aptos" w:hAnsi="Aptos" w:cs="Arial"/>
          <w:sz w:val="22"/>
        </w:rPr>
        <w:t>o</w:t>
      </w:r>
      <w:r w:rsidR="00A76970" w:rsidRPr="008C52BE">
        <w:rPr>
          <w:rFonts w:ascii="Aptos" w:hAnsi="Aptos" w:cs="Arial"/>
          <w:sz w:val="22"/>
        </w:rPr>
        <w:t xml:space="preserve"> </w:t>
      </w:r>
      <w:r w:rsidR="00A33DD2" w:rsidRPr="008C52BE">
        <w:rPr>
          <w:rFonts w:ascii="Aptos" w:hAnsi="Aptos" w:cs="Arial"/>
          <w:sz w:val="22"/>
        </w:rPr>
        <w:t xml:space="preserve">dla </w:t>
      </w:r>
      <w:r w:rsidR="00E67AEB" w:rsidRPr="008C52BE">
        <w:rPr>
          <w:rFonts w:ascii="Aptos" w:eastAsia="Times New Roman" w:hAnsi="Aptos" w:cs="Arial"/>
          <w:sz w:val="22"/>
          <w:lang w:eastAsia="pl-PL"/>
        </w:rPr>
        <w:t>Dyrektora Wojewódzkiego Urzędu Pracy w</w:t>
      </w:r>
      <w:r w:rsidR="00DA26EB" w:rsidRPr="008C52BE">
        <w:rPr>
          <w:rFonts w:ascii="Aptos" w:eastAsia="Times New Roman" w:hAnsi="Aptos" w:cs="Arial"/>
          <w:sz w:val="22"/>
          <w:lang w:eastAsia="pl-PL"/>
        </w:rPr>
        <w:t> </w:t>
      </w:r>
      <w:r w:rsidR="00E67AEB" w:rsidRPr="008C52BE">
        <w:rPr>
          <w:rFonts w:ascii="Aptos" w:eastAsia="Times New Roman" w:hAnsi="Aptos" w:cs="Arial"/>
          <w:sz w:val="22"/>
          <w:lang w:eastAsia="pl-PL"/>
        </w:rPr>
        <w:t>Warszawie</w:t>
      </w:r>
    </w:p>
    <w:p w14:paraId="4FFEA136" w14:textId="77777777" w:rsidR="005E0535" w:rsidRPr="008C52BE" w:rsidRDefault="00A76970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załącznik nr 2:</w:t>
      </w:r>
      <w:r w:rsidR="009D490C" w:rsidRPr="008C52BE">
        <w:rPr>
          <w:rFonts w:ascii="Aptos" w:hAnsi="Aptos" w:cs="Arial"/>
          <w:sz w:val="22"/>
        </w:rPr>
        <w:t xml:space="preserve"> </w:t>
      </w:r>
      <w:r w:rsidR="004F318A" w:rsidRPr="008C52BE">
        <w:rPr>
          <w:rFonts w:ascii="Aptos" w:hAnsi="Aptos" w:cs="Arial"/>
          <w:sz w:val="22"/>
        </w:rPr>
        <w:t>Pełnomocnictwo dla Dyrektora P</w:t>
      </w:r>
      <w:r w:rsidR="00E17196" w:rsidRPr="008C52BE">
        <w:rPr>
          <w:rFonts w:ascii="Aptos" w:hAnsi="Aptos" w:cs="Arial"/>
          <w:sz w:val="22"/>
        </w:rPr>
        <w:t xml:space="preserve">owiatowego </w:t>
      </w:r>
      <w:r w:rsidR="004F318A" w:rsidRPr="008C52BE">
        <w:rPr>
          <w:rFonts w:ascii="Aptos" w:hAnsi="Aptos" w:cs="Arial"/>
          <w:sz w:val="22"/>
        </w:rPr>
        <w:t>U</w:t>
      </w:r>
      <w:r w:rsidR="00E17196" w:rsidRPr="008C52BE">
        <w:rPr>
          <w:rFonts w:ascii="Aptos" w:hAnsi="Aptos" w:cs="Arial"/>
          <w:sz w:val="22"/>
        </w:rPr>
        <w:t xml:space="preserve">rzędu </w:t>
      </w:r>
      <w:r w:rsidR="004F318A" w:rsidRPr="008C52BE">
        <w:rPr>
          <w:rFonts w:ascii="Aptos" w:hAnsi="Aptos" w:cs="Arial"/>
          <w:sz w:val="22"/>
        </w:rPr>
        <w:t>P</w:t>
      </w:r>
      <w:r w:rsidR="00E17196" w:rsidRPr="008C52BE">
        <w:rPr>
          <w:rFonts w:ascii="Aptos" w:hAnsi="Aptos" w:cs="Arial"/>
          <w:sz w:val="22"/>
        </w:rPr>
        <w:t>racy</w:t>
      </w:r>
      <w:r w:rsidR="00082394">
        <w:rPr>
          <w:rFonts w:ascii="Aptos" w:hAnsi="Aptos" w:cs="Arial"/>
          <w:sz w:val="22"/>
        </w:rPr>
        <w:t>.</w:t>
      </w:r>
    </w:p>
    <w:p w14:paraId="767B66E3" w14:textId="77777777" w:rsidR="009D490C" w:rsidRPr="008C52BE" w:rsidRDefault="00E67AEB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 xml:space="preserve">załącznik nr 3: </w:t>
      </w:r>
      <w:r w:rsidR="009D490C" w:rsidRPr="008C52BE">
        <w:rPr>
          <w:rFonts w:ascii="Aptos" w:hAnsi="Aptos" w:cs="Arial"/>
          <w:sz w:val="22"/>
        </w:rPr>
        <w:t>Wniosek</w:t>
      </w:r>
      <w:r w:rsidR="00A04F0E" w:rsidRPr="008C52BE">
        <w:rPr>
          <w:rFonts w:ascii="Aptos" w:hAnsi="Aptos" w:cs="Arial"/>
          <w:sz w:val="22"/>
        </w:rPr>
        <w:t xml:space="preserve"> o dofinansowanie realizacji projektu</w:t>
      </w:r>
      <w:r w:rsidR="00082394">
        <w:rPr>
          <w:rFonts w:ascii="Aptos" w:hAnsi="Aptos" w:cs="Arial"/>
          <w:sz w:val="22"/>
        </w:rPr>
        <w:t>.</w:t>
      </w:r>
    </w:p>
    <w:p w14:paraId="7726FD3C" w14:textId="634F23E3" w:rsidR="009D490C" w:rsidRPr="008C52BE" w:rsidRDefault="004D3EB6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E50159">
        <w:rPr>
          <w:rFonts w:ascii="Aptos" w:hAnsi="Aptos" w:cs="Arial"/>
          <w:sz w:val="22"/>
        </w:rPr>
        <w:t xml:space="preserve">załącznik nr </w:t>
      </w:r>
      <w:r w:rsidR="007356CC" w:rsidRPr="00E50159">
        <w:rPr>
          <w:rFonts w:ascii="Aptos" w:hAnsi="Aptos" w:cs="Arial"/>
          <w:sz w:val="22"/>
        </w:rPr>
        <w:t>4</w:t>
      </w:r>
      <w:r w:rsidRPr="00E50159">
        <w:rPr>
          <w:rFonts w:ascii="Aptos" w:hAnsi="Aptos" w:cs="Arial"/>
          <w:sz w:val="22"/>
        </w:rPr>
        <w:t xml:space="preserve">: </w:t>
      </w:r>
      <w:r w:rsidR="009D490C" w:rsidRPr="00E50159">
        <w:rPr>
          <w:rFonts w:ascii="Aptos" w:hAnsi="Aptos" w:cs="Arial"/>
          <w:sz w:val="22"/>
        </w:rPr>
        <w:t xml:space="preserve">Oświadczenie o kwalifikowalności podatku </w:t>
      </w:r>
      <w:r w:rsidR="00047BEA" w:rsidRPr="00E50159">
        <w:rPr>
          <w:rFonts w:ascii="Aptos" w:hAnsi="Aptos" w:cs="Arial"/>
          <w:sz w:val="22"/>
        </w:rPr>
        <w:t>od towarów i usług</w:t>
      </w:r>
      <w:r w:rsidR="007D2244" w:rsidRPr="00E50159">
        <w:rPr>
          <w:rFonts w:ascii="Aptos" w:hAnsi="Aptos" w:cs="Arial"/>
          <w:sz w:val="22"/>
        </w:rPr>
        <w:t>;</w:t>
      </w:r>
    </w:p>
    <w:p w14:paraId="2DCDE0DB" w14:textId="746B533A" w:rsidR="00412FBF" w:rsidRPr="008C52BE" w:rsidRDefault="00412FBF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E50159">
        <w:rPr>
          <w:rFonts w:ascii="Aptos" w:hAnsi="Aptos" w:cs="Arial"/>
          <w:sz w:val="22"/>
        </w:rPr>
        <w:t xml:space="preserve">załącznik nr </w:t>
      </w:r>
      <w:r w:rsidR="007356CC" w:rsidRPr="00E50159">
        <w:rPr>
          <w:rFonts w:ascii="Aptos" w:hAnsi="Aptos" w:cs="Arial"/>
          <w:sz w:val="22"/>
        </w:rPr>
        <w:t>5</w:t>
      </w:r>
      <w:r w:rsidRPr="00E50159">
        <w:rPr>
          <w:rFonts w:ascii="Aptos" w:hAnsi="Aptos" w:cs="Arial"/>
          <w:sz w:val="22"/>
        </w:rPr>
        <w:t xml:space="preserve">: Harmonogram </w:t>
      </w:r>
      <w:r w:rsidR="00CD3737" w:rsidRPr="00E50159">
        <w:rPr>
          <w:rFonts w:ascii="Aptos" w:hAnsi="Aptos" w:cs="Arial"/>
          <w:sz w:val="22"/>
        </w:rPr>
        <w:t xml:space="preserve">składania wniosków o </w:t>
      </w:r>
      <w:r w:rsidR="005C4A62" w:rsidRPr="00E50159">
        <w:rPr>
          <w:rFonts w:ascii="Aptos" w:hAnsi="Aptos" w:cs="Arial"/>
          <w:sz w:val="22"/>
        </w:rPr>
        <w:t>p</w:t>
      </w:r>
      <w:r w:rsidR="00C700D4" w:rsidRPr="00E50159">
        <w:rPr>
          <w:rFonts w:ascii="Aptos" w:hAnsi="Aptos" w:cs="Arial"/>
          <w:sz w:val="22"/>
        </w:rPr>
        <w:t>łatnoś</w:t>
      </w:r>
      <w:r w:rsidR="00CD3737" w:rsidRPr="00E50159">
        <w:rPr>
          <w:rFonts w:ascii="Aptos" w:hAnsi="Aptos" w:cs="Arial"/>
          <w:sz w:val="22"/>
        </w:rPr>
        <w:t>ć</w:t>
      </w:r>
      <w:r w:rsidR="00082394" w:rsidRPr="00E50159">
        <w:rPr>
          <w:rFonts w:ascii="Aptos" w:hAnsi="Aptos" w:cs="Arial"/>
          <w:sz w:val="22"/>
        </w:rPr>
        <w:t>.</w:t>
      </w:r>
    </w:p>
    <w:p w14:paraId="4E38075A" w14:textId="3B1D4EF0" w:rsidR="00412FBF" w:rsidRPr="008C52BE" w:rsidRDefault="00412FBF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E50159">
        <w:rPr>
          <w:rFonts w:ascii="Aptos" w:hAnsi="Aptos" w:cs="Arial"/>
          <w:sz w:val="22"/>
        </w:rPr>
        <w:t xml:space="preserve">załącznik nr </w:t>
      </w:r>
      <w:r w:rsidR="007356CC" w:rsidRPr="00E50159">
        <w:rPr>
          <w:rFonts w:ascii="Aptos" w:hAnsi="Aptos" w:cs="Arial"/>
          <w:sz w:val="22"/>
        </w:rPr>
        <w:t>6</w:t>
      </w:r>
      <w:r w:rsidRPr="00E50159">
        <w:rPr>
          <w:rFonts w:ascii="Aptos" w:hAnsi="Aptos" w:cs="Arial"/>
          <w:sz w:val="22"/>
        </w:rPr>
        <w:t xml:space="preserve">: </w:t>
      </w:r>
      <w:r w:rsidR="005C4A62" w:rsidRPr="00E50159">
        <w:rPr>
          <w:rFonts w:ascii="Aptos" w:hAnsi="Aptos" w:cs="Arial"/>
          <w:sz w:val="22"/>
        </w:rPr>
        <w:t>W</w:t>
      </w:r>
      <w:r w:rsidRPr="00E50159">
        <w:rPr>
          <w:rFonts w:ascii="Aptos" w:hAnsi="Aptos" w:cs="Arial"/>
          <w:sz w:val="22"/>
        </w:rPr>
        <w:t xml:space="preserve">zór Informacji o uczestnikach </w:t>
      </w:r>
      <w:r w:rsidR="005F2DAC" w:rsidRPr="00E50159">
        <w:rPr>
          <w:rFonts w:ascii="Aptos" w:hAnsi="Aptos" w:cs="Arial"/>
          <w:sz w:val="22"/>
        </w:rPr>
        <w:t>p</w:t>
      </w:r>
      <w:r w:rsidRPr="00E50159">
        <w:rPr>
          <w:rFonts w:ascii="Aptos" w:hAnsi="Aptos" w:cs="Arial"/>
          <w:sz w:val="22"/>
        </w:rPr>
        <w:t>rojektu</w:t>
      </w:r>
      <w:r w:rsidR="00082394" w:rsidRPr="00E50159">
        <w:rPr>
          <w:rFonts w:ascii="Aptos" w:hAnsi="Aptos" w:cs="Arial"/>
          <w:sz w:val="22"/>
        </w:rPr>
        <w:t>.</w:t>
      </w:r>
    </w:p>
    <w:p w14:paraId="567EE0B6" w14:textId="7731C2B0" w:rsidR="003408F1" w:rsidRPr="008C52BE" w:rsidRDefault="003408F1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E50159">
        <w:rPr>
          <w:rFonts w:ascii="Aptos" w:hAnsi="Aptos" w:cs="Arial"/>
          <w:sz w:val="22"/>
        </w:rPr>
        <w:t xml:space="preserve">załącznik nr </w:t>
      </w:r>
      <w:r w:rsidR="007356CC" w:rsidRPr="00E50159">
        <w:rPr>
          <w:rFonts w:ascii="Aptos" w:hAnsi="Aptos" w:cs="Arial"/>
          <w:sz w:val="22"/>
        </w:rPr>
        <w:t>7</w:t>
      </w:r>
      <w:r w:rsidRPr="00E50159">
        <w:rPr>
          <w:rFonts w:ascii="Aptos" w:hAnsi="Aptos" w:cs="Arial"/>
          <w:sz w:val="22"/>
        </w:rPr>
        <w:t>: Klauzula informacyjna Instytucji Zarz</w:t>
      </w:r>
      <w:r w:rsidR="0005371B" w:rsidRPr="00E50159">
        <w:rPr>
          <w:rFonts w:ascii="Aptos" w:hAnsi="Aptos" w:cs="Arial"/>
          <w:sz w:val="22"/>
        </w:rPr>
        <w:t>ą</w:t>
      </w:r>
      <w:r w:rsidRPr="00E50159">
        <w:rPr>
          <w:rFonts w:ascii="Aptos" w:hAnsi="Aptos" w:cs="Arial"/>
          <w:sz w:val="22"/>
        </w:rPr>
        <w:t>dzającej</w:t>
      </w:r>
      <w:r w:rsidR="00082394" w:rsidRPr="00E50159">
        <w:rPr>
          <w:rFonts w:ascii="Aptos" w:hAnsi="Aptos" w:cs="Arial"/>
          <w:sz w:val="22"/>
        </w:rPr>
        <w:t>.</w:t>
      </w:r>
    </w:p>
    <w:p w14:paraId="5C7F77DD" w14:textId="61CB9EBC" w:rsidR="003408F1" w:rsidRPr="008C52BE" w:rsidRDefault="003408F1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E50159">
        <w:rPr>
          <w:rFonts w:ascii="Aptos" w:hAnsi="Aptos" w:cs="Arial"/>
          <w:sz w:val="22"/>
        </w:rPr>
        <w:t xml:space="preserve">załącznik nr </w:t>
      </w:r>
      <w:r w:rsidR="007356CC" w:rsidRPr="00E50159">
        <w:rPr>
          <w:rFonts w:ascii="Aptos" w:hAnsi="Aptos" w:cs="Arial"/>
          <w:sz w:val="22"/>
        </w:rPr>
        <w:t>8</w:t>
      </w:r>
      <w:r w:rsidRPr="00E50159">
        <w:rPr>
          <w:rFonts w:ascii="Aptos" w:hAnsi="Aptos" w:cs="Arial"/>
          <w:sz w:val="22"/>
        </w:rPr>
        <w:t>: Klauzula informacyjna Instytucji Po</w:t>
      </w:r>
      <w:r w:rsidR="00AC0CB8" w:rsidRPr="00E50159">
        <w:rPr>
          <w:rFonts w:ascii="Aptos" w:hAnsi="Aptos" w:cs="Arial"/>
          <w:sz w:val="22"/>
        </w:rPr>
        <w:t>ś</w:t>
      </w:r>
      <w:r w:rsidRPr="00E50159">
        <w:rPr>
          <w:rFonts w:ascii="Aptos" w:hAnsi="Aptos" w:cs="Arial"/>
          <w:sz w:val="22"/>
        </w:rPr>
        <w:t>redniczącej</w:t>
      </w:r>
      <w:r w:rsidR="00082394" w:rsidRPr="00E50159">
        <w:rPr>
          <w:rFonts w:ascii="Aptos" w:hAnsi="Aptos" w:cs="Arial"/>
          <w:sz w:val="22"/>
        </w:rPr>
        <w:t>.</w:t>
      </w:r>
    </w:p>
    <w:p w14:paraId="212639A5" w14:textId="12EE7803" w:rsidR="00F20122" w:rsidRPr="008C52BE" w:rsidRDefault="00266A94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r w:rsidRPr="00E50159">
        <w:rPr>
          <w:rFonts w:ascii="Aptos" w:hAnsi="Aptos" w:cs="Arial"/>
          <w:sz w:val="22"/>
        </w:rPr>
        <w:t xml:space="preserve">załącznik nr </w:t>
      </w:r>
      <w:r w:rsidR="007356CC" w:rsidRPr="00E50159">
        <w:rPr>
          <w:rFonts w:ascii="Aptos" w:hAnsi="Aptos" w:cs="Arial"/>
          <w:sz w:val="22"/>
        </w:rPr>
        <w:t>9</w:t>
      </w:r>
      <w:r w:rsidRPr="00E50159">
        <w:rPr>
          <w:rFonts w:ascii="Aptos" w:hAnsi="Aptos" w:cs="Arial"/>
          <w:sz w:val="22"/>
        </w:rPr>
        <w:t xml:space="preserve">: </w:t>
      </w:r>
      <w:r w:rsidR="008A2A3F" w:rsidRPr="00E50159">
        <w:rPr>
          <w:rFonts w:ascii="Aptos" w:hAnsi="Aptos" w:cs="Arial"/>
          <w:sz w:val="22"/>
        </w:rPr>
        <w:t>Wyciąg z zapisów Podręcznika wnioskodawcy</w:t>
      </w:r>
      <w:r w:rsidR="00B10A5F" w:rsidRPr="00E50159">
        <w:rPr>
          <w:rFonts w:ascii="Aptos" w:hAnsi="Aptos" w:cs="Arial"/>
          <w:sz w:val="22"/>
        </w:rPr>
        <w:t xml:space="preserve"> i beneficjenta Funduszy Europejskich </w:t>
      </w:r>
      <w:r w:rsidR="008A2A3F" w:rsidRPr="00E50159">
        <w:rPr>
          <w:rFonts w:ascii="Aptos" w:hAnsi="Aptos" w:cs="Arial"/>
          <w:sz w:val="22"/>
        </w:rPr>
        <w:t>dla Mazowsza</w:t>
      </w:r>
      <w:r w:rsidR="00B10A5F" w:rsidRPr="00E50159">
        <w:rPr>
          <w:rFonts w:ascii="Aptos" w:hAnsi="Aptos" w:cs="Arial"/>
          <w:sz w:val="22"/>
        </w:rPr>
        <w:t xml:space="preserve"> 2021-2027 w zakresie informacji i promocji</w:t>
      </w:r>
      <w:r w:rsidR="00082394" w:rsidRPr="00E50159">
        <w:rPr>
          <w:rFonts w:ascii="Aptos" w:hAnsi="Aptos" w:cs="Arial"/>
          <w:sz w:val="22"/>
        </w:rPr>
        <w:t>.</w:t>
      </w:r>
    </w:p>
    <w:p w14:paraId="527E390B" w14:textId="59279267" w:rsidR="002148B1" w:rsidRDefault="002F2592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ascii="Aptos" w:hAnsi="Aptos" w:cs="Arial"/>
          <w:sz w:val="22"/>
        </w:rPr>
      </w:pPr>
      <w:bookmarkStart w:id="27" w:name="_Hlk125715871"/>
      <w:r w:rsidRPr="00E50159">
        <w:rPr>
          <w:rFonts w:ascii="Aptos" w:hAnsi="Aptos" w:cs="Arial"/>
          <w:sz w:val="22"/>
        </w:rPr>
        <w:t xml:space="preserve">załącznik nr </w:t>
      </w:r>
      <w:r w:rsidR="008B0066" w:rsidRPr="00E50159">
        <w:rPr>
          <w:rFonts w:ascii="Aptos" w:hAnsi="Aptos" w:cs="Arial"/>
          <w:sz w:val="22"/>
        </w:rPr>
        <w:t>10</w:t>
      </w:r>
      <w:r w:rsidRPr="00E50159">
        <w:rPr>
          <w:rFonts w:ascii="Aptos" w:hAnsi="Aptos" w:cs="Arial"/>
          <w:sz w:val="22"/>
        </w:rPr>
        <w:t xml:space="preserve">: </w:t>
      </w:r>
      <w:r w:rsidR="00D4499D" w:rsidRPr="00E50159">
        <w:rPr>
          <w:rFonts w:ascii="Aptos" w:hAnsi="Aptos" w:cs="Arial"/>
          <w:sz w:val="22"/>
        </w:rPr>
        <w:t>Wykaz pomniejszenia</w:t>
      </w:r>
      <w:r w:rsidR="007D7D78" w:rsidRPr="00E50159">
        <w:rPr>
          <w:rFonts w:ascii="Aptos" w:hAnsi="Aptos" w:cs="Arial"/>
          <w:sz w:val="22"/>
        </w:rPr>
        <w:t xml:space="preserve"> </w:t>
      </w:r>
      <w:r w:rsidR="00C35659" w:rsidRPr="00E50159">
        <w:rPr>
          <w:rFonts w:ascii="Aptos" w:hAnsi="Aptos" w:cs="Arial"/>
          <w:sz w:val="22"/>
        </w:rPr>
        <w:t xml:space="preserve">wartości </w:t>
      </w:r>
      <w:r w:rsidR="007D7D78" w:rsidRPr="00E50159">
        <w:rPr>
          <w:rFonts w:ascii="Aptos" w:hAnsi="Aptos" w:cs="Arial"/>
          <w:sz w:val="22"/>
        </w:rPr>
        <w:t xml:space="preserve">dofinansowania </w:t>
      </w:r>
      <w:r w:rsidR="00C35659" w:rsidRPr="00E50159">
        <w:rPr>
          <w:rFonts w:ascii="Aptos" w:hAnsi="Aptos" w:cs="Arial"/>
          <w:sz w:val="22"/>
        </w:rPr>
        <w:t xml:space="preserve">projektu </w:t>
      </w:r>
      <w:r w:rsidR="007D7D78" w:rsidRPr="00E50159">
        <w:rPr>
          <w:rFonts w:ascii="Aptos" w:hAnsi="Aptos" w:cs="Arial"/>
          <w:sz w:val="22"/>
        </w:rPr>
        <w:t xml:space="preserve">w zakresie obowiązków komunikacyjnych beneficjentów </w:t>
      </w:r>
      <w:r w:rsidR="00D4499D" w:rsidRPr="00E50159">
        <w:rPr>
          <w:rFonts w:ascii="Aptos" w:hAnsi="Aptos" w:cs="Arial"/>
          <w:sz w:val="22"/>
        </w:rPr>
        <w:t>F</w:t>
      </w:r>
      <w:r w:rsidR="00C65530" w:rsidRPr="00E50159">
        <w:rPr>
          <w:rFonts w:ascii="Aptos" w:hAnsi="Aptos" w:cs="Arial"/>
          <w:sz w:val="22"/>
        </w:rPr>
        <w:t xml:space="preserve">unduszy </w:t>
      </w:r>
      <w:r w:rsidR="00D4499D" w:rsidRPr="00E50159">
        <w:rPr>
          <w:rFonts w:ascii="Aptos" w:hAnsi="Aptos" w:cs="Arial"/>
          <w:sz w:val="22"/>
        </w:rPr>
        <w:t>E</w:t>
      </w:r>
      <w:r w:rsidR="00C65530" w:rsidRPr="00E50159">
        <w:rPr>
          <w:rFonts w:ascii="Aptos" w:hAnsi="Aptos" w:cs="Arial"/>
          <w:sz w:val="22"/>
        </w:rPr>
        <w:t>uropejskich</w:t>
      </w:r>
      <w:r w:rsidR="00785590" w:rsidRPr="00E50159">
        <w:rPr>
          <w:rFonts w:ascii="Aptos" w:hAnsi="Aptos" w:cs="Arial"/>
          <w:sz w:val="22"/>
        </w:rPr>
        <w:t>.</w:t>
      </w:r>
    </w:p>
    <w:p w14:paraId="58216E13" w14:textId="77777777" w:rsidR="00056491" w:rsidRDefault="00056491" w:rsidP="0074413E">
      <w:pPr>
        <w:tabs>
          <w:tab w:val="num" w:pos="928"/>
        </w:tabs>
        <w:spacing w:line="276" w:lineRule="auto"/>
        <w:ind w:left="426" w:firstLine="0"/>
        <w:jc w:val="left"/>
        <w:rPr>
          <w:rFonts w:ascii="Aptos" w:hAnsi="Aptos" w:cs="Arial"/>
          <w:sz w:val="22"/>
        </w:rPr>
      </w:pPr>
    </w:p>
    <w:p w14:paraId="5AD59927" w14:textId="77777777" w:rsidR="005858C7" w:rsidRDefault="005858C7" w:rsidP="006C40E5">
      <w:pPr>
        <w:tabs>
          <w:tab w:val="num" w:pos="928"/>
        </w:tabs>
        <w:spacing w:line="276" w:lineRule="auto"/>
        <w:ind w:left="0" w:firstLine="0"/>
        <w:jc w:val="left"/>
        <w:rPr>
          <w:rFonts w:ascii="Aptos" w:hAnsi="Aptos" w:cs="Arial"/>
          <w:sz w:val="22"/>
        </w:rPr>
      </w:pPr>
    </w:p>
    <w:p w14:paraId="58554CA2" w14:textId="77777777" w:rsidR="005858C7" w:rsidRPr="008C52BE" w:rsidRDefault="005858C7" w:rsidP="0074413E">
      <w:pPr>
        <w:tabs>
          <w:tab w:val="num" w:pos="928"/>
        </w:tabs>
        <w:spacing w:line="276" w:lineRule="auto"/>
        <w:ind w:left="426" w:firstLine="0"/>
        <w:jc w:val="left"/>
        <w:rPr>
          <w:rFonts w:ascii="Aptos" w:hAnsi="Aptos" w:cs="Arial"/>
          <w:sz w:val="22"/>
        </w:rPr>
      </w:pPr>
    </w:p>
    <w:bookmarkEnd w:id="27"/>
    <w:p w14:paraId="4F5F4D7C" w14:textId="7AB1EACE" w:rsidR="00B24B55" w:rsidRDefault="009D490C" w:rsidP="000B10CD">
      <w:pPr>
        <w:keepNext/>
        <w:spacing w:before="360" w:line="276" w:lineRule="auto"/>
        <w:jc w:val="left"/>
        <w:rPr>
          <w:rFonts w:ascii="Aptos" w:hAnsi="Aptos" w:cs="Arial"/>
          <w:sz w:val="22"/>
        </w:rPr>
      </w:pPr>
      <w:r w:rsidRPr="008C52BE">
        <w:rPr>
          <w:rFonts w:ascii="Aptos" w:hAnsi="Aptos" w:cs="Arial"/>
          <w:sz w:val="22"/>
        </w:rPr>
        <w:t>Podpisy: ..........................................</w:t>
      </w:r>
      <w:r w:rsidR="00E95C70">
        <w:rPr>
          <w:rFonts w:ascii="Aptos" w:hAnsi="Aptos" w:cs="Arial"/>
          <w:sz w:val="22"/>
        </w:rPr>
        <w:t xml:space="preserve"> </w:t>
      </w:r>
    </w:p>
    <w:p w14:paraId="162C7CDE" w14:textId="49F5874C" w:rsidR="009D490C" w:rsidRPr="008C52BE" w:rsidRDefault="00F63A8E" w:rsidP="000B10CD">
      <w:pPr>
        <w:keepNext/>
        <w:spacing w:before="360" w:line="276" w:lineRule="auto"/>
        <w:jc w:val="left"/>
        <w:rPr>
          <w:rFonts w:ascii="Aptos" w:hAnsi="Aptos" w:cs="Arial"/>
          <w:sz w:val="22"/>
          <w:vertAlign w:val="superscript"/>
        </w:rPr>
      </w:pPr>
      <w:r w:rsidRPr="008C52BE">
        <w:rPr>
          <w:rFonts w:ascii="Aptos" w:hAnsi="Aptos" w:cs="Arial"/>
          <w:b/>
          <w:sz w:val="22"/>
        </w:rPr>
        <w:t>Województwo Mazowieckie</w:t>
      </w:r>
      <w:r w:rsidR="009D490C" w:rsidRPr="008C52BE">
        <w:rPr>
          <w:rFonts w:ascii="Aptos" w:hAnsi="Aptos" w:cs="Arial"/>
          <w:b/>
          <w:sz w:val="22"/>
        </w:rPr>
        <w:tab/>
      </w:r>
      <w:r w:rsidR="004F2E81">
        <w:rPr>
          <w:rFonts w:ascii="Aptos" w:hAnsi="Aptos" w:cs="Arial"/>
          <w:b/>
          <w:sz w:val="22"/>
        </w:rPr>
        <w:t xml:space="preserve">               </w:t>
      </w:r>
      <w:r w:rsidR="00B24B55">
        <w:rPr>
          <w:rFonts w:ascii="Aptos" w:hAnsi="Aptos" w:cs="Arial"/>
          <w:b/>
          <w:sz w:val="22"/>
        </w:rPr>
        <w:tab/>
      </w:r>
      <w:r w:rsidR="00B24B55">
        <w:rPr>
          <w:rFonts w:ascii="Aptos" w:hAnsi="Aptos" w:cs="Arial"/>
          <w:b/>
          <w:sz w:val="22"/>
        </w:rPr>
        <w:tab/>
      </w:r>
      <w:r w:rsidR="00B24B55">
        <w:rPr>
          <w:rFonts w:ascii="Aptos" w:hAnsi="Aptos" w:cs="Arial"/>
          <w:b/>
          <w:sz w:val="22"/>
        </w:rPr>
        <w:tab/>
      </w:r>
      <w:r w:rsidR="00B24B55">
        <w:rPr>
          <w:rFonts w:ascii="Aptos" w:hAnsi="Aptos" w:cs="Arial"/>
          <w:b/>
          <w:sz w:val="22"/>
        </w:rPr>
        <w:tab/>
      </w:r>
      <w:r w:rsidR="00B24B55">
        <w:rPr>
          <w:rFonts w:ascii="Aptos" w:hAnsi="Aptos" w:cs="Arial"/>
          <w:b/>
          <w:sz w:val="22"/>
        </w:rPr>
        <w:tab/>
      </w:r>
      <w:r w:rsidR="005858C7">
        <w:rPr>
          <w:rFonts w:ascii="Aptos" w:hAnsi="Aptos" w:cs="Arial"/>
          <w:b/>
          <w:sz w:val="22"/>
        </w:rPr>
        <w:t xml:space="preserve">               </w:t>
      </w:r>
      <w:r w:rsidR="002E5442" w:rsidRPr="008C52BE">
        <w:rPr>
          <w:rFonts w:ascii="Aptos" w:hAnsi="Aptos" w:cs="Arial"/>
          <w:b/>
          <w:sz w:val="22"/>
        </w:rPr>
        <w:t>Beneficjent</w:t>
      </w:r>
      <w:r w:rsidR="009C6C5B" w:rsidRPr="008C52BE">
        <w:rPr>
          <w:rStyle w:val="Odwoanieprzypisudolnego"/>
          <w:rFonts w:ascii="Aptos" w:hAnsi="Aptos" w:cs="Arial"/>
          <w:b/>
          <w:sz w:val="22"/>
        </w:rPr>
        <w:footnoteReference w:id="32"/>
      </w:r>
      <w:r w:rsidR="009C6C5B" w:rsidRPr="008C52BE">
        <w:rPr>
          <w:rFonts w:ascii="Aptos" w:hAnsi="Aptos" w:cs="Arial"/>
          <w:b/>
          <w:sz w:val="22"/>
          <w:vertAlign w:val="superscript"/>
        </w:rPr>
        <w:t>)</w:t>
      </w:r>
    </w:p>
    <w:sectPr w:rsidR="009D490C" w:rsidRPr="008C52BE" w:rsidSect="009D4F45">
      <w:headerReference w:type="default" r:id="rId20"/>
      <w:footerReference w:type="default" r:id="rId21"/>
      <w:footerReference w:type="first" r:id="rId22"/>
      <w:pgSz w:w="11906" w:h="16838" w:code="9"/>
      <w:pgMar w:top="720" w:right="1133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C4EB8" w14:textId="77777777" w:rsidR="00D200B2" w:rsidRDefault="00D200B2" w:rsidP="009D490C">
      <w:pPr>
        <w:spacing w:line="240" w:lineRule="auto"/>
      </w:pPr>
      <w:r>
        <w:separator/>
      </w:r>
    </w:p>
  </w:endnote>
  <w:endnote w:type="continuationSeparator" w:id="0">
    <w:p w14:paraId="3266C87F" w14:textId="77777777" w:rsidR="00D200B2" w:rsidRDefault="00D200B2" w:rsidP="009D490C">
      <w:pPr>
        <w:spacing w:line="240" w:lineRule="auto"/>
      </w:pPr>
      <w:r>
        <w:continuationSeparator/>
      </w:r>
    </w:p>
  </w:endnote>
  <w:endnote w:type="continuationNotice" w:id="1">
    <w:p w14:paraId="5CAD9752" w14:textId="77777777" w:rsidR="00D200B2" w:rsidRDefault="00D200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04E91" w14:textId="77777777" w:rsidR="00167468" w:rsidRPr="00487781" w:rsidRDefault="00167468">
    <w:pPr>
      <w:pStyle w:val="Stopka"/>
      <w:jc w:val="right"/>
      <w:rPr>
        <w:rFonts w:ascii="Arial" w:hAnsi="Arial" w:cs="Arial"/>
        <w:sz w:val="22"/>
        <w:szCs w:val="22"/>
      </w:rPr>
    </w:pPr>
    <w:r w:rsidRPr="00487781">
      <w:rPr>
        <w:rFonts w:ascii="Arial" w:hAnsi="Arial" w:cs="Arial"/>
        <w:sz w:val="22"/>
        <w:szCs w:val="22"/>
      </w:rPr>
      <w:fldChar w:fldCharType="begin"/>
    </w:r>
    <w:r w:rsidRPr="00487781">
      <w:rPr>
        <w:rFonts w:ascii="Arial" w:hAnsi="Arial" w:cs="Arial"/>
        <w:sz w:val="22"/>
        <w:szCs w:val="22"/>
      </w:rPr>
      <w:instrText>PAGE   \* MERGEFORMAT</w:instrText>
    </w:r>
    <w:r w:rsidRPr="0048778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19</w:t>
    </w:r>
    <w:r w:rsidRPr="00487781">
      <w:rPr>
        <w:rFonts w:ascii="Arial" w:hAnsi="Arial" w:cs="Arial"/>
        <w:noProof/>
        <w:sz w:val="22"/>
        <w:szCs w:val="22"/>
      </w:rPr>
      <w:fldChar w:fldCharType="end"/>
    </w:r>
  </w:p>
  <w:p w14:paraId="1DC2C2F5" w14:textId="77777777" w:rsidR="00167468" w:rsidRDefault="001674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4ADA3" w14:textId="77777777" w:rsidR="00167468" w:rsidRPr="00032FB4" w:rsidRDefault="00167468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032FB4">
      <w:rPr>
        <w:rStyle w:val="Numerstrony"/>
        <w:sz w:val="20"/>
        <w:szCs w:val="20"/>
      </w:rPr>
      <w:fldChar w:fldCharType="begin"/>
    </w:r>
    <w:r w:rsidRPr="00032FB4">
      <w:rPr>
        <w:rStyle w:val="Numerstrony"/>
        <w:sz w:val="20"/>
        <w:szCs w:val="20"/>
      </w:rPr>
      <w:instrText xml:space="preserve">PAGE  </w:instrText>
    </w:r>
    <w:r w:rsidRPr="00032FB4">
      <w:rPr>
        <w:rStyle w:val="Numerstrony"/>
        <w:sz w:val="20"/>
        <w:szCs w:val="20"/>
      </w:rPr>
      <w:fldChar w:fldCharType="separate"/>
    </w:r>
    <w:r>
      <w:rPr>
        <w:rStyle w:val="Numerstrony"/>
        <w:noProof/>
        <w:sz w:val="20"/>
        <w:szCs w:val="20"/>
      </w:rPr>
      <w:t>1</w:t>
    </w:r>
    <w:r w:rsidRPr="00032FB4">
      <w:rPr>
        <w:rStyle w:val="Numerstrony"/>
        <w:sz w:val="20"/>
        <w:szCs w:val="20"/>
      </w:rPr>
      <w:fldChar w:fldCharType="end"/>
    </w:r>
  </w:p>
  <w:p w14:paraId="25D6029C" w14:textId="77777777" w:rsidR="00167468" w:rsidRDefault="00167468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1C9A3" w14:textId="77777777" w:rsidR="00D200B2" w:rsidRDefault="00D200B2" w:rsidP="009D490C">
      <w:pPr>
        <w:spacing w:line="240" w:lineRule="auto"/>
      </w:pPr>
      <w:r>
        <w:separator/>
      </w:r>
    </w:p>
  </w:footnote>
  <w:footnote w:type="continuationSeparator" w:id="0">
    <w:p w14:paraId="363EEA55" w14:textId="77777777" w:rsidR="00D200B2" w:rsidRDefault="00D200B2" w:rsidP="009D490C">
      <w:pPr>
        <w:spacing w:line="240" w:lineRule="auto"/>
      </w:pPr>
      <w:r>
        <w:continuationSeparator/>
      </w:r>
    </w:p>
  </w:footnote>
  <w:footnote w:type="continuationNotice" w:id="1">
    <w:p w14:paraId="612D0D83" w14:textId="77777777" w:rsidR="00D200B2" w:rsidRDefault="00D200B2">
      <w:pPr>
        <w:spacing w:line="240" w:lineRule="auto"/>
      </w:pPr>
    </w:p>
  </w:footnote>
  <w:footnote w:id="2">
    <w:p w14:paraId="5FC9AC2F" w14:textId="0B230631" w:rsidR="00167468" w:rsidRPr="008C52BE" w:rsidRDefault="00167468" w:rsidP="000B10CD">
      <w:pPr>
        <w:pStyle w:val="Tekstprzypisudolnego"/>
        <w:spacing w:after="60"/>
        <w:ind w:left="142" w:hanging="142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Nr uchwały dotyczy wzoru Umowy, który stanowi minimalny zakres i może być przez Strony Umowy uzupełniony o postanowienia niezbędne dla realizacji Projektu. Postanowienia stanowiące uzupełnienie wzoru Umowy </w:t>
      </w:r>
      <w:r w:rsidR="009A75C2">
        <w:rPr>
          <w:rFonts w:ascii="Aptos" w:hAnsi="Aptos" w:cs="Arial"/>
          <w:sz w:val="18"/>
          <w:szCs w:val="18"/>
        </w:rPr>
        <w:br/>
      </w:r>
      <w:r w:rsidRPr="008C52BE">
        <w:rPr>
          <w:rFonts w:ascii="Aptos" w:hAnsi="Aptos" w:cs="Arial"/>
          <w:sz w:val="18"/>
          <w:szCs w:val="18"/>
        </w:rPr>
        <w:t>nie mogą być sprzeczne z postanowieniami zawartymi w tym wzorze.</w:t>
      </w:r>
    </w:p>
  </w:footnote>
  <w:footnote w:id="3">
    <w:p w14:paraId="56DF7C1C" w14:textId="1D00E632" w:rsidR="00167468" w:rsidRPr="008C52BE" w:rsidRDefault="00167468" w:rsidP="000B10CD">
      <w:pPr>
        <w:spacing w:line="276" w:lineRule="auto"/>
        <w:ind w:left="142" w:hanging="142"/>
        <w:jc w:val="left"/>
        <w:rPr>
          <w:rFonts w:ascii="Aptos" w:hAnsi="Aptos"/>
          <w:sz w:val="18"/>
          <w:szCs w:val="18"/>
        </w:rPr>
      </w:pPr>
      <w:r w:rsidRPr="008C52BE">
        <w:rPr>
          <w:rFonts w:ascii="Aptos" w:eastAsia="Times New Roman" w:hAnsi="Aptos" w:cs="Arial"/>
          <w:sz w:val="18"/>
          <w:szCs w:val="18"/>
          <w:vertAlign w:val="superscript"/>
        </w:rPr>
        <w:footnoteRef/>
      </w:r>
      <w:r w:rsidRPr="008C52BE">
        <w:rPr>
          <w:rFonts w:ascii="Aptos" w:eastAsia="Times New Roman" w:hAnsi="Aptos" w:cs="Arial"/>
          <w:sz w:val="18"/>
          <w:szCs w:val="18"/>
          <w:vertAlign w:val="superscript"/>
        </w:rPr>
        <w:t>)</w:t>
      </w:r>
      <w:r w:rsidRPr="008C52BE">
        <w:rPr>
          <w:rFonts w:ascii="Aptos" w:eastAsia="Times New Roman" w:hAnsi="Aptos" w:cs="Arial"/>
          <w:sz w:val="18"/>
          <w:szCs w:val="18"/>
        </w:rPr>
        <w:t xml:space="preserve"> Typ projektu: Aktywizacja zawodowa osób bezrobotnych przez PUP, w szczególności znajdujących się w trudnej sytuacji </w:t>
      </w:r>
      <w:r w:rsidR="009A75C2">
        <w:rPr>
          <w:rFonts w:ascii="Aptos" w:eastAsia="Times New Roman" w:hAnsi="Aptos" w:cs="Arial"/>
          <w:sz w:val="18"/>
          <w:szCs w:val="18"/>
        </w:rPr>
        <w:br/>
      </w:r>
      <w:r w:rsidRPr="008C52BE">
        <w:rPr>
          <w:rFonts w:ascii="Aptos" w:eastAsia="Times New Roman" w:hAnsi="Aptos" w:cs="Arial"/>
          <w:sz w:val="18"/>
          <w:szCs w:val="18"/>
        </w:rPr>
        <w:t>na rynku pracy tj. osób młodych, długotrwale bezrobotnych, z niepełnosprawnością, z wykształceniem odpowiadającym poziomowi ISCED 3 i niższym, kobiet i osób, które ukończyły 50 lat oraz migrantów.</w:t>
      </w:r>
    </w:p>
  </w:footnote>
  <w:footnote w:id="4">
    <w:p w14:paraId="56A933BC" w14:textId="77777777" w:rsidR="00167468" w:rsidRPr="008C52BE" w:rsidRDefault="00167468" w:rsidP="000B10CD">
      <w:pPr>
        <w:pStyle w:val="Tekstprzypisudolnego"/>
        <w:ind w:left="0" w:firstLine="0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8C52BE">
        <w:rPr>
          <w:rFonts w:ascii="Aptos" w:hAnsi="Aptos" w:cs="Arial"/>
          <w:sz w:val="18"/>
          <w:szCs w:val="18"/>
        </w:rPr>
        <w:t>Należy podać aktualne podstawy prawne na dzień podpisania Umowy.</w:t>
      </w:r>
    </w:p>
  </w:footnote>
  <w:footnote w:id="5">
    <w:p w14:paraId="34328CEA" w14:textId="29223261" w:rsidR="00167468" w:rsidRPr="00D01746" w:rsidDel="002625DF" w:rsidRDefault="00167468" w:rsidP="00D10D33">
      <w:pPr>
        <w:pStyle w:val="Tekstprzypisudolnego"/>
        <w:ind w:left="142" w:hanging="142"/>
        <w:jc w:val="left"/>
        <w:rPr>
          <w:del w:id="1" w:author="Machnio Małgorzata" w:date="2026-01-27T10:09:00Z"/>
          <w:rFonts w:ascii="Aptos" w:hAnsi="Aptos"/>
          <w:sz w:val="18"/>
          <w:szCs w:val="18"/>
        </w:rPr>
      </w:pPr>
      <w:r w:rsidRPr="00D01746">
        <w:rPr>
          <w:rStyle w:val="Odwoanieprzypisudolnego"/>
          <w:rFonts w:ascii="Aptos" w:hAnsi="Aptos"/>
          <w:sz w:val="18"/>
          <w:szCs w:val="18"/>
        </w:rPr>
        <w:footnoteRef/>
      </w:r>
      <w:r w:rsidRPr="00D01746">
        <w:rPr>
          <w:rFonts w:ascii="Aptos" w:hAnsi="Aptos"/>
          <w:sz w:val="18"/>
          <w:szCs w:val="18"/>
          <w:vertAlign w:val="superscript"/>
        </w:rPr>
        <w:t xml:space="preserve">) </w:t>
      </w:r>
      <w:r w:rsidRPr="00D01746">
        <w:rPr>
          <w:rFonts w:ascii="Aptos" w:hAnsi="Aptos" w:cs="Arial"/>
          <w:sz w:val="18"/>
          <w:szCs w:val="18"/>
        </w:rPr>
        <w:t xml:space="preserve">Ustawa o promocji zatrudnienia i instytucjach rynku pracy </w:t>
      </w:r>
      <w:r>
        <w:rPr>
          <w:rFonts w:ascii="Aptos" w:hAnsi="Aptos" w:cs="Arial"/>
          <w:sz w:val="18"/>
          <w:szCs w:val="18"/>
        </w:rPr>
        <w:t>s</w:t>
      </w:r>
      <w:r w:rsidRPr="00D01746">
        <w:rPr>
          <w:rFonts w:ascii="Aptos" w:hAnsi="Aptos" w:cs="Arial"/>
          <w:sz w:val="18"/>
          <w:szCs w:val="18"/>
        </w:rPr>
        <w:t>trac</w:t>
      </w:r>
      <w:r>
        <w:rPr>
          <w:rFonts w:ascii="Aptos" w:hAnsi="Aptos" w:cs="Arial"/>
          <w:sz w:val="18"/>
          <w:szCs w:val="18"/>
        </w:rPr>
        <w:t xml:space="preserve">iła </w:t>
      </w:r>
      <w:r w:rsidRPr="00D01746">
        <w:rPr>
          <w:rFonts w:ascii="Aptos" w:hAnsi="Aptos" w:cs="Arial"/>
          <w:sz w:val="18"/>
          <w:szCs w:val="18"/>
        </w:rPr>
        <w:t xml:space="preserve">moc 31 maja 2025 roku, a zastępująca ją ustawa </w:t>
      </w:r>
      <w:r w:rsidR="009A75C2">
        <w:rPr>
          <w:rFonts w:ascii="Aptos" w:hAnsi="Aptos" w:cs="Arial"/>
          <w:sz w:val="18"/>
          <w:szCs w:val="18"/>
        </w:rPr>
        <w:br/>
      </w:r>
      <w:r w:rsidRPr="00D01746">
        <w:rPr>
          <w:rFonts w:ascii="Aptos" w:hAnsi="Aptos" w:cs="Arial"/>
          <w:sz w:val="18"/>
          <w:szCs w:val="18"/>
        </w:rPr>
        <w:t>o rynku pracy i służbach zatrudnienia</w:t>
      </w:r>
      <w:r>
        <w:rPr>
          <w:rFonts w:ascii="Aptos" w:hAnsi="Aptos" w:cs="Arial"/>
          <w:sz w:val="18"/>
          <w:szCs w:val="18"/>
        </w:rPr>
        <w:t xml:space="preserve"> weszła </w:t>
      </w:r>
      <w:r w:rsidRPr="00D01746">
        <w:rPr>
          <w:rFonts w:ascii="Aptos" w:hAnsi="Aptos" w:cs="Arial"/>
          <w:sz w:val="18"/>
          <w:szCs w:val="18"/>
        </w:rPr>
        <w:t>w życie 1 czerwca 2025 roku.</w:t>
      </w:r>
    </w:p>
  </w:footnote>
  <w:footnote w:id="6">
    <w:p w14:paraId="1254A9C7" w14:textId="26761851" w:rsidR="00167468" w:rsidRPr="008C52BE" w:rsidRDefault="00167468" w:rsidP="000B10CD">
      <w:pPr>
        <w:pStyle w:val="Tekstprzypisudolnego"/>
        <w:ind w:left="142" w:hanging="142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Należy podać miesiąc lub kwartał lub inny okres rozliczeniowy, przy czym nie może on być dłuższy niż kwartał. </w:t>
      </w:r>
      <w:r w:rsidR="009A75C2">
        <w:rPr>
          <w:rFonts w:ascii="Aptos" w:hAnsi="Aptos" w:cs="Arial"/>
          <w:sz w:val="18"/>
          <w:szCs w:val="18"/>
        </w:rPr>
        <w:br/>
      </w:r>
      <w:r w:rsidRPr="008C52BE">
        <w:rPr>
          <w:rFonts w:ascii="Aptos" w:hAnsi="Aptos" w:cs="Arial"/>
          <w:sz w:val="18"/>
          <w:szCs w:val="18"/>
        </w:rPr>
        <w:t>W przypadku pierwszego wniosku o płatność rozliczającego wydatki okres ten może być dłuższy, jeśli Umowa zostanie podpisana po okresie rozpoczęcia realizacji Projektu.</w:t>
      </w:r>
    </w:p>
  </w:footnote>
  <w:footnote w:id="7">
    <w:p w14:paraId="5501F6AE" w14:textId="77777777" w:rsidR="00167468" w:rsidRPr="008C52BE" w:rsidRDefault="00167468" w:rsidP="009A793E">
      <w:pPr>
        <w:pStyle w:val="Tekstprzypisudolnego"/>
        <w:ind w:left="426" w:hanging="142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/>
          <w:sz w:val="18"/>
          <w:szCs w:val="18"/>
        </w:rPr>
        <w:t xml:space="preserve"> </w:t>
      </w:r>
      <w:r w:rsidRPr="008C52BE">
        <w:rPr>
          <w:rFonts w:ascii="Aptos" w:hAnsi="Aptos" w:cs="Arial"/>
          <w:sz w:val="18"/>
          <w:szCs w:val="18"/>
        </w:rPr>
        <w:t>Należy wpisać poprawną nazwę Beneficjenta: Miejski Urząd Pracy…/Urząd Pracy…/Powiatowy Urząd Pracy w ................</w:t>
      </w:r>
    </w:p>
  </w:footnote>
  <w:footnote w:id="8">
    <w:p w14:paraId="476164AD" w14:textId="29EC271F" w:rsidR="00167468" w:rsidRPr="008C52BE" w:rsidRDefault="00167468" w:rsidP="00A4192E">
      <w:pPr>
        <w:pStyle w:val="Tekstprzypisudolnego"/>
        <w:rPr>
          <w:rFonts w:ascii="Aptos" w:hAnsi="Aptos"/>
          <w:sz w:val="18"/>
          <w:szCs w:val="18"/>
        </w:rPr>
      </w:pPr>
    </w:p>
  </w:footnote>
  <w:footnote w:id="9">
    <w:p w14:paraId="476589B0" w14:textId="77777777" w:rsidR="00167468" w:rsidRPr="008C52BE" w:rsidRDefault="00167468" w:rsidP="000B10CD">
      <w:pPr>
        <w:pStyle w:val="Tekstprzypisudolnego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Należy podać nazwę właściciela rachunku, nazwę i adres banku oraz numer rachunku bankowego.</w:t>
      </w:r>
    </w:p>
  </w:footnote>
  <w:footnote w:id="10">
    <w:p w14:paraId="1D600047" w14:textId="77777777" w:rsidR="00167468" w:rsidRPr="008C52BE" w:rsidRDefault="00167468" w:rsidP="000B10CD">
      <w:pPr>
        <w:pStyle w:val="Tekstprzypisudolnego"/>
        <w:ind w:left="426" w:hanging="142"/>
        <w:jc w:val="left"/>
        <w:rPr>
          <w:rFonts w:ascii="Aptos" w:hAnsi="Aptos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/>
          <w:sz w:val="18"/>
          <w:szCs w:val="18"/>
        </w:rPr>
        <w:t xml:space="preserve"> </w:t>
      </w:r>
      <w:r w:rsidRPr="008C52BE">
        <w:rPr>
          <w:rFonts w:ascii="Aptos" w:hAnsi="Aptos" w:cs="Arial"/>
          <w:sz w:val="18"/>
          <w:szCs w:val="18"/>
        </w:rPr>
        <w:t>Należy wpisać poprawną nazwę Beneficjenta: Miejskiego Urzędu Pracy…/Urzędu Pracy…/Powiatowego Urzędu Pracy w</w:t>
      </w:r>
      <w:r>
        <w:rPr>
          <w:rFonts w:ascii="Aptos" w:hAnsi="Aptos" w:cs="Arial"/>
          <w:sz w:val="18"/>
          <w:szCs w:val="18"/>
        </w:rPr>
        <w:t> </w:t>
      </w:r>
      <w:r w:rsidRPr="008C52BE">
        <w:rPr>
          <w:rFonts w:ascii="Aptos" w:hAnsi="Aptos" w:cs="Arial"/>
          <w:sz w:val="18"/>
          <w:szCs w:val="18"/>
        </w:rPr>
        <w:t>................</w:t>
      </w:r>
    </w:p>
  </w:footnote>
  <w:footnote w:id="11">
    <w:p w14:paraId="06F76762" w14:textId="77777777" w:rsidR="00167468" w:rsidRPr="008C52BE" w:rsidRDefault="00167468" w:rsidP="000B10CD">
      <w:pPr>
        <w:pStyle w:val="Tekstprzypisudolnego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8C52BE">
        <w:rPr>
          <w:rFonts w:ascii="Aptos" w:hAnsi="Aptos" w:cs="Arial"/>
          <w:sz w:val="18"/>
          <w:szCs w:val="18"/>
        </w:rPr>
        <w:t>Należy podać nazwę właściciela rachunku, nazwę i adres banku oraz numer rachunku bankowego.</w:t>
      </w:r>
    </w:p>
  </w:footnote>
  <w:footnote w:id="12">
    <w:p w14:paraId="5C45C7EF" w14:textId="77777777" w:rsidR="00167468" w:rsidRPr="008C52BE" w:rsidRDefault="00167468" w:rsidP="000B10CD">
      <w:pPr>
        <w:pStyle w:val="Tekstprzypisudolnego"/>
        <w:jc w:val="left"/>
        <w:rPr>
          <w:rFonts w:ascii="Aptos" w:hAnsi="Aptos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Należy wykreślić, kiedy nie dotyczy.</w:t>
      </w:r>
    </w:p>
  </w:footnote>
  <w:footnote w:id="13">
    <w:p w14:paraId="7C13F18A" w14:textId="77777777" w:rsidR="00167468" w:rsidRPr="008C52BE" w:rsidRDefault="00167468" w:rsidP="000B10CD">
      <w:pPr>
        <w:pStyle w:val="Tekstprzypisudolnego"/>
        <w:ind w:left="567" w:hanging="283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W przypadku pierwszego wniosku o płatność okres na złożenie wniosku może być dłuższy, jeśli Umowa zostanie podpisana po okresie rozpoczęcia realizacji projektu.</w:t>
      </w:r>
    </w:p>
  </w:footnote>
  <w:footnote w:id="14">
    <w:p w14:paraId="2426338B" w14:textId="77777777" w:rsidR="00167468" w:rsidRPr="008C52BE" w:rsidRDefault="00167468" w:rsidP="000B10CD">
      <w:pPr>
        <w:pStyle w:val="Tekstprzypisudolnego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Przez kontrolę rozumie się również audyty upoważnionych organów audytowych.</w:t>
      </w:r>
    </w:p>
  </w:footnote>
  <w:footnote w:id="15">
    <w:p w14:paraId="68943170" w14:textId="31948F35" w:rsidR="00167468" w:rsidRPr="008C52BE" w:rsidRDefault="00167468" w:rsidP="000B10CD">
      <w:pPr>
        <w:pStyle w:val="Tekstprzypisudolnego"/>
        <w:ind w:left="567" w:hanging="283"/>
        <w:jc w:val="left"/>
        <w:rPr>
          <w:rFonts w:ascii="Aptos" w:hAnsi="Aptos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8C52BE">
        <w:rPr>
          <w:rFonts w:ascii="Aptos" w:hAnsi="Aptos" w:cs="Arial"/>
          <w:sz w:val="18"/>
          <w:szCs w:val="18"/>
        </w:rPr>
        <w:t xml:space="preserve">W uzasadnionych przypadkach Instytucja Pośrednicząca może wyznaczyć krótszy termin, w szczególności, </w:t>
      </w:r>
      <w:r w:rsidR="00D10D33">
        <w:rPr>
          <w:rFonts w:ascii="Aptos" w:hAnsi="Aptos" w:cs="Arial"/>
          <w:sz w:val="18"/>
          <w:szCs w:val="18"/>
        </w:rPr>
        <w:br/>
      </w:r>
      <w:r w:rsidRPr="008C52BE">
        <w:rPr>
          <w:rFonts w:ascii="Aptos" w:hAnsi="Aptos" w:cs="Arial"/>
          <w:sz w:val="18"/>
          <w:szCs w:val="18"/>
        </w:rPr>
        <w:t>gdy błędy nie były liczne lub zgłoszone uwagi do wniosku nie wymagają obszernych wyjaśnień lub przekazania znacznej ilości dokumentacji źródłowej lub wydłużenie na wniosek Beneficjenta w uzasadnionych przypadkach.</w:t>
      </w:r>
    </w:p>
  </w:footnote>
  <w:footnote w:id="16">
    <w:p w14:paraId="18397CA4" w14:textId="77777777" w:rsidR="00167468" w:rsidRPr="008C52BE" w:rsidRDefault="00167468" w:rsidP="00AF1F65">
      <w:pPr>
        <w:pStyle w:val="Tekstprzypisudolnego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17">
    <w:p w14:paraId="706F6915" w14:textId="77777777" w:rsidR="00167468" w:rsidRPr="008C52BE" w:rsidRDefault="00167468" w:rsidP="000B10CD">
      <w:pPr>
        <w:pStyle w:val="Tekstprzypisudolnego"/>
        <w:ind w:left="426" w:hanging="142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W uzasadnionych przypadkach Instytucja Pośrednicząca może wyznaczyć krótszy termin, w szczególności, gdy błędy nie były liczne lub zgłoszone uwagi do wniosku nie wymagają obszernych wyjaśnień lub przekazania znacznej ilości dokumentacji źródłowej.</w:t>
      </w:r>
    </w:p>
  </w:footnote>
  <w:footnote w:id="18">
    <w:p w14:paraId="7D1F2BBC" w14:textId="137887ED" w:rsidR="00167468" w:rsidRPr="000A3D98" w:rsidRDefault="00167468" w:rsidP="00C703FC">
      <w:pPr>
        <w:pStyle w:val="Tekstprzypisudolnego"/>
        <w:ind w:left="142" w:hanging="142"/>
        <w:jc w:val="left"/>
        <w:rPr>
          <w:rFonts w:ascii="Aptos" w:hAnsi="Aptos" w:cs="Arial"/>
          <w:sz w:val="18"/>
          <w:szCs w:val="18"/>
        </w:rPr>
      </w:pPr>
      <w:r w:rsidRPr="000A3D98">
        <w:rPr>
          <w:rStyle w:val="Odwoanieprzypisudolnego"/>
          <w:rFonts w:ascii="Aptos" w:hAnsi="Aptos"/>
          <w:sz w:val="18"/>
          <w:szCs w:val="18"/>
        </w:rPr>
        <w:footnoteRef/>
      </w:r>
      <w:r w:rsidRPr="000A3D98">
        <w:rPr>
          <w:rFonts w:ascii="Aptos" w:hAnsi="Aptos"/>
          <w:sz w:val="18"/>
          <w:szCs w:val="18"/>
          <w:vertAlign w:val="superscript"/>
        </w:rPr>
        <w:t>)</w:t>
      </w:r>
      <w:r w:rsidRPr="000A3D98">
        <w:rPr>
          <w:rFonts w:ascii="Aptos" w:hAnsi="Aptos" w:cs="Arial"/>
          <w:sz w:val="18"/>
          <w:szCs w:val="18"/>
        </w:rPr>
        <w:t xml:space="preserve"> </w:t>
      </w:r>
      <w:bookmarkStart w:id="20" w:name="_Hlk220490904"/>
      <w:r w:rsidRPr="0047305F">
        <w:rPr>
          <w:rFonts w:ascii="Aptos" w:hAnsi="Aptos" w:cs="Arial"/>
          <w:sz w:val="18"/>
          <w:szCs w:val="18"/>
        </w:rPr>
        <w:t>Kompendium nt. obowiązków informacyjnych i promocyjnych beneficjenta znaleźć można w „</w:t>
      </w:r>
      <w:r w:rsidRPr="0047305F">
        <w:rPr>
          <w:rFonts w:ascii="Aptos" w:hAnsi="Aptos" w:cs="Arial"/>
          <w:i/>
          <w:iCs/>
          <w:sz w:val="18"/>
          <w:szCs w:val="18"/>
        </w:rPr>
        <w:t>Podręczniku wnioskodawcy i beneficjenta Funduszy Europejskich na lata 2021-2027 w zakresie informacji i promocji</w:t>
      </w:r>
      <w:r w:rsidRPr="0047305F">
        <w:rPr>
          <w:rFonts w:ascii="Aptos" w:hAnsi="Aptos" w:cs="Arial"/>
          <w:sz w:val="18"/>
          <w:szCs w:val="18"/>
        </w:rPr>
        <w:t xml:space="preserve">”, do pobrania ze strony: </w:t>
      </w:r>
      <w:r w:rsidRPr="00E32605">
        <w:rPr>
          <w:rFonts w:ascii="Aptos" w:hAnsi="Aptos" w:cs="Arial"/>
          <w:color w:val="0070C0"/>
          <w:sz w:val="18"/>
          <w:szCs w:val="18"/>
          <w:u w:val="single"/>
        </w:rPr>
        <w:t>https://funduszeuedlamazowsza.eu/zasady-oznaczania-projektow-fundusze-europejskie-dla-mazowsza-2021-2027/#plikidopobrania</w:t>
      </w:r>
      <w:bookmarkEnd w:id="20"/>
      <w:r w:rsidR="00696957">
        <w:rPr>
          <w:rFonts w:ascii="Aptos" w:hAnsi="Aptos" w:cs="Arial"/>
          <w:color w:val="0070C0"/>
          <w:sz w:val="18"/>
          <w:szCs w:val="18"/>
          <w:u w:val="single"/>
        </w:rPr>
        <w:t>.</w:t>
      </w:r>
    </w:p>
    <w:p w14:paraId="2FDDB4B9" w14:textId="77777777" w:rsidR="00167468" w:rsidRPr="000A3D98" w:rsidRDefault="00167468">
      <w:pPr>
        <w:pStyle w:val="Tekstprzypisudolnego"/>
        <w:rPr>
          <w:rFonts w:ascii="Aptos" w:hAnsi="Aptos"/>
          <w:sz w:val="18"/>
          <w:szCs w:val="18"/>
        </w:rPr>
      </w:pPr>
      <w:r w:rsidRPr="000A3D98">
        <w:rPr>
          <w:rFonts w:ascii="Aptos" w:hAnsi="Aptos"/>
          <w:sz w:val="18"/>
          <w:szCs w:val="18"/>
        </w:rPr>
        <w:t xml:space="preserve"> </w:t>
      </w:r>
    </w:p>
  </w:footnote>
  <w:footnote w:id="19">
    <w:p w14:paraId="676AE68F" w14:textId="3E7BA4BE" w:rsidR="00167468" w:rsidRPr="00DD7829" w:rsidRDefault="00167468" w:rsidP="00C703FC">
      <w:pPr>
        <w:pStyle w:val="Tekstprzypisudolnego"/>
        <w:spacing w:line="276" w:lineRule="auto"/>
        <w:ind w:left="142" w:hanging="142"/>
        <w:jc w:val="left"/>
        <w:rPr>
          <w:rFonts w:ascii="Aptos" w:hAnsi="Aptos" w:cs="Arial"/>
          <w:sz w:val="18"/>
          <w:szCs w:val="18"/>
        </w:rPr>
      </w:pPr>
      <w:r w:rsidRPr="00DD782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DD7829">
        <w:rPr>
          <w:rFonts w:ascii="Aptos" w:hAnsi="Aptos" w:cs="Arial"/>
          <w:sz w:val="18"/>
          <w:szCs w:val="18"/>
          <w:vertAlign w:val="superscript"/>
        </w:rPr>
        <w:t>)</w:t>
      </w:r>
      <w:r w:rsidRPr="00DD7829">
        <w:rPr>
          <w:rFonts w:ascii="Aptos" w:hAnsi="Aptos" w:cs="Arial"/>
          <w:sz w:val="18"/>
          <w:szCs w:val="18"/>
        </w:rPr>
        <w:t xml:space="preserve"> Całkowity koszt Projektu obejmuje koszty kwalifikowalne i niekwalifikowalne. Koszt Projektu należy przeliczyć według </w:t>
      </w:r>
      <w:r w:rsidR="006C40E5">
        <w:rPr>
          <w:rFonts w:ascii="Aptos" w:hAnsi="Aptos" w:cs="Arial"/>
          <w:sz w:val="18"/>
          <w:szCs w:val="18"/>
        </w:rPr>
        <w:br/>
      </w:r>
      <w:r w:rsidRPr="00DD7829">
        <w:rPr>
          <w:rFonts w:ascii="Aptos" w:hAnsi="Aptos" w:cs="Arial"/>
          <w:sz w:val="18"/>
          <w:szCs w:val="18"/>
        </w:rPr>
        <w:t xml:space="preserve">kursu Europejskiego Banku Centralnego </w:t>
      </w:r>
      <w:r w:rsidRPr="00DD7829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podpisania Umowy.</w:t>
      </w:r>
    </w:p>
  </w:footnote>
  <w:footnote w:id="20">
    <w:p w14:paraId="0B1BF57D" w14:textId="732007E2" w:rsidR="00167468" w:rsidRPr="00DD7829" w:rsidRDefault="00167468" w:rsidP="00C703FC">
      <w:pPr>
        <w:pStyle w:val="Tekstprzypisudolnego"/>
        <w:ind w:left="142" w:hanging="142"/>
        <w:jc w:val="left"/>
        <w:rPr>
          <w:rFonts w:ascii="Aptos" w:hAnsi="Aptos"/>
          <w:sz w:val="18"/>
          <w:szCs w:val="18"/>
        </w:rPr>
      </w:pPr>
      <w:r w:rsidRPr="00DD7829">
        <w:rPr>
          <w:rStyle w:val="Odwoanieprzypisudolnego"/>
          <w:rFonts w:ascii="Aptos" w:eastAsiaTheme="majorEastAsia" w:hAnsi="Aptos"/>
          <w:sz w:val="18"/>
          <w:szCs w:val="18"/>
        </w:rPr>
        <w:footnoteRef/>
      </w:r>
      <w:r w:rsidRPr="00DD7829">
        <w:rPr>
          <w:rFonts w:ascii="Aptos" w:hAnsi="Aptos"/>
          <w:sz w:val="18"/>
          <w:szCs w:val="18"/>
          <w:vertAlign w:val="superscript"/>
        </w:rPr>
        <w:t>)</w:t>
      </w:r>
      <w:r w:rsidRPr="00DD7829">
        <w:rPr>
          <w:rFonts w:ascii="Aptos" w:hAnsi="Aptos"/>
          <w:sz w:val="18"/>
          <w:szCs w:val="18"/>
        </w:rPr>
        <w:t xml:space="preserve"> </w:t>
      </w:r>
      <w:r w:rsidRPr="00DD7829">
        <w:rPr>
          <w:rFonts w:ascii="Aptos" w:hAnsi="Aptos" w:cs="Arial"/>
          <w:sz w:val="18"/>
          <w:szCs w:val="18"/>
        </w:rPr>
        <w:t xml:space="preserve">Jeżeli umieszczenie plakatu w miejscu widocznym i dostępnym publicznie może narażać osoby korzystające ze wsparcia </w:t>
      </w:r>
      <w:r w:rsidR="00C703FC">
        <w:rPr>
          <w:rFonts w:ascii="Aptos" w:hAnsi="Aptos" w:cs="Arial"/>
          <w:sz w:val="18"/>
          <w:szCs w:val="18"/>
        </w:rPr>
        <w:br/>
      </w:r>
      <w:r w:rsidRPr="00DD7829">
        <w:rPr>
          <w:rFonts w:ascii="Aptos" w:hAnsi="Aptos" w:cs="Arial"/>
          <w:sz w:val="18"/>
          <w:szCs w:val="18"/>
        </w:rPr>
        <w:t>FE na stygmatyzację, dyskryminację lub niebezpieczeństwo, można umieścić plakat w miejscu, w którym przynajmniej uczestnicy projektu będą mogli poznać jego treść.</w:t>
      </w:r>
    </w:p>
  </w:footnote>
  <w:footnote w:id="21">
    <w:p w14:paraId="4AA56159" w14:textId="6BEA3734" w:rsidR="00167468" w:rsidRPr="008C52BE" w:rsidRDefault="00167468" w:rsidP="00C703FC">
      <w:pPr>
        <w:pStyle w:val="Tekstprzypisudolnego"/>
        <w:ind w:left="142" w:hanging="142"/>
        <w:jc w:val="left"/>
        <w:rPr>
          <w:rFonts w:ascii="Aptos" w:hAnsi="Aptos"/>
          <w:sz w:val="18"/>
          <w:szCs w:val="18"/>
        </w:rPr>
      </w:pPr>
      <w:r w:rsidRPr="008C52BE">
        <w:rPr>
          <w:rStyle w:val="Odwoanieprzypisudolnego"/>
          <w:rFonts w:ascii="Aptos" w:hAnsi="Aptos"/>
          <w:sz w:val="18"/>
          <w:szCs w:val="18"/>
        </w:rPr>
        <w:footnoteRef/>
      </w:r>
      <w:r w:rsidRPr="008C52BE">
        <w:rPr>
          <w:rFonts w:ascii="Aptos" w:hAnsi="Aptos"/>
          <w:sz w:val="18"/>
          <w:szCs w:val="18"/>
          <w:vertAlign w:val="superscript"/>
        </w:rPr>
        <w:t>)</w:t>
      </w:r>
      <w:r w:rsidRPr="008C52BE">
        <w:rPr>
          <w:rFonts w:ascii="Aptos" w:hAnsi="Aptos"/>
          <w:sz w:val="18"/>
          <w:szCs w:val="18"/>
        </w:rPr>
        <w:t xml:space="preserve"> </w:t>
      </w:r>
      <w:r w:rsidRPr="00DD7829">
        <w:rPr>
          <w:rFonts w:ascii="Aptos" w:hAnsi="Aptos" w:cs="Arial"/>
          <w:sz w:val="18"/>
          <w:szCs w:val="18"/>
        </w:rPr>
        <w:t xml:space="preserve">Jeśli strona powstaje w ramach projektu i jest z niego finansowana Beneficjent jest zobowiązany do utrzymywania </w:t>
      </w:r>
      <w:r>
        <w:rPr>
          <w:rFonts w:ascii="Aptos" w:hAnsi="Aptos" w:cs="Arial"/>
          <w:sz w:val="18"/>
          <w:szCs w:val="18"/>
        </w:rPr>
        <w:br/>
      </w:r>
      <w:r w:rsidRPr="00DD7829">
        <w:rPr>
          <w:rFonts w:ascii="Aptos" w:hAnsi="Aptos" w:cs="Arial"/>
          <w:sz w:val="18"/>
          <w:szCs w:val="18"/>
        </w:rPr>
        <w:t>jej funkcjonowania do końca okresu trwałości projektu.</w:t>
      </w:r>
    </w:p>
  </w:footnote>
  <w:footnote w:id="22">
    <w:p w14:paraId="4594823A" w14:textId="77777777" w:rsidR="00167468" w:rsidRPr="008C52BE" w:rsidRDefault="00167468" w:rsidP="00C703FC">
      <w:pPr>
        <w:pStyle w:val="Tekstprzypisudolnego"/>
        <w:ind w:left="142" w:hanging="142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23">
    <w:p w14:paraId="6D54BE50" w14:textId="77777777" w:rsidR="00167468" w:rsidRPr="00A069AB" w:rsidRDefault="00167468" w:rsidP="00C703FC">
      <w:pPr>
        <w:pStyle w:val="Default"/>
        <w:spacing w:line="276" w:lineRule="auto"/>
        <w:ind w:left="142" w:hanging="142"/>
        <w:jc w:val="left"/>
        <w:rPr>
          <w:rFonts w:ascii="Aptos" w:hAnsi="Aptos"/>
          <w:sz w:val="18"/>
          <w:szCs w:val="18"/>
        </w:rPr>
      </w:pPr>
      <w:r w:rsidRPr="00A069AB">
        <w:rPr>
          <w:rStyle w:val="Odwoanieprzypisudolnego"/>
          <w:rFonts w:ascii="Aptos" w:hAnsi="Aptos"/>
          <w:sz w:val="18"/>
          <w:szCs w:val="18"/>
        </w:rPr>
        <w:footnoteRef/>
      </w:r>
      <w:r w:rsidRPr="00A069AB">
        <w:rPr>
          <w:rFonts w:ascii="Aptos" w:hAnsi="Aptos"/>
          <w:sz w:val="18"/>
          <w:szCs w:val="18"/>
          <w:vertAlign w:val="superscript"/>
        </w:rPr>
        <w:t>)</w:t>
      </w:r>
      <w:r w:rsidRPr="00A069AB">
        <w:rPr>
          <w:rFonts w:ascii="Aptos" w:hAnsi="Aptos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24">
    <w:p w14:paraId="6715FBB2" w14:textId="1B02C512" w:rsidR="00167468" w:rsidRPr="00A069AB" w:rsidRDefault="00167468" w:rsidP="00C703FC">
      <w:pPr>
        <w:pStyle w:val="Tekstprzypisudolnego"/>
        <w:spacing w:line="276" w:lineRule="auto"/>
        <w:ind w:left="142" w:hanging="142"/>
        <w:jc w:val="left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eastAsiaTheme="majorEastAsia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Całkowity koszt Projektu obejmuje koszty kwalifikowalne i niekwalifikowalne. Koszt Projektu należy przeliczyć według </w:t>
      </w:r>
      <w:r w:rsidR="006C40E5">
        <w:rPr>
          <w:rFonts w:ascii="Aptos" w:hAnsi="Aptos" w:cs="Arial"/>
          <w:sz w:val="18"/>
          <w:szCs w:val="18"/>
        </w:rPr>
        <w:br/>
      </w:r>
      <w:r w:rsidRPr="00A069AB">
        <w:rPr>
          <w:rFonts w:ascii="Aptos" w:hAnsi="Aptos" w:cs="Arial"/>
          <w:sz w:val="18"/>
          <w:szCs w:val="18"/>
        </w:rPr>
        <w:t xml:space="preserve">kursu Europejskiego Banku Centralnego </w:t>
      </w:r>
      <w:r w:rsidRPr="00A069AB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podpisania Umowy.</w:t>
      </w:r>
    </w:p>
  </w:footnote>
  <w:footnote w:id="25">
    <w:p w14:paraId="5165C696" w14:textId="77777777" w:rsidR="00167468" w:rsidRDefault="00167468" w:rsidP="00C703FC">
      <w:pPr>
        <w:pStyle w:val="Tekstprzypisudolnego"/>
        <w:spacing w:line="276" w:lineRule="auto"/>
        <w:ind w:left="142" w:hanging="142"/>
        <w:jc w:val="left"/>
      </w:pPr>
      <w:r w:rsidRPr="00EA5DD2">
        <w:rPr>
          <w:rStyle w:val="Odwoanieprzypisudolnego"/>
          <w:rFonts w:ascii="Aptos" w:hAnsi="Aptos"/>
          <w:sz w:val="18"/>
          <w:szCs w:val="18"/>
        </w:rPr>
        <w:footnoteRef/>
      </w:r>
      <w:r w:rsidRPr="00EA5DD2">
        <w:rPr>
          <w:rFonts w:ascii="Aptos" w:hAnsi="Aptos" w:cs="Arial"/>
          <w:sz w:val="18"/>
          <w:szCs w:val="18"/>
          <w:vertAlign w:val="superscript"/>
        </w:rPr>
        <w:t>)</w:t>
      </w:r>
      <w:r w:rsidRPr="00EA5DD2">
        <w:rPr>
          <w:rFonts w:ascii="Aptos" w:hAnsi="Aptos" w:cs="Arial"/>
          <w:sz w:val="18"/>
          <w:szCs w:val="18"/>
        </w:rPr>
        <w:t xml:space="preserve"> Projekt, który wnosi znaczący wkład w osiąganie celów programu i który podlega szczególnym środkom dotyczącym monitorowania i komunikacji.</w:t>
      </w:r>
    </w:p>
  </w:footnote>
  <w:footnote w:id="26">
    <w:p w14:paraId="48804A0C" w14:textId="654F3300" w:rsidR="00167468" w:rsidRDefault="00167468" w:rsidP="00C703FC">
      <w:pPr>
        <w:pStyle w:val="Tekstprzypisudolnego"/>
        <w:spacing w:line="276" w:lineRule="auto"/>
        <w:ind w:left="142" w:hanging="142"/>
        <w:jc w:val="left"/>
      </w:pPr>
      <w:r w:rsidRPr="00EA5DD2">
        <w:rPr>
          <w:rStyle w:val="Odwoanieprzypisudolnego"/>
          <w:rFonts w:ascii="Aptos" w:hAnsi="Aptos"/>
          <w:sz w:val="18"/>
          <w:szCs w:val="18"/>
        </w:rPr>
        <w:footnoteRef/>
      </w:r>
      <w:r w:rsidRPr="00EA5DD2">
        <w:rPr>
          <w:rFonts w:ascii="Aptos" w:hAnsi="Aptos" w:cs="Arial"/>
          <w:sz w:val="18"/>
          <w:szCs w:val="18"/>
          <w:vertAlign w:val="superscript"/>
        </w:rPr>
        <w:t>)</w:t>
      </w:r>
      <w:r w:rsidRPr="00EA5DD2">
        <w:rPr>
          <w:rFonts w:ascii="Aptos" w:hAnsi="Aptos" w:cs="Arial"/>
          <w:sz w:val="18"/>
          <w:szCs w:val="18"/>
        </w:rPr>
        <w:t xml:space="preserve"> Wydarzenia otwierające/kończące realizację Projektu lub związane z rozpoczęciem/realizacją/zakończeniem ważnego </w:t>
      </w:r>
      <w:r w:rsidR="006C40E5">
        <w:rPr>
          <w:rFonts w:ascii="Aptos" w:hAnsi="Aptos" w:cs="Arial"/>
          <w:sz w:val="18"/>
          <w:szCs w:val="18"/>
        </w:rPr>
        <w:br/>
      </w:r>
      <w:r w:rsidRPr="00EA5DD2">
        <w:rPr>
          <w:rFonts w:ascii="Aptos" w:hAnsi="Aptos" w:cs="Arial"/>
          <w:sz w:val="18"/>
          <w:szCs w:val="18"/>
        </w:rPr>
        <w:t>etapu Projektu.</w:t>
      </w:r>
    </w:p>
  </w:footnote>
  <w:footnote w:id="27">
    <w:p w14:paraId="7CA59B3A" w14:textId="2C78DCD2" w:rsidR="00167468" w:rsidRPr="008C52BE" w:rsidRDefault="00167468" w:rsidP="00C703FC">
      <w:pPr>
        <w:pStyle w:val="Default"/>
        <w:spacing w:line="276" w:lineRule="auto"/>
        <w:ind w:left="142" w:hanging="142"/>
        <w:contextualSpacing/>
        <w:jc w:val="left"/>
        <w:rPr>
          <w:rFonts w:ascii="Aptos" w:hAnsi="Aptos"/>
          <w:sz w:val="18"/>
          <w:szCs w:val="18"/>
        </w:rPr>
      </w:pPr>
      <w:r w:rsidRPr="008C52BE">
        <w:rPr>
          <w:rStyle w:val="Odwoanieprzypisudolnego"/>
          <w:rFonts w:ascii="Aptos" w:hAnsi="Aptos"/>
          <w:sz w:val="18"/>
          <w:szCs w:val="18"/>
        </w:rPr>
        <w:footnoteRef/>
      </w:r>
      <w:r w:rsidRPr="008C52BE">
        <w:rPr>
          <w:rFonts w:ascii="Aptos" w:hAnsi="Aptos"/>
          <w:sz w:val="18"/>
          <w:szCs w:val="18"/>
          <w:vertAlign w:val="superscript"/>
        </w:rPr>
        <w:t>)</w:t>
      </w:r>
      <w:r w:rsidRPr="008C52BE">
        <w:rPr>
          <w:rFonts w:ascii="Aptos" w:hAnsi="Aptos"/>
          <w:sz w:val="18"/>
          <w:szCs w:val="18"/>
        </w:rPr>
        <w:t xml:space="preserve"> </w:t>
      </w:r>
      <w:r w:rsidRPr="008C52BE">
        <w:rPr>
          <w:rFonts w:ascii="Aptos" w:hAnsi="Aptos"/>
          <w:color w:val="auto"/>
          <w:sz w:val="18"/>
          <w:szCs w:val="18"/>
        </w:rPr>
        <w:t xml:space="preserve">Uczestnik projektu oznacza osobę fizyczną, która odnosi bezpośrednio korzyści z danego projektu, </w:t>
      </w:r>
      <w:r w:rsidR="006C40E5">
        <w:rPr>
          <w:rFonts w:ascii="Aptos" w:hAnsi="Aptos"/>
          <w:color w:val="auto"/>
          <w:sz w:val="18"/>
          <w:szCs w:val="18"/>
        </w:rPr>
        <w:br/>
      </w:r>
      <w:r w:rsidRPr="008C52BE">
        <w:rPr>
          <w:rFonts w:ascii="Aptos" w:hAnsi="Aptos"/>
          <w:color w:val="auto"/>
          <w:sz w:val="18"/>
          <w:szCs w:val="18"/>
        </w:rPr>
        <w:t xml:space="preserve">przy czym nie jest odpowiedzialna ani za inicjowanie projektu, ani jednocześnie za jego inicjowanie, i wdrażanie </w:t>
      </w:r>
      <w:r w:rsidR="006C40E5">
        <w:rPr>
          <w:rFonts w:ascii="Aptos" w:hAnsi="Aptos"/>
          <w:color w:val="auto"/>
          <w:sz w:val="18"/>
          <w:szCs w:val="18"/>
        </w:rPr>
        <w:br/>
      </w:r>
      <w:r w:rsidRPr="008C52BE">
        <w:rPr>
          <w:rFonts w:ascii="Aptos" w:hAnsi="Aptos"/>
          <w:color w:val="auto"/>
          <w:sz w:val="18"/>
          <w:szCs w:val="18"/>
        </w:rPr>
        <w:t>i która nie otrzymuje wsparcia finansowego.</w:t>
      </w:r>
    </w:p>
  </w:footnote>
  <w:footnote w:id="28">
    <w:p w14:paraId="7840FD59" w14:textId="77777777" w:rsidR="00167468" w:rsidRPr="008C52BE" w:rsidRDefault="00167468" w:rsidP="00C703FC">
      <w:pPr>
        <w:pStyle w:val="Tekstprzypisudolnego"/>
        <w:ind w:left="0" w:firstLine="142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Od dnia obowiązywania wyszukiwarki Beneficjent zobowiązany jest do wprowadzania danych.</w:t>
      </w:r>
    </w:p>
  </w:footnote>
  <w:footnote w:id="29">
    <w:p w14:paraId="70443425" w14:textId="77777777" w:rsidR="00167468" w:rsidRPr="008C52BE" w:rsidRDefault="00167468" w:rsidP="008A315D">
      <w:pPr>
        <w:pStyle w:val="Tekstprzypisudolnego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</w:rPr>
        <w:t>) Zgodnie z art. 49 ust. 3 i 5 Rozporządzenia 2021/1060.</w:t>
      </w:r>
    </w:p>
  </w:footnote>
  <w:footnote w:id="30">
    <w:p w14:paraId="0391502E" w14:textId="77777777" w:rsidR="00167468" w:rsidRPr="008C52BE" w:rsidRDefault="00167468" w:rsidP="008A315D">
      <w:pPr>
        <w:pStyle w:val="Tekstprzypisudolnego"/>
        <w:ind w:left="567" w:hanging="283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Termin ten nie uwzględnia czasu oczekiwania przez Instytucję Pośredniczącą na wyjaśnienia Beneficjenta lub poprawiony Wniosek.</w:t>
      </w:r>
    </w:p>
  </w:footnote>
  <w:footnote w:id="31">
    <w:p w14:paraId="78BD9500" w14:textId="77777777" w:rsidR="00167468" w:rsidRPr="008C52BE" w:rsidRDefault="00167468" w:rsidP="008A315D">
      <w:pPr>
        <w:pStyle w:val="Tekstprzypisudolnego"/>
        <w:spacing w:after="60"/>
        <w:jc w:val="left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52BE">
        <w:rPr>
          <w:rFonts w:ascii="Aptos" w:hAnsi="Aptos" w:cs="Arial"/>
          <w:sz w:val="18"/>
          <w:szCs w:val="18"/>
          <w:vertAlign w:val="superscript"/>
        </w:rPr>
        <w:t>)</w:t>
      </w:r>
      <w:r w:rsidRPr="008C52BE">
        <w:rPr>
          <w:rFonts w:ascii="Aptos" w:hAnsi="Aptos" w:cs="Arial"/>
          <w:sz w:val="18"/>
          <w:szCs w:val="18"/>
        </w:rPr>
        <w:t xml:space="preserve"> Należy podać numer wersji wniosku dołączonej do Umowy/Aneksu przy ich podpisywaniu.</w:t>
      </w:r>
    </w:p>
  </w:footnote>
  <w:footnote w:id="32">
    <w:p w14:paraId="1C0A2C38" w14:textId="77777777" w:rsidR="00167468" w:rsidRPr="008C52BE" w:rsidRDefault="00167468">
      <w:pPr>
        <w:pStyle w:val="Tekstprzypisudolnego"/>
        <w:rPr>
          <w:rFonts w:ascii="Aptos" w:hAnsi="Aptos" w:cs="Arial"/>
          <w:sz w:val="18"/>
          <w:szCs w:val="18"/>
        </w:rPr>
      </w:pPr>
      <w:r w:rsidRPr="008C52BE">
        <w:rPr>
          <w:rStyle w:val="Odwoanieprzypisudolnego"/>
          <w:rFonts w:ascii="Aptos" w:hAnsi="Aptos" w:cs="Arial"/>
          <w:sz w:val="18"/>
          <w:szCs w:val="18"/>
        </w:rPr>
        <w:footnoteRef/>
      </w:r>
      <w:proofErr w:type="gramStart"/>
      <w:r w:rsidRPr="008C52BE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8C52BE">
        <w:rPr>
          <w:rFonts w:ascii="Aptos" w:hAnsi="Aptos" w:cs="Arial"/>
          <w:sz w:val="18"/>
          <w:szCs w:val="18"/>
        </w:rPr>
        <w:t xml:space="preserve"> Należy</w:t>
      </w:r>
      <w:proofErr w:type="gramEnd"/>
      <w:r w:rsidRPr="008C52BE">
        <w:rPr>
          <w:rFonts w:ascii="Aptos" w:hAnsi="Aptos" w:cs="Arial"/>
          <w:sz w:val="18"/>
          <w:szCs w:val="18"/>
        </w:rPr>
        <w:t xml:space="preserve"> podać pełną nazwę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CFCF1" w14:textId="77777777" w:rsidR="00167468" w:rsidRDefault="00167468" w:rsidP="002E5442">
    <w:pPr>
      <w:pStyle w:val="Nagwek"/>
      <w:tabs>
        <w:tab w:val="clear" w:pos="4536"/>
        <w:tab w:val="clear" w:pos="9072"/>
        <w:tab w:val="left" w:pos="17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84F3F"/>
    <w:multiLevelType w:val="multilevel"/>
    <w:tmpl w:val="D35ABEE0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023C70C9"/>
    <w:multiLevelType w:val="hybridMultilevel"/>
    <w:tmpl w:val="41945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65F15"/>
    <w:multiLevelType w:val="hybridMultilevel"/>
    <w:tmpl w:val="AF689EEE"/>
    <w:lvl w:ilvl="0" w:tplc="04150017">
      <w:start w:val="1"/>
      <w:numFmt w:val="lowerLetter"/>
      <w:lvlText w:val="%1)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7">
      <w:start w:val="1"/>
      <w:numFmt w:val="lowerLetter"/>
      <w:lvlText w:val="%3)"/>
      <w:lvlJc w:val="lef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" w15:restartNumberingAfterBreak="0">
    <w:nsid w:val="05EC66AA"/>
    <w:multiLevelType w:val="hybridMultilevel"/>
    <w:tmpl w:val="2FD20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035F0"/>
    <w:multiLevelType w:val="multilevel"/>
    <w:tmpl w:val="F00CC0F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0670338E"/>
    <w:multiLevelType w:val="multilevel"/>
    <w:tmpl w:val="F132A2D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461398"/>
    <w:multiLevelType w:val="multilevel"/>
    <w:tmpl w:val="346EAB50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8820BF5"/>
    <w:multiLevelType w:val="hybridMultilevel"/>
    <w:tmpl w:val="5D32AC1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996665D"/>
    <w:multiLevelType w:val="multilevel"/>
    <w:tmpl w:val="494414AE"/>
    <w:lvl w:ilvl="0">
      <w:start w:val="1"/>
      <w:numFmt w:val="decimal"/>
      <w:lvlText w:val="%1."/>
      <w:lvlJc w:val="left"/>
      <w:pPr>
        <w:tabs>
          <w:tab w:val="num" w:pos="3903"/>
        </w:tabs>
      </w:pPr>
      <w:rPr>
        <w:rFonts w:ascii="Aptos" w:hAnsi="Aptos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AB06ED"/>
    <w:multiLevelType w:val="hybridMultilevel"/>
    <w:tmpl w:val="13A2728A"/>
    <w:lvl w:ilvl="0" w:tplc="8F7CF4BE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9B47128"/>
    <w:multiLevelType w:val="hybridMultilevel"/>
    <w:tmpl w:val="C1788E02"/>
    <w:lvl w:ilvl="0" w:tplc="5E901CC2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A9945F8"/>
    <w:multiLevelType w:val="hybridMultilevel"/>
    <w:tmpl w:val="1CE2548C"/>
    <w:lvl w:ilvl="0" w:tplc="19D8BA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B21056"/>
    <w:multiLevelType w:val="multilevel"/>
    <w:tmpl w:val="3C34F0D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0ABE4438"/>
    <w:multiLevelType w:val="hybridMultilevel"/>
    <w:tmpl w:val="D8060652"/>
    <w:lvl w:ilvl="0" w:tplc="189681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394B19"/>
    <w:multiLevelType w:val="multilevel"/>
    <w:tmpl w:val="1E8AF122"/>
    <w:lvl w:ilvl="0">
      <w:start w:val="1"/>
      <w:numFmt w:val="decimal"/>
      <w:lvlText w:val="%1)"/>
      <w:lvlJc w:val="left"/>
      <w:pPr>
        <w:tabs>
          <w:tab w:val="num" w:pos="3905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F427E41"/>
    <w:multiLevelType w:val="hybridMultilevel"/>
    <w:tmpl w:val="8B76AF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093782B"/>
    <w:multiLevelType w:val="hybridMultilevel"/>
    <w:tmpl w:val="B004197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16037E1"/>
    <w:multiLevelType w:val="multilevel"/>
    <w:tmpl w:val="E29E795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1DF5C79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11EE1D47"/>
    <w:multiLevelType w:val="hybridMultilevel"/>
    <w:tmpl w:val="E0747C84"/>
    <w:lvl w:ilvl="0" w:tplc="0824C3AC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1E2A73"/>
    <w:multiLevelType w:val="multilevel"/>
    <w:tmpl w:val="551C7C02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cs="Times New Roman"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cs="Times New Roman" w:hint="default"/>
        <w:color w:val="339966"/>
        <w:sz w:val="18"/>
      </w:rPr>
    </w:lvl>
  </w:abstractNum>
  <w:abstractNum w:abstractNumId="24" w15:restartNumberingAfterBreak="0">
    <w:nsid w:val="12364A35"/>
    <w:multiLevelType w:val="multilevel"/>
    <w:tmpl w:val="A80C52A8"/>
    <w:lvl w:ilvl="0">
      <w:start w:val="1"/>
      <w:numFmt w:val="decimal"/>
      <w:lvlText w:val="%1."/>
      <w:lvlJc w:val="left"/>
      <w:pPr>
        <w:tabs>
          <w:tab w:val="num" w:pos="5606"/>
        </w:tabs>
      </w:pPr>
      <w:rPr>
        <w:rFonts w:ascii="Aptos" w:hAnsi="Aptos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160D1D3A"/>
    <w:multiLevelType w:val="hybridMultilevel"/>
    <w:tmpl w:val="BC4652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D65520"/>
    <w:multiLevelType w:val="hybridMultilevel"/>
    <w:tmpl w:val="ACC0A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3B64BB"/>
    <w:multiLevelType w:val="hybridMultilevel"/>
    <w:tmpl w:val="48FEC06A"/>
    <w:lvl w:ilvl="0" w:tplc="F3AA4C9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CC0A90"/>
    <w:multiLevelType w:val="multilevel"/>
    <w:tmpl w:val="A1D87B4A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ascii="Aptos" w:hAnsi="Aptos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C5D624A"/>
    <w:multiLevelType w:val="hybridMultilevel"/>
    <w:tmpl w:val="89A279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EA7372"/>
    <w:multiLevelType w:val="multilevel"/>
    <w:tmpl w:val="7FD46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F60200"/>
    <w:multiLevelType w:val="multilevel"/>
    <w:tmpl w:val="1D64E69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25752912"/>
    <w:multiLevelType w:val="hybridMultilevel"/>
    <w:tmpl w:val="B6C641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28E34D51"/>
    <w:multiLevelType w:val="multilevel"/>
    <w:tmpl w:val="5E28799A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AD0395D"/>
    <w:multiLevelType w:val="hybridMultilevel"/>
    <w:tmpl w:val="D14C0B6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2C933053"/>
    <w:multiLevelType w:val="multilevel"/>
    <w:tmpl w:val="3C34F0D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9" w15:restartNumberingAfterBreak="0">
    <w:nsid w:val="2DD45B1A"/>
    <w:multiLevelType w:val="hybridMultilevel"/>
    <w:tmpl w:val="81A89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5E58CD"/>
    <w:multiLevelType w:val="hybridMultilevel"/>
    <w:tmpl w:val="06B0D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34E85EBA"/>
    <w:multiLevelType w:val="hybridMultilevel"/>
    <w:tmpl w:val="31306A56"/>
    <w:lvl w:ilvl="0" w:tplc="1B74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34F30162"/>
    <w:multiLevelType w:val="hybridMultilevel"/>
    <w:tmpl w:val="AF805E60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363835DC"/>
    <w:multiLevelType w:val="multilevel"/>
    <w:tmpl w:val="36A0F98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6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38B373BE"/>
    <w:multiLevelType w:val="hybridMultilevel"/>
    <w:tmpl w:val="FEFA76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91636D1"/>
    <w:multiLevelType w:val="hybridMultilevel"/>
    <w:tmpl w:val="7BB8B946"/>
    <w:lvl w:ilvl="0" w:tplc="EC04EEF2">
      <w:start w:val="4"/>
      <w:numFmt w:val="decimal"/>
      <w:lvlText w:val="%1)"/>
      <w:lvlJc w:val="left"/>
      <w:pPr>
        <w:ind w:left="64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9" w15:restartNumberingAfterBreak="0">
    <w:nsid w:val="398B59E1"/>
    <w:multiLevelType w:val="multilevel"/>
    <w:tmpl w:val="98988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0" w15:restartNumberingAfterBreak="0">
    <w:nsid w:val="3C357B08"/>
    <w:multiLevelType w:val="hybridMultilevel"/>
    <w:tmpl w:val="4EA6C16C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2" w15:restartNumberingAfterBreak="0">
    <w:nsid w:val="3DC32E0C"/>
    <w:multiLevelType w:val="hybridMultilevel"/>
    <w:tmpl w:val="5AF85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6572AF"/>
    <w:multiLevelType w:val="multilevel"/>
    <w:tmpl w:val="D4D2FBF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4" w15:restartNumberingAfterBreak="0">
    <w:nsid w:val="402E75C2"/>
    <w:multiLevelType w:val="multilevel"/>
    <w:tmpl w:val="CA7C7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5" w15:restartNumberingAfterBreak="0">
    <w:nsid w:val="40745E62"/>
    <w:multiLevelType w:val="hybridMultilevel"/>
    <w:tmpl w:val="59C06D5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3F54872"/>
    <w:multiLevelType w:val="hybridMultilevel"/>
    <w:tmpl w:val="A74A477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57860CF"/>
    <w:multiLevelType w:val="hybridMultilevel"/>
    <w:tmpl w:val="2746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9" w15:restartNumberingAfterBreak="0">
    <w:nsid w:val="4694694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471B2AB1"/>
    <w:multiLevelType w:val="multilevel"/>
    <w:tmpl w:val="16A6526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1" w15:restartNumberingAfterBreak="0">
    <w:nsid w:val="477F12A2"/>
    <w:multiLevelType w:val="multilevel"/>
    <w:tmpl w:val="AB74EBF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7E44228"/>
    <w:multiLevelType w:val="hybridMultilevel"/>
    <w:tmpl w:val="7876A1A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47F2655E"/>
    <w:multiLevelType w:val="multilevel"/>
    <w:tmpl w:val="1ECA9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48135712"/>
    <w:multiLevelType w:val="multilevel"/>
    <w:tmpl w:val="F828998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8743EE1"/>
    <w:multiLevelType w:val="hybridMultilevel"/>
    <w:tmpl w:val="F880CD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488E20F3"/>
    <w:multiLevelType w:val="hybridMultilevel"/>
    <w:tmpl w:val="65A25D92"/>
    <w:lvl w:ilvl="0" w:tplc="9B465F1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D11012"/>
    <w:multiLevelType w:val="hybridMultilevel"/>
    <w:tmpl w:val="8242C3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ADB001D"/>
    <w:multiLevelType w:val="hybridMultilevel"/>
    <w:tmpl w:val="26FAB58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C6B6752"/>
    <w:multiLevelType w:val="hybridMultilevel"/>
    <w:tmpl w:val="48F07D1C"/>
    <w:lvl w:ilvl="0" w:tplc="814EFC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3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FFC31C6"/>
    <w:multiLevelType w:val="multilevel"/>
    <w:tmpl w:val="C714C986"/>
    <w:lvl w:ilvl="0">
      <w:start w:val="2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1433DBF"/>
    <w:multiLevelType w:val="hybridMultilevel"/>
    <w:tmpl w:val="4B288DEA"/>
    <w:lvl w:ilvl="0" w:tplc="1E423DD4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2041B34"/>
    <w:multiLevelType w:val="multilevel"/>
    <w:tmpl w:val="39560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7" w15:restartNumberingAfterBreak="0">
    <w:nsid w:val="53620E54"/>
    <w:multiLevelType w:val="hybridMultilevel"/>
    <w:tmpl w:val="FF563E1C"/>
    <w:lvl w:ilvl="0" w:tplc="F01C05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5137492"/>
    <w:multiLevelType w:val="multilevel"/>
    <w:tmpl w:val="39560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9" w15:restartNumberingAfterBreak="0">
    <w:nsid w:val="567E62EA"/>
    <w:multiLevelType w:val="hybridMultilevel"/>
    <w:tmpl w:val="D8060652"/>
    <w:lvl w:ilvl="0" w:tplc="189681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827E6B"/>
    <w:multiLevelType w:val="multilevel"/>
    <w:tmpl w:val="5FA82D7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1" w15:restartNumberingAfterBreak="0">
    <w:nsid w:val="584A6983"/>
    <w:multiLevelType w:val="hybridMultilevel"/>
    <w:tmpl w:val="20C0DBF0"/>
    <w:lvl w:ilvl="0" w:tplc="AB429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5" w15:restartNumberingAfterBreak="0">
    <w:nsid w:val="5B883148"/>
    <w:multiLevelType w:val="hybridMultilevel"/>
    <w:tmpl w:val="17EC2F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6" w15:restartNumberingAfterBreak="0">
    <w:nsid w:val="5BE36BD8"/>
    <w:multiLevelType w:val="hybridMultilevel"/>
    <w:tmpl w:val="56C2CF7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88" w15:restartNumberingAfterBreak="0">
    <w:nsid w:val="5E790CBE"/>
    <w:multiLevelType w:val="hybridMultilevel"/>
    <w:tmpl w:val="40DC8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90" w15:restartNumberingAfterBreak="0">
    <w:nsid w:val="620F141E"/>
    <w:multiLevelType w:val="hybridMultilevel"/>
    <w:tmpl w:val="92BCCFF4"/>
    <w:lvl w:ilvl="0" w:tplc="85629F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3C6A05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ptos" w:eastAsia="Calibri" w:hAnsi="Aptos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7E1F7F"/>
    <w:multiLevelType w:val="multilevel"/>
    <w:tmpl w:val="05FE2F7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6633215"/>
    <w:multiLevelType w:val="hybridMultilevel"/>
    <w:tmpl w:val="8BF49F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68875A40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99D7E6F"/>
    <w:multiLevelType w:val="hybridMultilevel"/>
    <w:tmpl w:val="E086261C"/>
    <w:lvl w:ilvl="0" w:tplc="4F30402C">
      <w:start w:val="1"/>
      <w:numFmt w:val="decimal"/>
      <w:lvlText w:val="%1)"/>
      <w:lvlJc w:val="left"/>
      <w:pPr>
        <w:ind w:left="64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9C90733"/>
    <w:multiLevelType w:val="multilevel"/>
    <w:tmpl w:val="5AB68E26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97" w15:restartNumberingAfterBreak="0">
    <w:nsid w:val="6DB92FBD"/>
    <w:multiLevelType w:val="hybridMultilevel"/>
    <w:tmpl w:val="62C6C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E297932"/>
    <w:multiLevelType w:val="hybridMultilevel"/>
    <w:tmpl w:val="948662D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9" w15:restartNumberingAfterBreak="0">
    <w:nsid w:val="6E6433EF"/>
    <w:multiLevelType w:val="hybridMultilevel"/>
    <w:tmpl w:val="6FD0D6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02C201F"/>
    <w:multiLevelType w:val="hybridMultilevel"/>
    <w:tmpl w:val="A490974E"/>
    <w:lvl w:ilvl="0" w:tplc="BF26B5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2666F2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70715E53"/>
    <w:multiLevelType w:val="multilevel"/>
    <w:tmpl w:val="9FDAECF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color w:val="FF000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1CC0104"/>
    <w:multiLevelType w:val="multilevel"/>
    <w:tmpl w:val="2BCEEA82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52E3C5F"/>
    <w:multiLevelType w:val="multilevel"/>
    <w:tmpl w:val="9724F02C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53707F0"/>
    <w:multiLevelType w:val="multilevel"/>
    <w:tmpl w:val="85267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6DF0AF9"/>
    <w:multiLevelType w:val="hybridMultilevel"/>
    <w:tmpl w:val="3F16BE42"/>
    <w:lvl w:ilvl="0" w:tplc="7B1C5CBC">
      <w:start w:val="1"/>
      <w:numFmt w:val="decimal"/>
      <w:lvlText w:val="%1)"/>
      <w:lvlJc w:val="left"/>
      <w:pPr>
        <w:ind w:left="1466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1B54E32E">
      <w:start w:val="1"/>
      <w:numFmt w:val="lowerLetter"/>
      <w:lvlText w:val="%2)"/>
      <w:lvlJc w:val="left"/>
      <w:pPr>
        <w:ind w:left="1758" w:hanging="29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E84655BA">
      <w:numFmt w:val="bullet"/>
      <w:lvlText w:val="•"/>
      <w:lvlJc w:val="left"/>
      <w:pPr>
        <w:ind w:left="2778" w:hanging="293"/>
      </w:pPr>
      <w:rPr>
        <w:rFonts w:hint="default"/>
        <w:lang w:val="pl-PL" w:eastAsia="en-US" w:bidi="ar-SA"/>
      </w:rPr>
    </w:lvl>
    <w:lvl w:ilvl="3" w:tplc="2FBE0C08">
      <w:numFmt w:val="bullet"/>
      <w:lvlText w:val="•"/>
      <w:lvlJc w:val="left"/>
      <w:pPr>
        <w:ind w:left="3796" w:hanging="293"/>
      </w:pPr>
      <w:rPr>
        <w:rFonts w:hint="default"/>
        <w:lang w:val="pl-PL" w:eastAsia="en-US" w:bidi="ar-SA"/>
      </w:rPr>
    </w:lvl>
    <w:lvl w:ilvl="4" w:tplc="DC5C6230">
      <w:numFmt w:val="bullet"/>
      <w:lvlText w:val="•"/>
      <w:lvlJc w:val="left"/>
      <w:pPr>
        <w:ind w:left="4815" w:hanging="293"/>
      </w:pPr>
      <w:rPr>
        <w:rFonts w:hint="default"/>
        <w:lang w:val="pl-PL" w:eastAsia="en-US" w:bidi="ar-SA"/>
      </w:rPr>
    </w:lvl>
    <w:lvl w:ilvl="5" w:tplc="238E7462">
      <w:numFmt w:val="bullet"/>
      <w:lvlText w:val="•"/>
      <w:lvlJc w:val="left"/>
      <w:pPr>
        <w:ind w:left="5833" w:hanging="293"/>
      </w:pPr>
      <w:rPr>
        <w:rFonts w:hint="default"/>
        <w:lang w:val="pl-PL" w:eastAsia="en-US" w:bidi="ar-SA"/>
      </w:rPr>
    </w:lvl>
    <w:lvl w:ilvl="6" w:tplc="657A8660">
      <w:numFmt w:val="bullet"/>
      <w:lvlText w:val="•"/>
      <w:lvlJc w:val="left"/>
      <w:pPr>
        <w:ind w:left="6852" w:hanging="293"/>
      </w:pPr>
      <w:rPr>
        <w:rFonts w:hint="default"/>
        <w:lang w:val="pl-PL" w:eastAsia="en-US" w:bidi="ar-SA"/>
      </w:rPr>
    </w:lvl>
    <w:lvl w:ilvl="7" w:tplc="9E6AB3C4">
      <w:numFmt w:val="bullet"/>
      <w:lvlText w:val="•"/>
      <w:lvlJc w:val="left"/>
      <w:pPr>
        <w:ind w:left="7870" w:hanging="293"/>
      </w:pPr>
      <w:rPr>
        <w:rFonts w:hint="default"/>
        <w:lang w:val="pl-PL" w:eastAsia="en-US" w:bidi="ar-SA"/>
      </w:rPr>
    </w:lvl>
    <w:lvl w:ilvl="8" w:tplc="15523B3C">
      <w:numFmt w:val="bullet"/>
      <w:lvlText w:val="•"/>
      <w:lvlJc w:val="left"/>
      <w:pPr>
        <w:ind w:left="8889" w:hanging="293"/>
      </w:pPr>
      <w:rPr>
        <w:rFonts w:hint="default"/>
        <w:lang w:val="pl-PL" w:eastAsia="en-US" w:bidi="ar-SA"/>
      </w:rPr>
    </w:lvl>
  </w:abstractNum>
  <w:abstractNum w:abstractNumId="106" w15:restartNumberingAfterBreak="0">
    <w:nsid w:val="776113E6"/>
    <w:multiLevelType w:val="multilevel"/>
    <w:tmpl w:val="2CBEF6F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7" w15:restartNumberingAfterBreak="0">
    <w:nsid w:val="77A675DA"/>
    <w:multiLevelType w:val="hybridMultilevel"/>
    <w:tmpl w:val="05F02476"/>
    <w:lvl w:ilvl="0" w:tplc="A776DCA4">
      <w:start w:val="9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7D86C5E"/>
    <w:multiLevelType w:val="hybridMultilevel"/>
    <w:tmpl w:val="234C74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77DE5F81"/>
    <w:multiLevelType w:val="hybridMultilevel"/>
    <w:tmpl w:val="2FD20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E2638F7"/>
    <w:multiLevelType w:val="hybridMultilevel"/>
    <w:tmpl w:val="ACC0AC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983782"/>
    <w:multiLevelType w:val="multilevel"/>
    <w:tmpl w:val="F5AC7066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0387675">
    <w:abstractNumId w:val="35"/>
  </w:num>
  <w:num w:numId="2" w16cid:durableId="1772432000">
    <w:abstractNumId w:val="62"/>
  </w:num>
  <w:num w:numId="3" w16cid:durableId="2065056761">
    <w:abstractNumId w:val="73"/>
  </w:num>
  <w:num w:numId="4" w16cid:durableId="1713069592">
    <w:abstractNumId w:val="21"/>
  </w:num>
  <w:num w:numId="5" w16cid:durableId="1251621101">
    <w:abstractNumId w:val="58"/>
  </w:num>
  <w:num w:numId="6" w16cid:durableId="1602293822">
    <w:abstractNumId w:val="6"/>
  </w:num>
  <w:num w:numId="7" w16cid:durableId="1314719732">
    <w:abstractNumId w:val="72"/>
  </w:num>
  <w:num w:numId="8" w16cid:durableId="608126876">
    <w:abstractNumId w:val="70"/>
  </w:num>
  <w:num w:numId="9" w16cid:durableId="2121030628">
    <w:abstractNumId w:val="51"/>
  </w:num>
  <w:num w:numId="10" w16cid:durableId="605233028">
    <w:abstractNumId w:val="46"/>
  </w:num>
  <w:num w:numId="11" w16cid:durableId="1376805981">
    <w:abstractNumId w:val="14"/>
  </w:num>
  <w:num w:numId="12" w16cid:durableId="960308731">
    <w:abstractNumId w:val="1"/>
  </w:num>
  <w:num w:numId="13" w16cid:durableId="1425616074">
    <w:abstractNumId w:val="87"/>
  </w:num>
  <w:num w:numId="14" w16cid:durableId="1512379913">
    <w:abstractNumId w:val="44"/>
  </w:num>
  <w:num w:numId="15" w16cid:durableId="500854486">
    <w:abstractNumId w:val="23"/>
  </w:num>
  <w:num w:numId="16" w16cid:durableId="1287464463">
    <w:abstractNumId w:val="54"/>
  </w:num>
  <w:num w:numId="17" w16cid:durableId="1380546707">
    <w:abstractNumId w:val="74"/>
  </w:num>
  <w:num w:numId="18" w16cid:durableId="1600139639">
    <w:abstractNumId w:val="27"/>
  </w:num>
  <w:num w:numId="19" w16cid:durableId="288585359">
    <w:abstractNumId w:val="93"/>
  </w:num>
  <w:num w:numId="20" w16cid:durableId="359478832">
    <w:abstractNumId w:val="12"/>
  </w:num>
  <w:num w:numId="21" w16cid:durableId="1142573562">
    <w:abstractNumId w:val="59"/>
  </w:num>
  <w:num w:numId="22" w16cid:durableId="997072708">
    <w:abstractNumId w:val="15"/>
  </w:num>
  <w:num w:numId="23" w16cid:durableId="11736192">
    <w:abstractNumId w:val="79"/>
  </w:num>
  <w:num w:numId="24" w16cid:durableId="1690372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83996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2693135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0256839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8839994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41514533">
    <w:abstractNumId w:val="90"/>
  </w:num>
  <w:num w:numId="30" w16cid:durableId="1956012111">
    <w:abstractNumId w:val="7"/>
  </w:num>
  <w:num w:numId="31" w16cid:durableId="2051343743">
    <w:abstractNumId w:val="61"/>
  </w:num>
  <w:num w:numId="32" w16cid:durableId="1909145704">
    <w:abstractNumId w:val="10"/>
  </w:num>
  <w:num w:numId="33" w16cid:durableId="1650789297">
    <w:abstractNumId w:val="95"/>
  </w:num>
  <w:num w:numId="34" w16cid:durableId="456412202">
    <w:abstractNumId w:val="29"/>
  </w:num>
  <w:num w:numId="35" w16cid:durableId="722674232">
    <w:abstractNumId w:val="111"/>
  </w:num>
  <w:num w:numId="36" w16cid:durableId="292247110">
    <w:abstractNumId w:val="68"/>
  </w:num>
  <w:num w:numId="37" w16cid:durableId="1957056603">
    <w:abstractNumId w:val="86"/>
  </w:num>
  <w:num w:numId="38" w16cid:durableId="2113042819">
    <w:abstractNumId w:val="36"/>
  </w:num>
  <w:num w:numId="39" w16cid:durableId="2010864697">
    <w:abstractNumId w:val="0"/>
  </w:num>
  <w:num w:numId="40" w16cid:durableId="1803958462">
    <w:abstractNumId w:val="102"/>
  </w:num>
  <w:num w:numId="41" w16cid:durableId="1660815327">
    <w:abstractNumId w:val="65"/>
  </w:num>
  <w:num w:numId="42" w16cid:durableId="1240406688">
    <w:abstractNumId w:val="5"/>
  </w:num>
  <w:num w:numId="43" w16cid:durableId="869799100">
    <w:abstractNumId w:val="19"/>
  </w:num>
  <w:num w:numId="44" w16cid:durableId="681588206">
    <w:abstractNumId w:val="91"/>
  </w:num>
  <w:num w:numId="45" w16cid:durableId="1646664565">
    <w:abstractNumId w:val="103"/>
  </w:num>
  <w:num w:numId="46" w16cid:durableId="1960331329">
    <w:abstractNumId w:val="106"/>
  </w:num>
  <w:num w:numId="47" w16cid:durableId="1976643038">
    <w:abstractNumId w:val="50"/>
  </w:num>
  <w:num w:numId="48" w16cid:durableId="286621039">
    <w:abstractNumId w:val="16"/>
  </w:num>
  <w:num w:numId="49" w16cid:durableId="399989019">
    <w:abstractNumId w:val="94"/>
  </w:num>
  <w:num w:numId="50" w16cid:durableId="1740130365">
    <w:abstractNumId w:val="38"/>
  </w:num>
  <w:num w:numId="51" w16cid:durableId="10569068">
    <w:abstractNumId w:val="60"/>
  </w:num>
  <w:num w:numId="52" w16cid:durableId="775059154">
    <w:abstractNumId w:val="80"/>
  </w:num>
  <w:num w:numId="53" w16cid:durableId="1026322835">
    <w:abstractNumId w:val="92"/>
  </w:num>
  <w:num w:numId="54" w16cid:durableId="773133697">
    <w:abstractNumId w:val="109"/>
  </w:num>
  <w:num w:numId="55" w16cid:durableId="2018919597">
    <w:abstractNumId w:val="24"/>
  </w:num>
  <w:num w:numId="56" w16cid:durableId="1732387196">
    <w:abstractNumId w:val="4"/>
  </w:num>
  <w:num w:numId="57" w16cid:durableId="1861309347">
    <w:abstractNumId w:val="55"/>
  </w:num>
  <w:num w:numId="58" w16cid:durableId="153952954">
    <w:abstractNumId w:val="8"/>
  </w:num>
  <w:num w:numId="59" w16cid:durableId="1823502460">
    <w:abstractNumId w:val="34"/>
  </w:num>
  <w:num w:numId="60" w16cid:durableId="14201307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33811720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494802564">
    <w:abstractNumId w:val="11"/>
  </w:num>
  <w:num w:numId="63" w16cid:durableId="903881240">
    <w:abstractNumId w:val="101"/>
  </w:num>
  <w:num w:numId="64" w16cid:durableId="239872403">
    <w:abstractNumId w:val="32"/>
  </w:num>
  <w:num w:numId="65" w16cid:durableId="116053807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580366025">
    <w:abstractNumId w:val="77"/>
  </w:num>
  <w:num w:numId="67" w16cid:durableId="374163038">
    <w:abstractNumId w:val="105"/>
  </w:num>
  <w:num w:numId="68" w16cid:durableId="1309632782">
    <w:abstractNumId w:val="71"/>
  </w:num>
  <w:num w:numId="69" w16cid:durableId="1061518792">
    <w:abstractNumId w:val="75"/>
  </w:num>
  <w:num w:numId="70" w16cid:durableId="497622320">
    <w:abstractNumId w:val="56"/>
  </w:num>
  <w:num w:numId="71" w16cid:durableId="114718251">
    <w:abstractNumId w:val="90"/>
  </w:num>
  <w:num w:numId="72" w16cid:durableId="1543126831">
    <w:abstractNumId w:val="8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006713872">
    <w:abstractNumId w:val="83"/>
  </w:num>
  <w:num w:numId="74" w16cid:durableId="756096008">
    <w:abstractNumId w:val="100"/>
  </w:num>
  <w:num w:numId="75" w16cid:durableId="492642950">
    <w:abstractNumId w:val="64"/>
  </w:num>
  <w:num w:numId="76" w16cid:durableId="1751536248">
    <w:abstractNumId w:val="9"/>
  </w:num>
  <w:num w:numId="77" w16cid:durableId="1087533833">
    <w:abstractNumId w:val="42"/>
  </w:num>
  <w:num w:numId="78" w16cid:durableId="1112941668">
    <w:abstractNumId w:val="45"/>
  </w:num>
  <w:num w:numId="79" w16cid:durableId="953024743">
    <w:abstractNumId w:val="49"/>
  </w:num>
  <w:num w:numId="80" w16cid:durableId="1890146005">
    <w:abstractNumId w:val="30"/>
  </w:num>
  <w:num w:numId="81" w16cid:durableId="2048947581">
    <w:abstractNumId w:val="3"/>
  </w:num>
  <w:num w:numId="82" w16cid:durableId="6449048">
    <w:abstractNumId w:val="39"/>
  </w:num>
  <w:num w:numId="83" w16cid:durableId="2105034002">
    <w:abstractNumId w:val="47"/>
  </w:num>
  <w:num w:numId="84" w16cid:durableId="883753691">
    <w:abstractNumId w:val="26"/>
  </w:num>
  <w:num w:numId="85" w16cid:durableId="1409384120">
    <w:abstractNumId w:val="99"/>
  </w:num>
  <w:num w:numId="86" w16cid:durableId="183056552">
    <w:abstractNumId w:val="88"/>
  </w:num>
  <w:num w:numId="87" w16cid:durableId="742721025">
    <w:abstractNumId w:val="69"/>
  </w:num>
  <w:num w:numId="88" w16cid:durableId="1815222575">
    <w:abstractNumId w:val="48"/>
  </w:num>
  <w:num w:numId="89" w16cid:durableId="2019110587">
    <w:abstractNumId w:val="76"/>
  </w:num>
  <w:num w:numId="90" w16cid:durableId="996760182">
    <w:abstractNumId w:val="78"/>
  </w:num>
  <w:num w:numId="91" w16cid:durableId="28385251">
    <w:abstractNumId w:val="31"/>
  </w:num>
  <w:num w:numId="92" w16cid:durableId="1321541963">
    <w:abstractNumId w:val="20"/>
  </w:num>
  <w:num w:numId="93" w16cid:durableId="263541777">
    <w:abstractNumId w:val="85"/>
  </w:num>
  <w:num w:numId="94" w16cid:durableId="778328961">
    <w:abstractNumId w:val="66"/>
  </w:num>
  <w:num w:numId="95" w16cid:durableId="1385522722">
    <w:abstractNumId w:val="18"/>
  </w:num>
  <w:num w:numId="96" w16cid:durableId="601691484">
    <w:abstractNumId w:val="81"/>
  </w:num>
  <w:num w:numId="97" w16cid:durableId="1853495381">
    <w:abstractNumId w:val="63"/>
  </w:num>
  <w:num w:numId="98" w16cid:durableId="1936396698">
    <w:abstractNumId w:val="33"/>
  </w:num>
  <w:num w:numId="99" w16cid:durableId="132524162">
    <w:abstractNumId w:val="82"/>
  </w:num>
  <w:num w:numId="100" w16cid:durableId="1194151029">
    <w:abstractNumId w:val="17"/>
  </w:num>
  <w:num w:numId="101" w16cid:durableId="175310944">
    <w:abstractNumId w:val="108"/>
  </w:num>
  <w:num w:numId="102" w16cid:durableId="2132742106">
    <w:abstractNumId w:val="40"/>
  </w:num>
  <w:num w:numId="103" w16cid:durableId="270362155">
    <w:abstractNumId w:val="98"/>
  </w:num>
  <w:num w:numId="104" w16cid:durableId="679313217">
    <w:abstractNumId w:val="107"/>
  </w:num>
  <w:num w:numId="105" w16cid:durableId="1906917750">
    <w:abstractNumId w:val="97"/>
  </w:num>
  <w:num w:numId="106" w16cid:durableId="382019189">
    <w:abstractNumId w:val="110"/>
  </w:num>
  <w:num w:numId="107" w16cid:durableId="664476363">
    <w:abstractNumId w:val="53"/>
  </w:num>
  <w:num w:numId="108" w16cid:durableId="449325625">
    <w:abstractNumId w:val="57"/>
  </w:num>
  <w:num w:numId="109" w16cid:durableId="814762545">
    <w:abstractNumId w:val="67"/>
  </w:num>
  <w:num w:numId="110" w16cid:durableId="1735621446">
    <w:abstractNumId w:val="22"/>
  </w:num>
  <w:num w:numId="111" w16cid:durableId="644238291">
    <w:abstractNumId w:val="104"/>
  </w:num>
  <w:num w:numId="112" w16cid:durableId="1487936959">
    <w:abstractNumId w:val="13"/>
  </w:num>
  <w:num w:numId="113" w16cid:durableId="1005715908">
    <w:abstractNumId w:val="52"/>
  </w:num>
  <w:num w:numId="114" w16cid:durableId="177086886">
    <w:abstractNumId w:val="2"/>
  </w:num>
  <w:num w:numId="115" w16cid:durableId="1825732747">
    <w:abstractNumId w:val="28"/>
  </w:num>
  <w:numIdMacAtCleanup w:val="1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chnio Małgorzata">
    <w15:presenceInfo w15:providerId="AD" w15:userId="S::malgorzata.machnio@mazovia.pl::05e14008-b262-47a6-a4d5-cbe0e1b3cb5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016F"/>
    <w:rsid w:val="000004A2"/>
    <w:rsid w:val="000006CE"/>
    <w:rsid w:val="00000C90"/>
    <w:rsid w:val="0000105E"/>
    <w:rsid w:val="000014B5"/>
    <w:rsid w:val="00001826"/>
    <w:rsid w:val="00001F5C"/>
    <w:rsid w:val="00002AF1"/>
    <w:rsid w:val="00002B97"/>
    <w:rsid w:val="00003B8A"/>
    <w:rsid w:val="000042C4"/>
    <w:rsid w:val="0000445D"/>
    <w:rsid w:val="00004DAB"/>
    <w:rsid w:val="00004F5F"/>
    <w:rsid w:val="00005511"/>
    <w:rsid w:val="00005954"/>
    <w:rsid w:val="00006497"/>
    <w:rsid w:val="000065B5"/>
    <w:rsid w:val="00006CB1"/>
    <w:rsid w:val="00006E33"/>
    <w:rsid w:val="000075D5"/>
    <w:rsid w:val="000075F3"/>
    <w:rsid w:val="00007CAD"/>
    <w:rsid w:val="0001028F"/>
    <w:rsid w:val="000104C6"/>
    <w:rsid w:val="000106BE"/>
    <w:rsid w:val="00010E98"/>
    <w:rsid w:val="0001107C"/>
    <w:rsid w:val="00011CC4"/>
    <w:rsid w:val="000128F2"/>
    <w:rsid w:val="00012AB5"/>
    <w:rsid w:val="00012CD3"/>
    <w:rsid w:val="00012DF4"/>
    <w:rsid w:val="00012E5C"/>
    <w:rsid w:val="00013143"/>
    <w:rsid w:val="000138F6"/>
    <w:rsid w:val="00013BF7"/>
    <w:rsid w:val="00013F15"/>
    <w:rsid w:val="00014762"/>
    <w:rsid w:val="000147F4"/>
    <w:rsid w:val="00014897"/>
    <w:rsid w:val="00014E1D"/>
    <w:rsid w:val="00014E78"/>
    <w:rsid w:val="0001534D"/>
    <w:rsid w:val="000161CE"/>
    <w:rsid w:val="000162F4"/>
    <w:rsid w:val="0001644C"/>
    <w:rsid w:val="00016F1C"/>
    <w:rsid w:val="00017464"/>
    <w:rsid w:val="000177C4"/>
    <w:rsid w:val="0001799C"/>
    <w:rsid w:val="00017C1A"/>
    <w:rsid w:val="00017D08"/>
    <w:rsid w:val="00017D93"/>
    <w:rsid w:val="00017E91"/>
    <w:rsid w:val="00017F56"/>
    <w:rsid w:val="0002072F"/>
    <w:rsid w:val="00020B09"/>
    <w:rsid w:val="00020CEC"/>
    <w:rsid w:val="000212E4"/>
    <w:rsid w:val="0002143E"/>
    <w:rsid w:val="0002166D"/>
    <w:rsid w:val="00021EF4"/>
    <w:rsid w:val="00021F70"/>
    <w:rsid w:val="000222B3"/>
    <w:rsid w:val="00022559"/>
    <w:rsid w:val="000226AC"/>
    <w:rsid w:val="0002297A"/>
    <w:rsid w:val="000229A3"/>
    <w:rsid w:val="0002337A"/>
    <w:rsid w:val="0002349F"/>
    <w:rsid w:val="00023E7B"/>
    <w:rsid w:val="00023EB5"/>
    <w:rsid w:val="00024259"/>
    <w:rsid w:val="00024438"/>
    <w:rsid w:val="00024B25"/>
    <w:rsid w:val="00024B29"/>
    <w:rsid w:val="000251D8"/>
    <w:rsid w:val="00025572"/>
    <w:rsid w:val="00025629"/>
    <w:rsid w:val="000268C5"/>
    <w:rsid w:val="0002697A"/>
    <w:rsid w:val="00026A2F"/>
    <w:rsid w:val="000273E7"/>
    <w:rsid w:val="0002782E"/>
    <w:rsid w:val="00030733"/>
    <w:rsid w:val="00030908"/>
    <w:rsid w:val="00031537"/>
    <w:rsid w:val="00031B1D"/>
    <w:rsid w:val="00032802"/>
    <w:rsid w:val="000329A4"/>
    <w:rsid w:val="00032F7B"/>
    <w:rsid w:val="000330D4"/>
    <w:rsid w:val="0003335E"/>
    <w:rsid w:val="0003481D"/>
    <w:rsid w:val="00034D6F"/>
    <w:rsid w:val="00034FEB"/>
    <w:rsid w:val="000353B8"/>
    <w:rsid w:val="00035A2A"/>
    <w:rsid w:val="00035AE2"/>
    <w:rsid w:val="0003681C"/>
    <w:rsid w:val="00036BD5"/>
    <w:rsid w:val="000370C3"/>
    <w:rsid w:val="00037296"/>
    <w:rsid w:val="00037440"/>
    <w:rsid w:val="00037795"/>
    <w:rsid w:val="0004008E"/>
    <w:rsid w:val="00040189"/>
    <w:rsid w:val="00040B1E"/>
    <w:rsid w:val="00040CB0"/>
    <w:rsid w:val="00040FF8"/>
    <w:rsid w:val="000410C3"/>
    <w:rsid w:val="000411F0"/>
    <w:rsid w:val="00041F77"/>
    <w:rsid w:val="00042412"/>
    <w:rsid w:val="00042970"/>
    <w:rsid w:val="00043133"/>
    <w:rsid w:val="00043169"/>
    <w:rsid w:val="000436DD"/>
    <w:rsid w:val="000442FD"/>
    <w:rsid w:val="00044318"/>
    <w:rsid w:val="0004467F"/>
    <w:rsid w:val="00044C42"/>
    <w:rsid w:val="00044D70"/>
    <w:rsid w:val="00044DC2"/>
    <w:rsid w:val="00044F2F"/>
    <w:rsid w:val="00045226"/>
    <w:rsid w:val="0004539B"/>
    <w:rsid w:val="000453E3"/>
    <w:rsid w:val="00045C3A"/>
    <w:rsid w:val="00045E27"/>
    <w:rsid w:val="000464F3"/>
    <w:rsid w:val="0004685F"/>
    <w:rsid w:val="000469D0"/>
    <w:rsid w:val="00046ADD"/>
    <w:rsid w:val="00046C9B"/>
    <w:rsid w:val="00047547"/>
    <w:rsid w:val="0004776C"/>
    <w:rsid w:val="00047B5A"/>
    <w:rsid w:val="00047BEA"/>
    <w:rsid w:val="00047D95"/>
    <w:rsid w:val="0005001F"/>
    <w:rsid w:val="000505FC"/>
    <w:rsid w:val="0005101F"/>
    <w:rsid w:val="00051981"/>
    <w:rsid w:val="000529E5"/>
    <w:rsid w:val="00052EC2"/>
    <w:rsid w:val="000533C7"/>
    <w:rsid w:val="000533EC"/>
    <w:rsid w:val="0005371B"/>
    <w:rsid w:val="00053A3D"/>
    <w:rsid w:val="00053BDB"/>
    <w:rsid w:val="0005413A"/>
    <w:rsid w:val="0005439F"/>
    <w:rsid w:val="000547CB"/>
    <w:rsid w:val="00054B57"/>
    <w:rsid w:val="00054C1E"/>
    <w:rsid w:val="00054EBA"/>
    <w:rsid w:val="00055132"/>
    <w:rsid w:val="000554DF"/>
    <w:rsid w:val="00055927"/>
    <w:rsid w:val="00055B1D"/>
    <w:rsid w:val="00055C64"/>
    <w:rsid w:val="00055C82"/>
    <w:rsid w:val="00055D2E"/>
    <w:rsid w:val="00055D66"/>
    <w:rsid w:val="00055EEB"/>
    <w:rsid w:val="00056491"/>
    <w:rsid w:val="00056E97"/>
    <w:rsid w:val="000579F1"/>
    <w:rsid w:val="00060000"/>
    <w:rsid w:val="000600F9"/>
    <w:rsid w:val="0006132B"/>
    <w:rsid w:val="00061A06"/>
    <w:rsid w:val="0006247C"/>
    <w:rsid w:val="000624F2"/>
    <w:rsid w:val="00062916"/>
    <w:rsid w:val="00062B4A"/>
    <w:rsid w:val="00062B8E"/>
    <w:rsid w:val="00062BE7"/>
    <w:rsid w:val="00062DA9"/>
    <w:rsid w:val="000633C7"/>
    <w:rsid w:val="0006466A"/>
    <w:rsid w:val="00064E1D"/>
    <w:rsid w:val="00065115"/>
    <w:rsid w:val="00065306"/>
    <w:rsid w:val="00065EBF"/>
    <w:rsid w:val="00066013"/>
    <w:rsid w:val="0006617E"/>
    <w:rsid w:val="00066BD5"/>
    <w:rsid w:val="00067073"/>
    <w:rsid w:val="0006792B"/>
    <w:rsid w:val="00070112"/>
    <w:rsid w:val="000705AB"/>
    <w:rsid w:val="0007140C"/>
    <w:rsid w:val="00071A31"/>
    <w:rsid w:val="00071A7E"/>
    <w:rsid w:val="00071B87"/>
    <w:rsid w:val="00071CCB"/>
    <w:rsid w:val="00071D5F"/>
    <w:rsid w:val="00071F00"/>
    <w:rsid w:val="00073556"/>
    <w:rsid w:val="00073596"/>
    <w:rsid w:val="000736EC"/>
    <w:rsid w:val="00074013"/>
    <w:rsid w:val="00074061"/>
    <w:rsid w:val="000741C8"/>
    <w:rsid w:val="00074242"/>
    <w:rsid w:val="000745E8"/>
    <w:rsid w:val="000747E9"/>
    <w:rsid w:val="00074A87"/>
    <w:rsid w:val="00074AB3"/>
    <w:rsid w:val="00075376"/>
    <w:rsid w:val="00075D59"/>
    <w:rsid w:val="00075FC4"/>
    <w:rsid w:val="00076476"/>
    <w:rsid w:val="00076840"/>
    <w:rsid w:val="00076F5B"/>
    <w:rsid w:val="0007704A"/>
    <w:rsid w:val="00077989"/>
    <w:rsid w:val="00077B1D"/>
    <w:rsid w:val="00077BA2"/>
    <w:rsid w:val="00081371"/>
    <w:rsid w:val="000815EA"/>
    <w:rsid w:val="000816BC"/>
    <w:rsid w:val="00081FC5"/>
    <w:rsid w:val="000821A7"/>
    <w:rsid w:val="00082394"/>
    <w:rsid w:val="00082D48"/>
    <w:rsid w:val="000831DA"/>
    <w:rsid w:val="000835DF"/>
    <w:rsid w:val="000837FA"/>
    <w:rsid w:val="000838AE"/>
    <w:rsid w:val="00083DCE"/>
    <w:rsid w:val="00083F0C"/>
    <w:rsid w:val="0008446D"/>
    <w:rsid w:val="00084D38"/>
    <w:rsid w:val="00084E7E"/>
    <w:rsid w:val="000850D7"/>
    <w:rsid w:val="00085980"/>
    <w:rsid w:val="00085ED7"/>
    <w:rsid w:val="00085F05"/>
    <w:rsid w:val="0008669B"/>
    <w:rsid w:val="00086B91"/>
    <w:rsid w:val="000871C2"/>
    <w:rsid w:val="00087352"/>
    <w:rsid w:val="0008779D"/>
    <w:rsid w:val="0009087B"/>
    <w:rsid w:val="00090C59"/>
    <w:rsid w:val="00090FC8"/>
    <w:rsid w:val="0009106C"/>
    <w:rsid w:val="00091E6D"/>
    <w:rsid w:val="00092057"/>
    <w:rsid w:val="0009241E"/>
    <w:rsid w:val="00092817"/>
    <w:rsid w:val="0009332A"/>
    <w:rsid w:val="000934F8"/>
    <w:rsid w:val="00093696"/>
    <w:rsid w:val="000936DE"/>
    <w:rsid w:val="00093E32"/>
    <w:rsid w:val="00094D86"/>
    <w:rsid w:val="00095BD0"/>
    <w:rsid w:val="00096201"/>
    <w:rsid w:val="0009639E"/>
    <w:rsid w:val="000966BD"/>
    <w:rsid w:val="000967E5"/>
    <w:rsid w:val="00096A1F"/>
    <w:rsid w:val="00096F5B"/>
    <w:rsid w:val="0009707B"/>
    <w:rsid w:val="00097097"/>
    <w:rsid w:val="000970C2"/>
    <w:rsid w:val="00097217"/>
    <w:rsid w:val="000974AF"/>
    <w:rsid w:val="00097D03"/>
    <w:rsid w:val="00097D24"/>
    <w:rsid w:val="00097E6D"/>
    <w:rsid w:val="000A00B1"/>
    <w:rsid w:val="000A0BF2"/>
    <w:rsid w:val="000A10D7"/>
    <w:rsid w:val="000A12FB"/>
    <w:rsid w:val="000A1653"/>
    <w:rsid w:val="000A17EE"/>
    <w:rsid w:val="000A1838"/>
    <w:rsid w:val="000A1863"/>
    <w:rsid w:val="000A1959"/>
    <w:rsid w:val="000A1DBB"/>
    <w:rsid w:val="000A1FDE"/>
    <w:rsid w:val="000A2616"/>
    <w:rsid w:val="000A372A"/>
    <w:rsid w:val="000A3D98"/>
    <w:rsid w:val="000A40E1"/>
    <w:rsid w:val="000A4273"/>
    <w:rsid w:val="000A490B"/>
    <w:rsid w:val="000A50F4"/>
    <w:rsid w:val="000A59CC"/>
    <w:rsid w:val="000A59EB"/>
    <w:rsid w:val="000A5CA3"/>
    <w:rsid w:val="000A7473"/>
    <w:rsid w:val="000A7956"/>
    <w:rsid w:val="000A7BFB"/>
    <w:rsid w:val="000A7D64"/>
    <w:rsid w:val="000B03CC"/>
    <w:rsid w:val="000B0DD5"/>
    <w:rsid w:val="000B0F21"/>
    <w:rsid w:val="000B0F8C"/>
    <w:rsid w:val="000B10CD"/>
    <w:rsid w:val="000B15D5"/>
    <w:rsid w:val="000B1839"/>
    <w:rsid w:val="000B1C12"/>
    <w:rsid w:val="000B1DFC"/>
    <w:rsid w:val="000B1F4B"/>
    <w:rsid w:val="000B1FFE"/>
    <w:rsid w:val="000B3603"/>
    <w:rsid w:val="000B4060"/>
    <w:rsid w:val="000B49DB"/>
    <w:rsid w:val="000B4B07"/>
    <w:rsid w:val="000B5268"/>
    <w:rsid w:val="000B5285"/>
    <w:rsid w:val="000B5292"/>
    <w:rsid w:val="000B5425"/>
    <w:rsid w:val="000B58FF"/>
    <w:rsid w:val="000B5914"/>
    <w:rsid w:val="000B5F47"/>
    <w:rsid w:val="000B61D5"/>
    <w:rsid w:val="000B659F"/>
    <w:rsid w:val="000B6816"/>
    <w:rsid w:val="000B6D1C"/>
    <w:rsid w:val="000B6FA1"/>
    <w:rsid w:val="000B721D"/>
    <w:rsid w:val="000B7980"/>
    <w:rsid w:val="000B7B2A"/>
    <w:rsid w:val="000B7D66"/>
    <w:rsid w:val="000C0C76"/>
    <w:rsid w:val="000C0CB0"/>
    <w:rsid w:val="000C0ECF"/>
    <w:rsid w:val="000C1D15"/>
    <w:rsid w:val="000C1F68"/>
    <w:rsid w:val="000C1FFB"/>
    <w:rsid w:val="000C20C3"/>
    <w:rsid w:val="000C233D"/>
    <w:rsid w:val="000C236F"/>
    <w:rsid w:val="000C2943"/>
    <w:rsid w:val="000C29B1"/>
    <w:rsid w:val="000C300A"/>
    <w:rsid w:val="000C3111"/>
    <w:rsid w:val="000C346E"/>
    <w:rsid w:val="000C3827"/>
    <w:rsid w:val="000C3E58"/>
    <w:rsid w:val="000C4043"/>
    <w:rsid w:val="000C41BB"/>
    <w:rsid w:val="000C44A3"/>
    <w:rsid w:val="000C46B8"/>
    <w:rsid w:val="000C4D94"/>
    <w:rsid w:val="000C529A"/>
    <w:rsid w:val="000C54F2"/>
    <w:rsid w:val="000C5AFD"/>
    <w:rsid w:val="000C5CC3"/>
    <w:rsid w:val="000C605F"/>
    <w:rsid w:val="000C6D21"/>
    <w:rsid w:val="000C6FA9"/>
    <w:rsid w:val="000C7036"/>
    <w:rsid w:val="000C7A74"/>
    <w:rsid w:val="000D0847"/>
    <w:rsid w:val="000D0974"/>
    <w:rsid w:val="000D13CB"/>
    <w:rsid w:val="000D19C1"/>
    <w:rsid w:val="000D1A23"/>
    <w:rsid w:val="000D2BEC"/>
    <w:rsid w:val="000D338D"/>
    <w:rsid w:val="000D346B"/>
    <w:rsid w:val="000D3768"/>
    <w:rsid w:val="000D3D25"/>
    <w:rsid w:val="000D49DE"/>
    <w:rsid w:val="000D56D9"/>
    <w:rsid w:val="000D57F5"/>
    <w:rsid w:val="000D5BAF"/>
    <w:rsid w:val="000D5BEA"/>
    <w:rsid w:val="000D5DBF"/>
    <w:rsid w:val="000D6804"/>
    <w:rsid w:val="000D6C5C"/>
    <w:rsid w:val="000D72A0"/>
    <w:rsid w:val="000D7353"/>
    <w:rsid w:val="000D7C92"/>
    <w:rsid w:val="000D7DCD"/>
    <w:rsid w:val="000D7E38"/>
    <w:rsid w:val="000D7FF1"/>
    <w:rsid w:val="000E065E"/>
    <w:rsid w:val="000E0BA9"/>
    <w:rsid w:val="000E0C5F"/>
    <w:rsid w:val="000E0E18"/>
    <w:rsid w:val="000E1414"/>
    <w:rsid w:val="000E183B"/>
    <w:rsid w:val="000E232D"/>
    <w:rsid w:val="000E2B09"/>
    <w:rsid w:val="000E393B"/>
    <w:rsid w:val="000E39F6"/>
    <w:rsid w:val="000E3F91"/>
    <w:rsid w:val="000E4648"/>
    <w:rsid w:val="000E4856"/>
    <w:rsid w:val="000E488E"/>
    <w:rsid w:val="000E4CBF"/>
    <w:rsid w:val="000E50C7"/>
    <w:rsid w:val="000E5383"/>
    <w:rsid w:val="000E570C"/>
    <w:rsid w:val="000E599A"/>
    <w:rsid w:val="000E59BC"/>
    <w:rsid w:val="000E5C08"/>
    <w:rsid w:val="000E5D08"/>
    <w:rsid w:val="000E61F6"/>
    <w:rsid w:val="000E62D7"/>
    <w:rsid w:val="000E652D"/>
    <w:rsid w:val="000E6593"/>
    <w:rsid w:val="000E6F22"/>
    <w:rsid w:val="000E6FCD"/>
    <w:rsid w:val="000E77B4"/>
    <w:rsid w:val="000E7A35"/>
    <w:rsid w:val="000E7ACA"/>
    <w:rsid w:val="000E7C43"/>
    <w:rsid w:val="000F04BC"/>
    <w:rsid w:val="000F06AD"/>
    <w:rsid w:val="000F08F4"/>
    <w:rsid w:val="000F0B37"/>
    <w:rsid w:val="000F0E5E"/>
    <w:rsid w:val="000F188D"/>
    <w:rsid w:val="000F1C02"/>
    <w:rsid w:val="000F1F87"/>
    <w:rsid w:val="000F21DB"/>
    <w:rsid w:val="000F223A"/>
    <w:rsid w:val="000F2275"/>
    <w:rsid w:val="000F284E"/>
    <w:rsid w:val="000F2BE1"/>
    <w:rsid w:val="000F37EF"/>
    <w:rsid w:val="000F3A56"/>
    <w:rsid w:val="000F3B20"/>
    <w:rsid w:val="000F3DA5"/>
    <w:rsid w:val="000F3EC8"/>
    <w:rsid w:val="000F4098"/>
    <w:rsid w:val="000F41C7"/>
    <w:rsid w:val="000F568C"/>
    <w:rsid w:val="000F57E2"/>
    <w:rsid w:val="000F5A71"/>
    <w:rsid w:val="000F5CD5"/>
    <w:rsid w:val="000F5E3E"/>
    <w:rsid w:val="000F65F0"/>
    <w:rsid w:val="000F6919"/>
    <w:rsid w:val="000F6C34"/>
    <w:rsid w:val="000F6ED2"/>
    <w:rsid w:val="000F6FB2"/>
    <w:rsid w:val="000F7724"/>
    <w:rsid w:val="000F7858"/>
    <w:rsid w:val="000F7990"/>
    <w:rsid w:val="00100475"/>
    <w:rsid w:val="001009DD"/>
    <w:rsid w:val="00100F86"/>
    <w:rsid w:val="0010122F"/>
    <w:rsid w:val="00102E85"/>
    <w:rsid w:val="00103046"/>
    <w:rsid w:val="001033A8"/>
    <w:rsid w:val="00103671"/>
    <w:rsid w:val="001040D0"/>
    <w:rsid w:val="00104571"/>
    <w:rsid w:val="00104587"/>
    <w:rsid w:val="001046E8"/>
    <w:rsid w:val="001049B7"/>
    <w:rsid w:val="00104EE0"/>
    <w:rsid w:val="00104F47"/>
    <w:rsid w:val="00105318"/>
    <w:rsid w:val="0010557B"/>
    <w:rsid w:val="001056CA"/>
    <w:rsid w:val="001064B1"/>
    <w:rsid w:val="00106BA7"/>
    <w:rsid w:val="00106C04"/>
    <w:rsid w:val="00106C46"/>
    <w:rsid w:val="00106F25"/>
    <w:rsid w:val="00107292"/>
    <w:rsid w:val="00107F91"/>
    <w:rsid w:val="001103A5"/>
    <w:rsid w:val="001103D9"/>
    <w:rsid w:val="00110CA5"/>
    <w:rsid w:val="00110E3F"/>
    <w:rsid w:val="00112590"/>
    <w:rsid w:val="00112E77"/>
    <w:rsid w:val="001131FD"/>
    <w:rsid w:val="001136D1"/>
    <w:rsid w:val="001138A8"/>
    <w:rsid w:val="001138B3"/>
    <w:rsid w:val="00113A07"/>
    <w:rsid w:val="00114611"/>
    <w:rsid w:val="00114F64"/>
    <w:rsid w:val="001152EE"/>
    <w:rsid w:val="00115E3D"/>
    <w:rsid w:val="00115E99"/>
    <w:rsid w:val="00115EA6"/>
    <w:rsid w:val="00116285"/>
    <w:rsid w:val="0011646D"/>
    <w:rsid w:val="00116AB5"/>
    <w:rsid w:val="001171CD"/>
    <w:rsid w:val="001171FA"/>
    <w:rsid w:val="00117569"/>
    <w:rsid w:val="00117798"/>
    <w:rsid w:val="00117851"/>
    <w:rsid w:val="00120C28"/>
    <w:rsid w:val="00120D14"/>
    <w:rsid w:val="00121219"/>
    <w:rsid w:val="00121B69"/>
    <w:rsid w:val="00121B82"/>
    <w:rsid w:val="00121F8A"/>
    <w:rsid w:val="00121FF3"/>
    <w:rsid w:val="00122240"/>
    <w:rsid w:val="001222EF"/>
    <w:rsid w:val="001223AF"/>
    <w:rsid w:val="001226F5"/>
    <w:rsid w:val="0012284B"/>
    <w:rsid w:val="00122D40"/>
    <w:rsid w:val="001234A4"/>
    <w:rsid w:val="001235F2"/>
    <w:rsid w:val="0012518C"/>
    <w:rsid w:val="0012523C"/>
    <w:rsid w:val="001255BF"/>
    <w:rsid w:val="00125DF1"/>
    <w:rsid w:val="00125FD3"/>
    <w:rsid w:val="0012630A"/>
    <w:rsid w:val="0012687E"/>
    <w:rsid w:val="00126B0A"/>
    <w:rsid w:val="00126C10"/>
    <w:rsid w:val="0012718F"/>
    <w:rsid w:val="001272E2"/>
    <w:rsid w:val="00127395"/>
    <w:rsid w:val="0012758A"/>
    <w:rsid w:val="00127864"/>
    <w:rsid w:val="00127B76"/>
    <w:rsid w:val="0013007C"/>
    <w:rsid w:val="00130477"/>
    <w:rsid w:val="00130D50"/>
    <w:rsid w:val="00130E3D"/>
    <w:rsid w:val="001317A4"/>
    <w:rsid w:val="00132354"/>
    <w:rsid w:val="001329B2"/>
    <w:rsid w:val="00132B60"/>
    <w:rsid w:val="00132C0F"/>
    <w:rsid w:val="0013339D"/>
    <w:rsid w:val="00133C12"/>
    <w:rsid w:val="001348CA"/>
    <w:rsid w:val="001349E5"/>
    <w:rsid w:val="00134DF9"/>
    <w:rsid w:val="00136036"/>
    <w:rsid w:val="001361BE"/>
    <w:rsid w:val="001376E5"/>
    <w:rsid w:val="00137BED"/>
    <w:rsid w:val="001405BC"/>
    <w:rsid w:val="001405DA"/>
    <w:rsid w:val="00140ED6"/>
    <w:rsid w:val="00142A1F"/>
    <w:rsid w:val="00142C50"/>
    <w:rsid w:val="00143347"/>
    <w:rsid w:val="00143B9A"/>
    <w:rsid w:val="00144535"/>
    <w:rsid w:val="00144C26"/>
    <w:rsid w:val="00144F05"/>
    <w:rsid w:val="00145318"/>
    <w:rsid w:val="00145D55"/>
    <w:rsid w:val="00145E4E"/>
    <w:rsid w:val="0014610D"/>
    <w:rsid w:val="001464F1"/>
    <w:rsid w:val="001467E2"/>
    <w:rsid w:val="00146B55"/>
    <w:rsid w:val="00146F73"/>
    <w:rsid w:val="0014745F"/>
    <w:rsid w:val="00147D63"/>
    <w:rsid w:val="0015077A"/>
    <w:rsid w:val="00150A22"/>
    <w:rsid w:val="00150BCE"/>
    <w:rsid w:val="00150C77"/>
    <w:rsid w:val="001511D8"/>
    <w:rsid w:val="00151AED"/>
    <w:rsid w:val="00151E7F"/>
    <w:rsid w:val="00152995"/>
    <w:rsid w:val="001529DC"/>
    <w:rsid w:val="00152A0A"/>
    <w:rsid w:val="001531C9"/>
    <w:rsid w:val="00153A21"/>
    <w:rsid w:val="00153F85"/>
    <w:rsid w:val="00153FAC"/>
    <w:rsid w:val="00154015"/>
    <w:rsid w:val="0015457A"/>
    <w:rsid w:val="00154B94"/>
    <w:rsid w:val="00154E05"/>
    <w:rsid w:val="00155585"/>
    <w:rsid w:val="00155679"/>
    <w:rsid w:val="001558EA"/>
    <w:rsid w:val="0015663B"/>
    <w:rsid w:val="001566DE"/>
    <w:rsid w:val="0015683B"/>
    <w:rsid w:val="00156B7A"/>
    <w:rsid w:val="00156F17"/>
    <w:rsid w:val="00157A39"/>
    <w:rsid w:val="00157FB9"/>
    <w:rsid w:val="00160262"/>
    <w:rsid w:val="0016050E"/>
    <w:rsid w:val="0016074C"/>
    <w:rsid w:val="001610FB"/>
    <w:rsid w:val="00161F3E"/>
    <w:rsid w:val="00162046"/>
    <w:rsid w:val="001622FB"/>
    <w:rsid w:val="0016402F"/>
    <w:rsid w:val="001643BC"/>
    <w:rsid w:val="0016449D"/>
    <w:rsid w:val="0016483D"/>
    <w:rsid w:val="00164BFA"/>
    <w:rsid w:val="00164D12"/>
    <w:rsid w:val="0016519B"/>
    <w:rsid w:val="00165270"/>
    <w:rsid w:val="00165298"/>
    <w:rsid w:val="001652A7"/>
    <w:rsid w:val="001658D0"/>
    <w:rsid w:val="00165A51"/>
    <w:rsid w:val="00165CD5"/>
    <w:rsid w:val="00165D71"/>
    <w:rsid w:val="00165E4C"/>
    <w:rsid w:val="00166655"/>
    <w:rsid w:val="001668C9"/>
    <w:rsid w:val="00166F9D"/>
    <w:rsid w:val="00167061"/>
    <w:rsid w:val="00167187"/>
    <w:rsid w:val="0016728B"/>
    <w:rsid w:val="00167468"/>
    <w:rsid w:val="001676F5"/>
    <w:rsid w:val="00167E9E"/>
    <w:rsid w:val="0017079C"/>
    <w:rsid w:val="0017094C"/>
    <w:rsid w:val="00171072"/>
    <w:rsid w:val="0017165D"/>
    <w:rsid w:val="001719DD"/>
    <w:rsid w:val="00171FA9"/>
    <w:rsid w:val="001720CE"/>
    <w:rsid w:val="00172856"/>
    <w:rsid w:val="00172B1D"/>
    <w:rsid w:val="00172FDC"/>
    <w:rsid w:val="001737B8"/>
    <w:rsid w:val="00173865"/>
    <w:rsid w:val="00173B40"/>
    <w:rsid w:val="00173C1A"/>
    <w:rsid w:val="00173DE3"/>
    <w:rsid w:val="00174BBF"/>
    <w:rsid w:val="00174DCC"/>
    <w:rsid w:val="00175784"/>
    <w:rsid w:val="0017586A"/>
    <w:rsid w:val="001763D4"/>
    <w:rsid w:val="001765BC"/>
    <w:rsid w:val="00176782"/>
    <w:rsid w:val="00177855"/>
    <w:rsid w:val="001805B6"/>
    <w:rsid w:val="00180A96"/>
    <w:rsid w:val="00180B5A"/>
    <w:rsid w:val="00181360"/>
    <w:rsid w:val="0018177B"/>
    <w:rsid w:val="00181EA8"/>
    <w:rsid w:val="001822ED"/>
    <w:rsid w:val="001826BF"/>
    <w:rsid w:val="00183060"/>
    <w:rsid w:val="00183426"/>
    <w:rsid w:val="001836A0"/>
    <w:rsid w:val="00183B8B"/>
    <w:rsid w:val="001841E4"/>
    <w:rsid w:val="001847B0"/>
    <w:rsid w:val="0018535C"/>
    <w:rsid w:val="00185740"/>
    <w:rsid w:val="001858C3"/>
    <w:rsid w:val="00185BA0"/>
    <w:rsid w:val="0018671D"/>
    <w:rsid w:val="00186929"/>
    <w:rsid w:val="00186AB2"/>
    <w:rsid w:val="001874A6"/>
    <w:rsid w:val="00187522"/>
    <w:rsid w:val="00187762"/>
    <w:rsid w:val="0019045B"/>
    <w:rsid w:val="00190A61"/>
    <w:rsid w:val="00190AF8"/>
    <w:rsid w:val="00190CD6"/>
    <w:rsid w:val="00190D6D"/>
    <w:rsid w:val="0019152E"/>
    <w:rsid w:val="0019161A"/>
    <w:rsid w:val="0019257A"/>
    <w:rsid w:val="00192598"/>
    <w:rsid w:val="0019263D"/>
    <w:rsid w:val="00192771"/>
    <w:rsid w:val="00192CFF"/>
    <w:rsid w:val="00192F98"/>
    <w:rsid w:val="00192FC1"/>
    <w:rsid w:val="001935F9"/>
    <w:rsid w:val="001938EF"/>
    <w:rsid w:val="0019471A"/>
    <w:rsid w:val="001955DA"/>
    <w:rsid w:val="00195C3C"/>
    <w:rsid w:val="00195C9E"/>
    <w:rsid w:val="00196321"/>
    <w:rsid w:val="001965B9"/>
    <w:rsid w:val="001966CE"/>
    <w:rsid w:val="00196C3E"/>
    <w:rsid w:val="00196D47"/>
    <w:rsid w:val="001972A6"/>
    <w:rsid w:val="00197342"/>
    <w:rsid w:val="00197C84"/>
    <w:rsid w:val="00197D8D"/>
    <w:rsid w:val="001A0379"/>
    <w:rsid w:val="001A0459"/>
    <w:rsid w:val="001A15A6"/>
    <w:rsid w:val="001A1681"/>
    <w:rsid w:val="001A193C"/>
    <w:rsid w:val="001A1AA5"/>
    <w:rsid w:val="001A232D"/>
    <w:rsid w:val="001A2376"/>
    <w:rsid w:val="001A2C20"/>
    <w:rsid w:val="001A3018"/>
    <w:rsid w:val="001A310C"/>
    <w:rsid w:val="001A366B"/>
    <w:rsid w:val="001A39BF"/>
    <w:rsid w:val="001A4CA6"/>
    <w:rsid w:val="001A50FC"/>
    <w:rsid w:val="001A5474"/>
    <w:rsid w:val="001A575E"/>
    <w:rsid w:val="001A620B"/>
    <w:rsid w:val="001A64A1"/>
    <w:rsid w:val="001A7162"/>
    <w:rsid w:val="001A7507"/>
    <w:rsid w:val="001B13C0"/>
    <w:rsid w:val="001B1B76"/>
    <w:rsid w:val="001B1C33"/>
    <w:rsid w:val="001B2056"/>
    <w:rsid w:val="001B23FD"/>
    <w:rsid w:val="001B258A"/>
    <w:rsid w:val="001B47B4"/>
    <w:rsid w:val="001B4C0E"/>
    <w:rsid w:val="001B4FEB"/>
    <w:rsid w:val="001B503C"/>
    <w:rsid w:val="001B592A"/>
    <w:rsid w:val="001B5CBB"/>
    <w:rsid w:val="001B5D30"/>
    <w:rsid w:val="001B62E0"/>
    <w:rsid w:val="001B64AD"/>
    <w:rsid w:val="001B6533"/>
    <w:rsid w:val="001B69D5"/>
    <w:rsid w:val="001B6A26"/>
    <w:rsid w:val="001B6AB8"/>
    <w:rsid w:val="001B72A9"/>
    <w:rsid w:val="001B72B7"/>
    <w:rsid w:val="001B7466"/>
    <w:rsid w:val="001C0399"/>
    <w:rsid w:val="001C06FF"/>
    <w:rsid w:val="001C0955"/>
    <w:rsid w:val="001C0DAE"/>
    <w:rsid w:val="001C0DD4"/>
    <w:rsid w:val="001C0E14"/>
    <w:rsid w:val="001C1644"/>
    <w:rsid w:val="001C1C77"/>
    <w:rsid w:val="001C25D0"/>
    <w:rsid w:val="001C25F1"/>
    <w:rsid w:val="001C262A"/>
    <w:rsid w:val="001C270C"/>
    <w:rsid w:val="001C2E5C"/>
    <w:rsid w:val="001C2F35"/>
    <w:rsid w:val="001C3517"/>
    <w:rsid w:val="001C39EC"/>
    <w:rsid w:val="001C3F9E"/>
    <w:rsid w:val="001C4037"/>
    <w:rsid w:val="001C41A4"/>
    <w:rsid w:val="001C4795"/>
    <w:rsid w:val="001C4A2A"/>
    <w:rsid w:val="001C51A9"/>
    <w:rsid w:val="001C51E9"/>
    <w:rsid w:val="001C5605"/>
    <w:rsid w:val="001C5607"/>
    <w:rsid w:val="001C56CB"/>
    <w:rsid w:val="001C575F"/>
    <w:rsid w:val="001C5797"/>
    <w:rsid w:val="001C5A56"/>
    <w:rsid w:val="001C6793"/>
    <w:rsid w:val="001C682C"/>
    <w:rsid w:val="001C6992"/>
    <w:rsid w:val="001C6B42"/>
    <w:rsid w:val="001C6B9A"/>
    <w:rsid w:val="001C706F"/>
    <w:rsid w:val="001C7380"/>
    <w:rsid w:val="001D0332"/>
    <w:rsid w:val="001D0804"/>
    <w:rsid w:val="001D0856"/>
    <w:rsid w:val="001D0CC5"/>
    <w:rsid w:val="001D11F2"/>
    <w:rsid w:val="001D1223"/>
    <w:rsid w:val="001D131C"/>
    <w:rsid w:val="001D134D"/>
    <w:rsid w:val="001D1535"/>
    <w:rsid w:val="001D1B3D"/>
    <w:rsid w:val="001D1F58"/>
    <w:rsid w:val="001D2436"/>
    <w:rsid w:val="001D252A"/>
    <w:rsid w:val="001D274C"/>
    <w:rsid w:val="001D2939"/>
    <w:rsid w:val="001D2D5B"/>
    <w:rsid w:val="001D2DF9"/>
    <w:rsid w:val="001D3397"/>
    <w:rsid w:val="001D39F5"/>
    <w:rsid w:val="001D3C9E"/>
    <w:rsid w:val="001D3F2F"/>
    <w:rsid w:val="001D413B"/>
    <w:rsid w:val="001D41CF"/>
    <w:rsid w:val="001D43E4"/>
    <w:rsid w:val="001D47C9"/>
    <w:rsid w:val="001D4BAF"/>
    <w:rsid w:val="001D4CF7"/>
    <w:rsid w:val="001D5573"/>
    <w:rsid w:val="001D577A"/>
    <w:rsid w:val="001D5817"/>
    <w:rsid w:val="001D58FD"/>
    <w:rsid w:val="001D60D3"/>
    <w:rsid w:val="001D692B"/>
    <w:rsid w:val="001D7D6B"/>
    <w:rsid w:val="001E0521"/>
    <w:rsid w:val="001E080A"/>
    <w:rsid w:val="001E1E69"/>
    <w:rsid w:val="001E27A4"/>
    <w:rsid w:val="001E2F9D"/>
    <w:rsid w:val="001E3116"/>
    <w:rsid w:val="001E347E"/>
    <w:rsid w:val="001E355E"/>
    <w:rsid w:val="001E367A"/>
    <w:rsid w:val="001E37CC"/>
    <w:rsid w:val="001E37EC"/>
    <w:rsid w:val="001E3DDC"/>
    <w:rsid w:val="001E4C8D"/>
    <w:rsid w:val="001E556F"/>
    <w:rsid w:val="001E567F"/>
    <w:rsid w:val="001E5F05"/>
    <w:rsid w:val="001E6247"/>
    <w:rsid w:val="001E6817"/>
    <w:rsid w:val="001E78EC"/>
    <w:rsid w:val="001E7D9B"/>
    <w:rsid w:val="001E7EE4"/>
    <w:rsid w:val="001F00C0"/>
    <w:rsid w:val="001F0B11"/>
    <w:rsid w:val="001F0F79"/>
    <w:rsid w:val="001F15A2"/>
    <w:rsid w:val="001F1DBA"/>
    <w:rsid w:val="001F2330"/>
    <w:rsid w:val="001F2BD6"/>
    <w:rsid w:val="001F3525"/>
    <w:rsid w:val="001F3CFE"/>
    <w:rsid w:val="001F4696"/>
    <w:rsid w:val="001F4AC9"/>
    <w:rsid w:val="001F4AD8"/>
    <w:rsid w:val="001F5528"/>
    <w:rsid w:val="001F59B2"/>
    <w:rsid w:val="001F5A58"/>
    <w:rsid w:val="001F5BF4"/>
    <w:rsid w:val="001F5C00"/>
    <w:rsid w:val="001F60D5"/>
    <w:rsid w:val="001F6302"/>
    <w:rsid w:val="001F7A8B"/>
    <w:rsid w:val="00200122"/>
    <w:rsid w:val="002003D2"/>
    <w:rsid w:val="002004D2"/>
    <w:rsid w:val="002009D0"/>
    <w:rsid w:val="002009F8"/>
    <w:rsid w:val="00200D35"/>
    <w:rsid w:val="00201237"/>
    <w:rsid w:val="0020152B"/>
    <w:rsid w:val="002015FE"/>
    <w:rsid w:val="00201ABB"/>
    <w:rsid w:val="0020233B"/>
    <w:rsid w:val="0020247F"/>
    <w:rsid w:val="00202755"/>
    <w:rsid w:val="002028EB"/>
    <w:rsid w:val="00202BA5"/>
    <w:rsid w:val="00202BDD"/>
    <w:rsid w:val="00203DB8"/>
    <w:rsid w:val="002046E8"/>
    <w:rsid w:val="00204C69"/>
    <w:rsid w:val="00204D2E"/>
    <w:rsid w:val="00204F6A"/>
    <w:rsid w:val="002054BA"/>
    <w:rsid w:val="002055BE"/>
    <w:rsid w:val="00205B99"/>
    <w:rsid w:val="00206066"/>
    <w:rsid w:val="00206184"/>
    <w:rsid w:val="002063E8"/>
    <w:rsid w:val="002067B8"/>
    <w:rsid w:val="002069AB"/>
    <w:rsid w:val="00206CCA"/>
    <w:rsid w:val="00206CDE"/>
    <w:rsid w:val="00206EBD"/>
    <w:rsid w:val="00207527"/>
    <w:rsid w:val="00207985"/>
    <w:rsid w:val="00210154"/>
    <w:rsid w:val="002105AE"/>
    <w:rsid w:val="002107D6"/>
    <w:rsid w:val="00210887"/>
    <w:rsid w:val="00210945"/>
    <w:rsid w:val="00210AE2"/>
    <w:rsid w:val="00211D29"/>
    <w:rsid w:val="00212E5A"/>
    <w:rsid w:val="0021316E"/>
    <w:rsid w:val="00213845"/>
    <w:rsid w:val="002148B1"/>
    <w:rsid w:val="002148E1"/>
    <w:rsid w:val="00214D19"/>
    <w:rsid w:val="0021559E"/>
    <w:rsid w:val="002155E0"/>
    <w:rsid w:val="00215BB3"/>
    <w:rsid w:val="00215E58"/>
    <w:rsid w:val="00216066"/>
    <w:rsid w:val="0021664B"/>
    <w:rsid w:val="00216B46"/>
    <w:rsid w:val="00216E27"/>
    <w:rsid w:val="002178D9"/>
    <w:rsid w:val="00220641"/>
    <w:rsid w:val="002206DE"/>
    <w:rsid w:val="002210BB"/>
    <w:rsid w:val="002214C0"/>
    <w:rsid w:val="002219E4"/>
    <w:rsid w:val="00221F3A"/>
    <w:rsid w:val="00221F57"/>
    <w:rsid w:val="002221B1"/>
    <w:rsid w:val="002221CD"/>
    <w:rsid w:val="002221E0"/>
    <w:rsid w:val="00222382"/>
    <w:rsid w:val="00222699"/>
    <w:rsid w:val="00222D24"/>
    <w:rsid w:val="00222ED9"/>
    <w:rsid w:val="00223170"/>
    <w:rsid w:val="00223959"/>
    <w:rsid w:val="00223BC0"/>
    <w:rsid w:val="002246C3"/>
    <w:rsid w:val="00224713"/>
    <w:rsid w:val="00224A52"/>
    <w:rsid w:val="00224BA1"/>
    <w:rsid w:val="002258B3"/>
    <w:rsid w:val="00226103"/>
    <w:rsid w:val="002261A4"/>
    <w:rsid w:val="00226C21"/>
    <w:rsid w:val="00226EE0"/>
    <w:rsid w:val="00227642"/>
    <w:rsid w:val="00230227"/>
    <w:rsid w:val="0023034B"/>
    <w:rsid w:val="00230829"/>
    <w:rsid w:val="002310DA"/>
    <w:rsid w:val="0023128A"/>
    <w:rsid w:val="0023189A"/>
    <w:rsid w:val="002321E2"/>
    <w:rsid w:val="00232283"/>
    <w:rsid w:val="0023262D"/>
    <w:rsid w:val="0023267F"/>
    <w:rsid w:val="002330E6"/>
    <w:rsid w:val="00233139"/>
    <w:rsid w:val="002332FD"/>
    <w:rsid w:val="00233737"/>
    <w:rsid w:val="0023392F"/>
    <w:rsid w:val="00233D82"/>
    <w:rsid w:val="00233E80"/>
    <w:rsid w:val="0023496C"/>
    <w:rsid w:val="00234ED6"/>
    <w:rsid w:val="0023530E"/>
    <w:rsid w:val="00235362"/>
    <w:rsid w:val="002359D4"/>
    <w:rsid w:val="00235B0F"/>
    <w:rsid w:val="00236204"/>
    <w:rsid w:val="002362CB"/>
    <w:rsid w:val="0023660F"/>
    <w:rsid w:val="002366EA"/>
    <w:rsid w:val="00236EE4"/>
    <w:rsid w:val="0023732D"/>
    <w:rsid w:val="00237657"/>
    <w:rsid w:val="002377A6"/>
    <w:rsid w:val="0023790D"/>
    <w:rsid w:val="00237923"/>
    <w:rsid w:val="00240431"/>
    <w:rsid w:val="0024053B"/>
    <w:rsid w:val="00240B45"/>
    <w:rsid w:val="00240D5D"/>
    <w:rsid w:val="002415E2"/>
    <w:rsid w:val="00241B1B"/>
    <w:rsid w:val="00241FF8"/>
    <w:rsid w:val="00242BFF"/>
    <w:rsid w:val="00242D4C"/>
    <w:rsid w:val="00242F5F"/>
    <w:rsid w:val="0024337E"/>
    <w:rsid w:val="0024349C"/>
    <w:rsid w:val="00243707"/>
    <w:rsid w:val="00243C09"/>
    <w:rsid w:val="00244207"/>
    <w:rsid w:val="002447BF"/>
    <w:rsid w:val="00244924"/>
    <w:rsid w:val="002455CE"/>
    <w:rsid w:val="002458EE"/>
    <w:rsid w:val="00246453"/>
    <w:rsid w:val="002466CA"/>
    <w:rsid w:val="00246BCC"/>
    <w:rsid w:val="00246C11"/>
    <w:rsid w:val="00246D47"/>
    <w:rsid w:val="00247532"/>
    <w:rsid w:val="00247A49"/>
    <w:rsid w:val="00250844"/>
    <w:rsid w:val="002508D6"/>
    <w:rsid w:val="00250ACA"/>
    <w:rsid w:val="00250E14"/>
    <w:rsid w:val="00251120"/>
    <w:rsid w:val="002511A8"/>
    <w:rsid w:val="00251B70"/>
    <w:rsid w:val="00251C56"/>
    <w:rsid w:val="00251D76"/>
    <w:rsid w:val="00251E5A"/>
    <w:rsid w:val="00252031"/>
    <w:rsid w:val="0025221F"/>
    <w:rsid w:val="00252899"/>
    <w:rsid w:val="00252DDF"/>
    <w:rsid w:val="0025304B"/>
    <w:rsid w:val="00253B92"/>
    <w:rsid w:val="0025400F"/>
    <w:rsid w:val="00254D5E"/>
    <w:rsid w:val="0025546D"/>
    <w:rsid w:val="00256A6B"/>
    <w:rsid w:val="00256DA4"/>
    <w:rsid w:val="002570E8"/>
    <w:rsid w:val="002571E3"/>
    <w:rsid w:val="0025742C"/>
    <w:rsid w:val="00257A39"/>
    <w:rsid w:val="00257D08"/>
    <w:rsid w:val="00257FC4"/>
    <w:rsid w:val="0026053C"/>
    <w:rsid w:val="0026058D"/>
    <w:rsid w:val="00260BB7"/>
    <w:rsid w:val="00260CD3"/>
    <w:rsid w:val="00260FC5"/>
    <w:rsid w:val="00261084"/>
    <w:rsid w:val="002617F0"/>
    <w:rsid w:val="00261F0A"/>
    <w:rsid w:val="00261F6E"/>
    <w:rsid w:val="002621D0"/>
    <w:rsid w:val="00262213"/>
    <w:rsid w:val="00262463"/>
    <w:rsid w:val="002625DF"/>
    <w:rsid w:val="002625E4"/>
    <w:rsid w:val="002625EC"/>
    <w:rsid w:val="002626D6"/>
    <w:rsid w:val="00263289"/>
    <w:rsid w:val="0026361E"/>
    <w:rsid w:val="002636FE"/>
    <w:rsid w:val="00263AA7"/>
    <w:rsid w:val="00263C17"/>
    <w:rsid w:val="00263F0C"/>
    <w:rsid w:val="00264B81"/>
    <w:rsid w:val="00264BD5"/>
    <w:rsid w:val="00265230"/>
    <w:rsid w:val="00265534"/>
    <w:rsid w:val="00265B63"/>
    <w:rsid w:val="002665D0"/>
    <w:rsid w:val="0026672D"/>
    <w:rsid w:val="00266A51"/>
    <w:rsid w:val="00266A94"/>
    <w:rsid w:val="00266B75"/>
    <w:rsid w:val="00266CF9"/>
    <w:rsid w:val="002679C5"/>
    <w:rsid w:val="00267B83"/>
    <w:rsid w:val="00267D1D"/>
    <w:rsid w:val="00270101"/>
    <w:rsid w:val="002705E3"/>
    <w:rsid w:val="00270F3B"/>
    <w:rsid w:val="00271579"/>
    <w:rsid w:val="002715E9"/>
    <w:rsid w:val="002726FA"/>
    <w:rsid w:val="00272831"/>
    <w:rsid w:val="002729AD"/>
    <w:rsid w:val="00272A9E"/>
    <w:rsid w:val="00272EA3"/>
    <w:rsid w:val="00273ADF"/>
    <w:rsid w:val="00273B23"/>
    <w:rsid w:val="00274328"/>
    <w:rsid w:val="00274A88"/>
    <w:rsid w:val="0027514C"/>
    <w:rsid w:val="00275560"/>
    <w:rsid w:val="0027571F"/>
    <w:rsid w:val="002768B0"/>
    <w:rsid w:val="00276FBE"/>
    <w:rsid w:val="00277870"/>
    <w:rsid w:val="00280308"/>
    <w:rsid w:val="002806BC"/>
    <w:rsid w:val="00280931"/>
    <w:rsid w:val="00280B3C"/>
    <w:rsid w:val="00280C3C"/>
    <w:rsid w:val="00280FC9"/>
    <w:rsid w:val="0028103B"/>
    <w:rsid w:val="002820EE"/>
    <w:rsid w:val="002821C9"/>
    <w:rsid w:val="002823F6"/>
    <w:rsid w:val="0028248C"/>
    <w:rsid w:val="002826BD"/>
    <w:rsid w:val="00282B8A"/>
    <w:rsid w:val="00282FFC"/>
    <w:rsid w:val="00283AF6"/>
    <w:rsid w:val="0028467F"/>
    <w:rsid w:val="002846C6"/>
    <w:rsid w:val="00284A43"/>
    <w:rsid w:val="00284A6F"/>
    <w:rsid w:val="002851E6"/>
    <w:rsid w:val="0028597E"/>
    <w:rsid w:val="00286C97"/>
    <w:rsid w:val="00286D65"/>
    <w:rsid w:val="002872FD"/>
    <w:rsid w:val="00287345"/>
    <w:rsid w:val="0028769A"/>
    <w:rsid w:val="00287985"/>
    <w:rsid w:val="00287E10"/>
    <w:rsid w:val="00287E3F"/>
    <w:rsid w:val="002904A9"/>
    <w:rsid w:val="00290705"/>
    <w:rsid w:val="0029077B"/>
    <w:rsid w:val="0029077F"/>
    <w:rsid w:val="0029104C"/>
    <w:rsid w:val="00291C02"/>
    <w:rsid w:val="00292701"/>
    <w:rsid w:val="00292AB1"/>
    <w:rsid w:val="00292CC8"/>
    <w:rsid w:val="00292D2F"/>
    <w:rsid w:val="00293E40"/>
    <w:rsid w:val="00294768"/>
    <w:rsid w:val="00295B69"/>
    <w:rsid w:val="00295BC3"/>
    <w:rsid w:val="00295CB5"/>
    <w:rsid w:val="00295DC0"/>
    <w:rsid w:val="0029600C"/>
    <w:rsid w:val="00296540"/>
    <w:rsid w:val="002967BD"/>
    <w:rsid w:val="00296827"/>
    <w:rsid w:val="002972FB"/>
    <w:rsid w:val="00297BA1"/>
    <w:rsid w:val="00297BC3"/>
    <w:rsid w:val="00297EAB"/>
    <w:rsid w:val="002A00B9"/>
    <w:rsid w:val="002A0424"/>
    <w:rsid w:val="002A0DAE"/>
    <w:rsid w:val="002A1000"/>
    <w:rsid w:val="002A187D"/>
    <w:rsid w:val="002A187F"/>
    <w:rsid w:val="002A24BB"/>
    <w:rsid w:val="002A3BFF"/>
    <w:rsid w:val="002A3E33"/>
    <w:rsid w:val="002A49EE"/>
    <w:rsid w:val="002A4A50"/>
    <w:rsid w:val="002A4D3A"/>
    <w:rsid w:val="002A4DDC"/>
    <w:rsid w:val="002A4E07"/>
    <w:rsid w:val="002A505B"/>
    <w:rsid w:val="002A538B"/>
    <w:rsid w:val="002A53FF"/>
    <w:rsid w:val="002A551D"/>
    <w:rsid w:val="002A5B5C"/>
    <w:rsid w:val="002A5D55"/>
    <w:rsid w:val="002A62C8"/>
    <w:rsid w:val="002A6372"/>
    <w:rsid w:val="002A63B8"/>
    <w:rsid w:val="002A6CBC"/>
    <w:rsid w:val="002A6E1D"/>
    <w:rsid w:val="002A6FB0"/>
    <w:rsid w:val="002A769E"/>
    <w:rsid w:val="002A77DC"/>
    <w:rsid w:val="002A7BDB"/>
    <w:rsid w:val="002B0059"/>
    <w:rsid w:val="002B0291"/>
    <w:rsid w:val="002B039C"/>
    <w:rsid w:val="002B0B15"/>
    <w:rsid w:val="002B1981"/>
    <w:rsid w:val="002B25B4"/>
    <w:rsid w:val="002B265F"/>
    <w:rsid w:val="002B2ADF"/>
    <w:rsid w:val="002B3016"/>
    <w:rsid w:val="002B337C"/>
    <w:rsid w:val="002B3587"/>
    <w:rsid w:val="002B399B"/>
    <w:rsid w:val="002B4288"/>
    <w:rsid w:val="002B474E"/>
    <w:rsid w:val="002B496F"/>
    <w:rsid w:val="002B4A49"/>
    <w:rsid w:val="002B5082"/>
    <w:rsid w:val="002B52DE"/>
    <w:rsid w:val="002B693B"/>
    <w:rsid w:val="002B6DBD"/>
    <w:rsid w:val="002B73A9"/>
    <w:rsid w:val="002B776B"/>
    <w:rsid w:val="002B77B1"/>
    <w:rsid w:val="002C0147"/>
    <w:rsid w:val="002C0261"/>
    <w:rsid w:val="002C0890"/>
    <w:rsid w:val="002C0908"/>
    <w:rsid w:val="002C0934"/>
    <w:rsid w:val="002C0B4A"/>
    <w:rsid w:val="002C0F33"/>
    <w:rsid w:val="002C104E"/>
    <w:rsid w:val="002C1157"/>
    <w:rsid w:val="002C1844"/>
    <w:rsid w:val="002C1D7F"/>
    <w:rsid w:val="002C236C"/>
    <w:rsid w:val="002C2705"/>
    <w:rsid w:val="002C306B"/>
    <w:rsid w:val="002C448F"/>
    <w:rsid w:val="002C4675"/>
    <w:rsid w:val="002C4A6E"/>
    <w:rsid w:val="002C4E09"/>
    <w:rsid w:val="002C5C41"/>
    <w:rsid w:val="002C5E04"/>
    <w:rsid w:val="002C5F36"/>
    <w:rsid w:val="002C6ED4"/>
    <w:rsid w:val="002C748D"/>
    <w:rsid w:val="002C776B"/>
    <w:rsid w:val="002D0544"/>
    <w:rsid w:val="002D05EF"/>
    <w:rsid w:val="002D09C8"/>
    <w:rsid w:val="002D0A82"/>
    <w:rsid w:val="002D0D40"/>
    <w:rsid w:val="002D10A3"/>
    <w:rsid w:val="002D1341"/>
    <w:rsid w:val="002D14A9"/>
    <w:rsid w:val="002D19DC"/>
    <w:rsid w:val="002D2029"/>
    <w:rsid w:val="002D2C5E"/>
    <w:rsid w:val="002D35B6"/>
    <w:rsid w:val="002D362A"/>
    <w:rsid w:val="002D388D"/>
    <w:rsid w:val="002D3BA7"/>
    <w:rsid w:val="002D4241"/>
    <w:rsid w:val="002D4A46"/>
    <w:rsid w:val="002D4C43"/>
    <w:rsid w:val="002D4D3E"/>
    <w:rsid w:val="002D5959"/>
    <w:rsid w:val="002D5A05"/>
    <w:rsid w:val="002D5F8E"/>
    <w:rsid w:val="002D6690"/>
    <w:rsid w:val="002D6836"/>
    <w:rsid w:val="002D7737"/>
    <w:rsid w:val="002D7FEE"/>
    <w:rsid w:val="002E028F"/>
    <w:rsid w:val="002E036C"/>
    <w:rsid w:val="002E042A"/>
    <w:rsid w:val="002E0ECE"/>
    <w:rsid w:val="002E11EB"/>
    <w:rsid w:val="002E1529"/>
    <w:rsid w:val="002E16E4"/>
    <w:rsid w:val="002E1B5F"/>
    <w:rsid w:val="002E1CD8"/>
    <w:rsid w:val="002E2472"/>
    <w:rsid w:val="002E24C0"/>
    <w:rsid w:val="002E2B58"/>
    <w:rsid w:val="002E3447"/>
    <w:rsid w:val="002E3552"/>
    <w:rsid w:val="002E37B7"/>
    <w:rsid w:val="002E3A34"/>
    <w:rsid w:val="002E3B6C"/>
    <w:rsid w:val="002E3BDF"/>
    <w:rsid w:val="002E497D"/>
    <w:rsid w:val="002E4AC3"/>
    <w:rsid w:val="002E4D0F"/>
    <w:rsid w:val="002E4E18"/>
    <w:rsid w:val="002E5222"/>
    <w:rsid w:val="002E5272"/>
    <w:rsid w:val="002E5442"/>
    <w:rsid w:val="002E5926"/>
    <w:rsid w:val="002E5DF0"/>
    <w:rsid w:val="002E62B8"/>
    <w:rsid w:val="002E6A69"/>
    <w:rsid w:val="002E6B65"/>
    <w:rsid w:val="002E6BC0"/>
    <w:rsid w:val="002E6F15"/>
    <w:rsid w:val="002E7080"/>
    <w:rsid w:val="002E77E1"/>
    <w:rsid w:val="002E78AF"/>
    <w:rsid w:val="002E7D34"/>
    <w:rsid w:val="002F0257"/>
    <w:rsid w:val="002F029F"/>
    <w:rsid w:val="002F0978"/>
    <w:rsid w:val="002F11FE"/>
    <w:rsid w:val="002F18F6"/>
    <w:rsid w:val="002F2153"/>
    <w:rsid w:val="002F2502"/>
    <w:rsid w:val="002F2592"/>
    <w:rsid w:val="002F286C"/>
    <w:rsid w:val="002F2932"/>
    <w:rsid w:val="002F2B93"/>
    <w:rsid w:val="002F2EF9"/>
    <w:rsid w:val="002F3226"/>
    <w:rsid w:val="002F361E"/>
    <w:rsid w:val="002F365F"/>
    <w:rsid w:val="002F36E0"/>
    <w:rsid w:val="002F41AD"/>
    <w:rsid w:val="002F455C"/>
    <w:rsid w:val="002F47E8"/>
    <w:rsid w:val="002F524D"/>
    <w:rsid w:val="002F5736"/>
    <w:rsid w:val="002F5D50"/>
    <w:rsid w:val="002F6468"/>
    <w:rsid w:val="002F672D"/>
    <w:rsid w:val="002F6C88"/>
    <w:rsid w:val="002F7329"/>
    <w:rsid w:val="002F7C26"/>
    <w:rsid w:val="002F7FC3"/>
    <w:rsid w:val="003008A1"/>
    <w:rsid w:val="00300A18"/>
    <w:rsid w:val="00300AFA"/>
    <w:rsid w:val="00300B4C"/>
    <w:rsid w:val="00301D79"/>
    <w:rsid w:val="00302252"/>
    <w:rsid w:val="0030265B"/>
    <w:rsid w:val="003026FD"/>
    <w:rsid w:val="00303760"/>
    <w:rsid w:val="00303D2A"/>
    <w:rsid w:val="003044B7"/>
    <w:rsid w:val="00304AE8"/>
    <w:rsid w:val="00304DA3"/>
    <w:rsid w:val="00305570"/>
    <w:rsid w:val="00305AD8"/>
    <w:rsid w:val="003062B7"/>
    <w:rsid w:val="00306750"/>
    <w:rsid w:val="00306CDA"/>
    <w:rsid w:val="0030749C"/>
    <w:rsid w:val="003079E7"/>
    <w:rsid w:val="00307D89"/>
    <w:rsid w:val="00310779"/>
    <w:rsid w:val="00310A2D"/>
    <w:rsid w:val="00310A70"/>
    <w:rsid w:val="00310B8B"/>
    <w:rsid w:val="00311728"/>
    <w:rsid w:val="00311B64"/>
    <w:rsid w:val="00311F3A"/>
    <w:rsid w:val="003120C4"/>
    <w:rsid w:val="0031302D"/>
    <w:rsid w:val="0031356A"/>
    <w:rsid w:val="00313B76"/>
    <w:rsid w:val="00314075"/>
    <w:rsid w:val="003140D2"/>
    <w:rsid w:val="003141CE"/>
    <w:rsid w:val="00314BCA"/>
    <w:rsid w:val="00314CD4"/>
    <w:rsid w:val="00314D37"/>
    <w:rsid w:val="00314D84"/>
    <w:rsid w:val="00314E91"/>
    <w:rsid w:val="0031503D"/>
    <w:rsid w:val="003168EF"/>
    <w:rsid w:val="00317956"/>
    <w:rsid w:val="00320507"/>
    <w:rsid w:val="003214C7"/>
    <w:rsid w:val="003215D2"/>
    <w:rsid w:val="00321896"/>
    <w:rsid w:val="00321C18"/>
    <w:rsid w:val="0032207D"/>
    <w:rsid w:val="00322352"/>
    <w:rsid w:val="003224D6"/>
    <w:rsid w:val="00322663"/>
    <w:rsid w:val="0032330F"/>
    <w:rsid w:val="00323557"/>
    <w:rsid w:val="00323663"/>
    <w:rsid w:val="00323F53"/>
    <w:rsid w:val="003242B2"/>
    <w:rsid w:val="003246E5"/>
    <w:rsid w:val="003247D8"/>
    <w:rsid w:val="003247F0"/>
    <w:rsid w:val="003247F5"/>
    <w:rsid w:val="00324CC5"/>
    <w:rsid w:val="003250C2"/>
    <w:rsid w:val="003255EB"/>
    <w:rsid w:val="00326083"/>
    <w:rsid w:val="0032678C"/>
    <w:rsid w:val="00326D7A"/>
    <w:rsid w:val="00326F43"/>
    <w:rsid w:val="00326FEB"/>
    <w:rsid w:val="00327010"/>
    <w:rsid w:val="00327521"/>
    <w:rsid w:val="00327931"/>
    <w:rsid w:val="00330DB7"/>
    <w:rsid w:val="00331184"/>
    <w:rsid w:val="00331C04"/>
    <w:rsid w:val="00331D44"/>
    <w:rsid w:val="003329B5"/>
    <w:rsid w:val="00332A51"/>
    <w:rsid w:val="0033329A"/>
    <w:rsid w:val="00333733"/>
    <w:rsid w:val="00333ED6"/>
    <w:rsid w:val="0033409E"/>
    <w:rsid w:val="00334F15"/>
    <w:rsid w:val="00334FBF"/>
    <w:rsid w:val="003350C4"/>
    <w:rsid w:val="00335418"/>
    <w:rsid w:val="00335C83"/>
    <w:rsid w:val="00335D5F"/>
    <w:rsid w:val="00336044"/>
    <w:rsid w:val="00336542"/>
    <w:rsid w:val="00336584"/>
    <w:rsid w:val="003368D3"/>
    <w:rsid w:val="00336D43"/>
    <w:rsid w:val="00336D4A"/>
    <w:rsid w:val="003408F1"/>
    <w:rsid w:val="00341F35"/>
    <w:rsid w:val="00341F3F"/>
    <w:rsid w:val="0034203E"/>
    <w:rsid w:val="003422D1"/>
    <w:rsid w:val="0034233C"/>
    <w:rsid w:val="00342BD5"/>
    <w:rsid w:val="00342EE0"/>
    <w:rsid w:val="00342FCD"/>
    <w:rsid w:val="0034307F"/>
    <w:rsid w:val="003430DC"/>
    <w:rsid w:val="003431BC"/>
    <w:rsid w:val="003432BA"/>
    <w:rsid w:val="00343E31"/>
    <w:rsid w:val="00343E43"/>
    <w:rsid w:val="00343F33"/>
    <w:rsid w:val="0034422F"/>
    <w:rsid w:val="00344848"/>
    <w:rsid w:val="00344937"/>
    <w:rsid w:val="00345B0D"/>
    <w:rsid w:val="00346BD8"/>
    <w:rsid w:val="00346CA5"/>
    <w:rsid w:val="00347166"/>
    <w:rsid w:val="003478F8"/>
    <w:rsid w:val="00347A28"/>
    <w:rsid w:val="00347D5F"/>
    <w:rsid w:val="003502B9"/>
    <w:rsid w:val="00350A61"/>
    <w:rsid w:val="003518A9"/>
    <w:rsid w:val="00351B34"/>
    <w:rsid w:val="00351C0F"/>
    <w:rsid w:val="00352A23"/>
    <w:rsid w:val="00352AA4"/>
    <w:rsid w:val="0035330E"/>
    <w:rsid w:val="003538C6"/>
    <w:rsid w:val="00353977"/>
    <w:rsid w:val="003539B8"/>
    <w:rsid w:val="00353D50"/>
    <w:rsid w:val="00354309"/>
    <w:rsid w:val="0035440A"/>
    <w:rsid w:val="00355692"/>
    <w:rsid w:val="00355E23"/>
    <w:rsid w:val="00355F67"/>
    <w:rsid w:val="003571C0"/>
    <w:rsid w:val="003577B6"/>
    <w:rsid w:val="00357E15"/>
    <w:rsid w:val="00360196"/>
    <w:rsid w:val="00360A6A"/>
    <w:rsid w:val="00361128"/>
    <w:rsid w:val="00361541"/>
    <w:rsid w:val="0036170D"/>
    <w:rsid w:val="0036349A"/>
    <w:rsid w:val="0036386D"/>
    <w:rsid w:val="00363BD4"/>
    <w:rsid w:val="0036458B"/>
    <w:rsid w:val="00364B51"/>
    <w:rsid w:val="00364D5E"/>
    <w:rsid w:val="00365324"/>
    <w:rsid w:val="00365598"/>
    <w:rsid w:val="00365724"/>
    <w:rsid w:val="00365D7A"/>
    <w:rsid w:val="003664F5"/>
    <w:rsid w:val="00366FC9"/>
    <w:rsid w:val="00367DAA"/>
    <w:rsid w:val="0037013B"/>
    <w:rsid w:val="003701FA"/>
    <w:rsid w:val="0037020F"/>
    <w:rsid w:val="00371239"/>
    <w:rsid w:val="0037198B"/>
    <w:rsid w:val="00372429"/>
    <w:rsid w:val="00372BBF"/>
    <w:rsid w:val="00372D3B"/>
    <w:rsid w:val="003730AC"/>
    <w:rsid w:val="00373A58"/>
    <w:rsid w:val="00373FD2"/>
    <w:rsid w:val="0037431A"/>
    <w:rsid w:val="003743FE"/>
    <w:rsid w:val="00374B1C"/>
    <w:rsid w:val="003752C4"/>
    <w:rsid w:val="00375E02"/>
    <w:rsid w:val="003760F8"/>
    <w:rsid w:val="003764AD"/>
    <w:rsid w:val="003764B6"/>
    <w:rsid w:val="003774B3"/>
    <w:rsid w:val="003774C7"/>
    <w:rsid w:val="00377598"/>
    <w:rsid w:val="00377697"/>
    <w:rsid w:val="00377B7A"/>
    <w:rsid w:val="00381A0C"/>
    <w:rsid w:val="00382215"/>
    <w:rsid w:val="0038225A"/>
    <w:rsid w:val="00382350"/>
    <w:rsid w:val="003826CD"/>
    <w:rsid w:val="00382B6B"/>
    <w:rsid w:val="003839C4"/>
    <w:rsid w:val="00383BBF"/>
    <w:rsid w:val="00384B5E"/>
    <w:rsid w:val="00384E92"/>
    <w:rsid w:val="00385E77"/>
    <w:rsid w:val="0038632D"/>
    <w:rsid w:val="0038675E"/>
    <w:rsid w:val="0038676A"/>
    <w:rsid w:val="00386B26"/>
    <w:rsid w:val="00386C7A"/>
    <w:rsid w:val="00387307"/>
    <w:rsid w:val="00387BCC"/>
    <w:rsid w:val="003902EC"/>
    <w:rsid w:val="003909B7"/>
    <w:rsid w:val="00390C00"/>
    <w:rsid w:val="00391247"/>
    <w:rsid w:val="003913EC"/>
    <w:rsid w:val="00391E18"/>
    <w:rsid w:val="0039226E"/>
    <w:rsid w:val="003939B1"/>
    <w:rsid w:val="00393C48"/>
    <w:rsid w:val="0039406C"/>
    <w:rsid w:val="00394355"/>
    <w:rsid w:val="00394542"/>
    <w:rsid w:val="003951C5"/>
    <w:rsid w:val="00395305"/>
    <w:rsid w:val="0039553C"/>
    <w:rsid w:val="0039633D"/>
    <w:rsid w:val="00396360"/>
    <w:rsid w:val="00396391"/>
    <w:rsid w:val="0039653A"/>
    <w:rsid w:val="00396648"/>
    <w:rsid w:val="003969B1"/>
    <w:rsid w:val="003973D5"/>
    <w:rsid w:val="00397800"/>
    <w:rsid w:val="0039791F"/>
    <w:rsid w:val="00397A90"/>
    <w:rsid w:val="00397B9C"/>
    <w:rsid w:val="003A0A94"/>
    <w:rsid w:val="003A10C3"/>
    <w:rsid w:val="003A23D5"/>
    <w:rsid w:val="003A3113"/>
    <w:rsid w:val="003A3619"/>
    <w:rsid w:val="003A3817"/>
    <w:rsid w:val="003A3929"/>
    <w:rsid w:val="003A3CF4"/>
    <w:rsid w:val="003A4326"/>
    <w:rsid w:val="003A455D"/>
    <w:rsid w:val="003A4891"/>
    <w:rsid w:val="003A4977"/>
    <w:rsid w:val="003A50BF"/>
    <w:rsid w:val="003A68CF"/>
    <w:rsid w:val="003A699B"/>
    <w:rsid w:val="003A6C54"/>
    <w:rsid w:val="003A6E01"/>
    <w:rsid w:val="003A6F2F"/>
    <w:rsid w:val="003A74EB"/>
    <w:rsid w:val="003A785F"/>
    <w:rsid w:val="003A7E26"/>
    <w:rsid w:val="003B0167"/>
    <w:rsid w:val="003B079D"/>
    <w:rsid w:val="003B0C39"/>
    <w:rsid w:val="003B1904"/>
    <w:rsid w:val="003B2F0E"/>
    <w:rsid w:val="003B35B4"/>
    <w:rsid w:val="003B3DD0"/>
    <w:rsid w:val="003B422E"/>
    <w:rsid w:val="003B42B7"/>
    <w:rsid w:val="003B4863"/>
    <w:rsid w:val="003B4C26"/>
    <w:rsid w:val="003B53F1"/>
    <w:rsid w:val="003B56A1"/>
    <w:rsid w:val="003B646E"/>
    <w:rsid w:val="003B6B4D"/>
    <w:rsid w:val="003B6E39"/>
    <w:rsid w:val="003B76D1"/>
    <w:rsid w:val="003B78A6"/>
    <w:rsid w:val="003B7B44"/>
    <w:rsid w:val="003B7E0B"/>
    <w:rsid w:val="003C002E"/>
    <w:rsid w:val="003C0038"/>
    <w:rsid w:val="003C0158"/>
    <w:rsid w:val="003C088C"/>
    <w:rsid w:val="003C0B71"/>
    <w:rsid w:val="003C0DD3"/>
    <w:rsid w:val="003C173C"/>
    <w:rsid w:val="003C20C0"/>
    <w:rsid w:val="003C22BB"/>
    <w:rsid w:val="003C24EB"/>
    <w:rsid w:val="003C273D"/>
    <w:rsid w:val="003C2E3A"/>
    <w:rsid w:val="003C3903"/>
    <w:rsid w:val="003C39D6"/>
    <w:rsid w:val="003C3E68"/>
    <w:rsid w:val="003C403F"/>
    <w:rsid w:val="003C538A"/>
    <w:rsid w:val="003C56C2"/>
    <w:rsid w:val="003C5CC8"/>
    <w:rsid w:val="003C6143"/>
    <w:rsid w:val="003C619B"/>
    <w:rsid w:val="003C6770"/>
    <w:rsid w:val="003C67A8"/>
    <w:rsid w:val="003C6884"/>
    <w:rsid w:val="003C6DC8"/>
    <w:rsid w:val="003C6E62"/>
    <w:rsid w:val="003C6FA8"/>
    <w:rsid w:val="003C7956"/>
    <w:rsid w:val="003D0558"/>
    <w:rsid w:val="003D1346"/>
    <w:rsid w:val="003D17A2"/>
    <w:rsid w:val="003D1FA3"/>
    <w:rsid w:val="003D26EE"/>
    <w:rsid w:val="003D338E"/>
    <w:rsid w:val="003D34B4"/>
    <w:rsid w:val="003D3755"/>
    <w:rsid w:val="003D4385"/>
    <w:rsid w:val="003D4457"/>
    <w:rsid w:val="003D4489"/>
    <w:rsid w:val="003D5A29"/>
    <w:rsid w:val="003D5AE8"/>
    <w:rsid w:val="003D5F00"/>
    <w:rsid w:val="003D6434"/>
    <w:rsid w:val="003D65E7"/>
    <w:rsid w:val="003D6705"/>
    <w:rsid w:val="003D6C9A"/>
    <w:rsid w:val="003D7394"/>
    <w:rsid w:val="003D7657"/>
    <w:rsid w:val="003D7D11"/>
    <w:rsid w:val="003E0497"/>
    <w:rsid w:val="003E09C3"/>
    <w:rsid w:val="003E0E38"/>
    <w:rsid w:val="003E0F1C"/>
    <w:rsid w:val="003E1B21"/>
    <w:rsid w:val="003E1D82"/>
    <w:rsid w:val="003E206F"/>
    <w:rsid w:val="003E2341"/>
    <w:rsid w:val="003E2D74"/>
    <w:rsid w:val="003E380E"/>
    <w:rsid w:val="003E3B68"/>
    <w:rsid w:val="003E3DD0"/>
    <w:rsid w:val="003E41A5"/>
    <w:rsid w:val="003E4863"/>
    <w:rsid w:val="003E4B31"/>
    <w:rsid w:val="003E52D8"/>
    <w:rsid w:val="003E57C2"/>
    <w:rsid w:val="003E5AE6"/>
    <w:rsid w:val="003E5F5F"/>
    <w:rsid w:val="003E67E3"/>
    <w:rsid w:val="003E690C"/>
    <w:rsid w:val="003E695C"/>
    <w:rsid w:val="003E6EFC"/>
    <w:rsid w:val="003E7C17"/>
    <w:rsid w:val="003F02AD"/>
    <w:rsid w:val="003F03E6"/>
    <w:rsid w:val="003F06A6"/>
    <w:rsid w:val="003F0BAD"/>
    <w:rsid w:val="003F0ED0"/>
    <w:rsid w:val="003F1312"/>
    <w:rsid w:val="003F1D91"/>
    <w:rsid w:val="003F1F6A"/>
    <w:rsid w:val="003F2193"/>
    <w:rsid w:val="003F24B6"/>
    <w:rsid w:val="003F2626"/>
    <w:rsid w:val="003F2739"/>
    <w:rsid w:val="003F2BE8"/>
    <w:rsid w:val="003F3544"/>
    <w:rsid w:val="003F438B"/>
    <w:rsid w:val="003F44C4"/>
    <w:rsid w:val="003F4903"/>
    <w:rsid w:val="003F5BD8"/>
    <w:rsid w:val="003F5CF2"/>
    <w:rsid w:val="003F5D9C"/>
    <w:rsid w:val="003F659E"/>
    <w:rsid w:val="003F6FAC"/>
    <w:rsid w:val="003F7356"/>
    <w:rsid w:val="0040018C"/>
    <w:rsid w:val="004002EC"/>
    <w:rsid w:val="00400886"/>
    <w:rsid w:val="00400D69"/>
    <w:rsid w:val="00400E9C"/>
    <w:rsid w:val="00401210"/>
    <w:rsid w:val="00401616"/>
    <w:rsid w:val="00401C3F"/>
    <w:rsid w:val="00401D7A"/>
    <w:rsid w:val="004021BA"/>
    <w:rsid w:val="004022B6"/>
    <w:rsid w:val="00402387"/>
    <w:rsid w:val="00402630"/>
    <w:rsid w:val="0040332B"/>
    <w:rsid w:val="00403335"/>
    <w:rsid w:val="00403534"/>
    <w:rsid w:val="004037C4"/>
    <w:rsid w:val="00404011"/>
    <w:rsid w:val="00404980"/>
    <w:rsid w:val="00404C42"/>
    <w:rsid w:val="00404E5F"/>
    <w:rsid w:val="00405039"/>
    <w:rsid w:val="004051F8"/>
    <w:rsid w:val="00405348"/>
    <w:rsid w:val="004055E8"/>
    <w:rsid w:val="00405743"/>
    <w:rsid w:val="004057AC"/>
    <w:rsid w:val="0040750C"/>
    <w:rsid w:val="004075A3"/>
    <w:rsid w:val="00410704"/>
    <w:rsid w:val="0041086B"/>
    <w:rsid w:val="004109E9"/>
    <w:rsid w:val="00410C59"/>
    <w:rsid w:val="00410FDE"/>
    <w:rsid w:val="0041138D"/>
    <w:rsid w:val="0041189C"/>
    <w:rsid w:val="00411AF8"/>
    <w:rsid w:val="00411E66"/>
    <w:rsid w:val="0041222A"/>
    <w:rsid w:val="00412BFD"/>
    <w:rsid w:val="00412D60"/>
    <w:rsid w:val="00412FBF"/>
    <w:rsid w:val="004130BC"/>
    <w:rsid w:val="00413310"/>
    <w:rsid w:val="00413E0E"/>
    <w:rsid w:val="004141AE"/>
    <w:rsid w:val="00414575"/>
    <w:rsid w:val="004145E2"/>
    <w:rsid w:val="00414F38"/>
    <w:rsid w:val="0041520F"/>
    <w:rsid w:val="0041577F"/>
    <w:rsid w:val="00415EE2"/>
    <w:rsid w:val="0041663F"/>
    <w:rsid w:val="0041691E"/>
    <w:rsid w:val="00416A65"/>
    <w:rsid w:val="00416A9D"/>
    <w:rsid w:val="00416DDE"/>
    <w:rsid w:val="004205BA"/>
    <w:rsid w:val="00420A16"/>
    <w:rsid w:val="00421149"/>
    <w:rsid w:val="004211F9"/>
    <w:rsid w:val="004213C4"/>
    <w:rsid w:val="0042175A"/>
    <w:rsid w:val="00421C32"/>
    <w:rsid w:val="00421CE3"/>
    <w:rsid w:val="00422039"/>
    <w:rsid w:val="004223BC"/>
    <w:rsid w:val="00422671"/>
    <w:rsid w:val="004229BD"/>
    <w:rsid w:val="00422E7E"/>
    <w:rsid w:val="004242E3"/>
    <w:rsid w:val="0042453C"/>
    <w:rsid w:val="0042474B"/>
    <w:rsid w:val="00424CCA"/>
    <w:rsid w:val="00424E58"/>
    <w:rsid w:val="004253FF"/>
    <w:rsid w:val="0042553A"/>
    <w:rsid w:val="0042556E"/>
    <w:rsid w:val="00425D38"/>
    <w:rsid w:val="00425EA1"/>
    <w:rsid w:val="00426473"/>
    <w:rsid w:val="004269BE"/>
    <w:rsid w:val="00426C15"/>
    <w:rsid w:val="004271CF"/>
    <w:rsid w:val="004271D2"/>
    <w:rsid w:val="00427A40"/>
    <w:rsid w:val="00427BD7"/>
    <w:rsid w:val="0043055D"/>
    <w:rsid w:val="004309E6"/>
    <w:rsid w:val="00430B84"/>
    <w:rsid w:val="0043101B"/>
    <w:rsid w:val="00431145"/>
    <w:rsid w:val="00431477"/>
    <w:rsid w:val="00431ED0"/>
    <w:rsid w:val="0043226C"/>
    <w:rsid w:val="0043233E"/>
    <w:rsid w:val="00432439"/>
    <w:rsid w:val="0043258D"/>
    <w:rsid w:val="00432ECD"/>
    <w:rsid w:val="0043304C"/>
    <w:rsid w:val="00433058"/>
    <w:rsid w:val="0043311C"/>
    <w:rsid w:val="004341D3"/>
    <w:rsid w:val="004354F0"/>
    <w:rsid w:val="00435688"/>
    <w:rsid w:val="00435AF7"/>
    <w:rsid w:val="00435B17"/>
    <w:rsid w:val="004361F2"/>
    <w:rsid w:val="00436250"/>
    <w:rsid w:val="00437228"/>
    <w:rsid w:val="00437231"/>
    <w:rsid w:val="00437294"/>
    <w:rsid w:val="00440E26"/>
    <w:rsid w:val="00440EB3"/>
    <w:rsid w:val="00440FF2"/>
    <w:rsid w:val="0044182E"/>
    <w:rsid w:val="00441F9B"/>
    <w:rsid w:val="004420CB"/>
    <w:rsid w:val="004424A5"/>
    <w:rsid w:val="0044253E"/>
    <w:rsid w:val="00442F0A"/>
    <w:rsid w:val="00442F3A"/>
    <w:rsid w:val="0044350B"/>
    <w:rsid w:val="00443E5A"/>
    <w:rsid w:val="00444C18"/>
    <w:rsid w:val="00444CB9"/>
    <w:rsid w:val="00444D95"/>
    <w:rsid w:val="004450E0"/>
    <w:rsid w:val="0044518F"/>
    <w:rsid w:val="004457D0"/>
    <w:rsid w:val="004459F1"/>
    <w:rsid w:val="00445BF4"/>
    <w:rsid w:val="00445C10"/>
    <w:rsid w:val="00445D5A"/>
    <w:rsid w:val="00447057"/>
    <w:rsid w:val="0044774D"/>
    <w:rsid w:val="004479AF"/>
    <w:rsid w:val="004479FC"/>
    <w:rsid w:val="00447B76"/>
    <w:rsid w:val="00447EF9"/>
    <w:rsid w:val="00450190"/>
    <w:rsid w:val="0045075C"/>
    <w:rsid w:val="00452A4B"/>
    <w:rsid w:val="0045311D"/>
    <w:rsid w:val="00453279"/>
    <w:rsid w:val="00453743"/>
    <w:rsid w:val="00453998"/>
    <w:rsid w:val="00453A8D"/>
    <w:rsid w:val="004547FA"/>
    <w:rsid w:val="0045487F"/>
    <w:rsid w:val="00454F19"/>
    <w:rsid w:val="004558B5"/>
    <w:rsid w:val="00455A2B"/>
    <w:rsid w:val="00456208"/>
    <w:rsid w:val="0045646B"/>
    <w:rsid w:val="004565A3"/>
    <w:rsid w:val="00456698"/>
    <w:rsid w:val="004570F8"/>
    <w:rsid w:val="004574AE"/>
    <w:rsid w:val="004579CF"/>
    <w:rsid w:val="00457B3F"/>
    <w:rsid w:val="00457E46"/>
    <w:rsid w:val="0046034B"/>
    <w:rsid w:val="0046035E"/>
    <w:rsid w:val="00460495"/>
    <w:rsid w:val="004607A8"/>
    <w:rsid w:val="00460DE7"/>
    <w:rsid w:val="00460DF6"/>
    <w:rsid w:val="004611C0"/>
    <w:rsid w:val="004614DE"/>
    <w:rsid w:val="00461530"/>
    <w:rsid w:val="00462123"/>
    <w:rsid w:val="0046279A"/>
    <w:rsid w:val="00462BFE"/>
    <w:rsid w:val="004630A0"/>
    <w:rsid w:val="00463164"/>
    <w:rsid w:val="00463564"/>
    <w:rsid w:val="004635B7"/>
    <w:rsid w:val="00463E55"/>
    <w:rsid w:val="0046471C"/>
    <w:rsid w:val="00464D7B"/>
    <w:rsid w:val="00464E9D"/>
    <w:rsid w:val="0046646A"/>
    <w:rsid w:val="00466C23"/>
    <w:rsid w:val="00466F49"/>
    <w:rsid w:val="00467B78"/>
    <w:rsid w:val="00467C5E"/>
    <w:rsid w:val="004702C6"/>
    <w:rsid w:val="004717A2"/>
    <w:rsid w:val="00471C92"/>
    <w:rsid w:val="0047225F"/>
    <w:rsid w:val="00472768"/>
    <w:rsid w:val="00472E9E"/>
    <w:rsid w:val="00472F71"/>
    <w:rsid w:val="00473406"/>
    <w:rsid w:val="004736AF"/>
    <w:rsid w:val="00473753"/>
    <w:rsid w:val="004737D7"/>
    <w:rsid w:val="0047419A"/>
    <w:rsid w:val="004741BF"/>
    <w:rsid w:val="004749C5"/>
    <w:rsid w:val="00474DC6"/>
    <w:rsid w:val="004750EA"/>
    <w:rsid w:val="0047514C"/>
    <w:rsid w:val="004755F9"/>
    <w:rsid w:val="00475A10"/>
    <w:rsid w:val="0047687B"/>
    <w:rsid w:val="00477687"/>
    <w:rsid w:val="00477CB7"/>
    <w:rsid w:val="00477CE5"/>
    <w:rsid w:val="0048002B"/>
    <w:rsid w:val="00480149"/>
    <w:rsid w:val="0048025C"/>
    <w:rsid w:val="004809C6"/>
    <w:rsid w:val="00480B7A"/>
    <w:rsid w:val="00480E6B"/>
    <w:rsid w:val="0048114A"/>
    <w:rsid w:val="0048159B"/>
    <w:rsid w:val="004818CD"/>
    <w:rsid w:val="00481BE5"/>
    <w:rsid w:val="00481E5C"/>
    <w:rsid w:val="0048213D"/>
    <w:rsid w:val="004824E7"/>
    <w:rsid w:val="004828CF"/>
    <w:rsid w:val="00482982"/>
    <w:rsid w:val="00482A93"/>
    <w:rsid w:val="00482C55"/>
    <w:rsid w:val="00483441"/>
    <w:rsid w:val="00483B0E"/>
    <w:rsid w:val="00483FE3"/>
    <w:rsid w:val="0048430E"/>
    <w:rsid w:val="004844F9"/>
    <w:rsid w:val="004846CB"/>
    <w:rsid w:val="00484AEB"/>
    <w:rsid w:val="00484E22"/>
    <w:rsid w:val="00484F05"/>
    <w:rsid w:val="00484F2E"/>
    <w:rsid w:val="00484F5C"/>
    <w:rsid w:val="004858B7"/>
    <w:rsid w:val="0048591D"/>
    <w:rsid w:val="00485A15"/>
    <w:rsid w:val="00485B90"/>
    <w:rsid w:val="00487781"/>
    <w:rsid w:val="00487D43"/>
    <w:rsid w:val="00490419"/>
    <w:rsid w:val="0049050B"/>
    <w:rsid w:val="00490D15"/>
    <w:rsid w:val="00490D3C"/>
    <w:rsid w:val="00490F96"/>
    <w:rsid w:val="0049147B"/>
    <w:rsid w:val="004920E0"/>
    <w:rsid w:val="00492CA5"/>
    <w:rsid w:val="00492E54"/>
    <w:rsid w:val="00492F63"/>
    <w:rsid w:val="0049330B"/>
    <w:rsid w:val="00493E24"/>
    <w:rsid w:val="00494784"/>
    <w:rsid w:val="0049495D"/>
    <w:rsid w:val="00494B5D"/>
    <w:rsid w:val="00495190"/>
    <w:rsid w:val="00495256"/>
    <w:rsid w:val="00496293"/>
    <w:rsid w:val="004965AC"/>
    <w:rsid w:val="004966FF"/>
    <w:rsid w:val="0049689F"/>
    <w:rsid w:val="0049692C"/>
    <w:rsid w:val="00496965"/>
    <w:rsid w:val="00497132"/>
    <w:rsid w:val="00497639"/>
    <w:rsid w:val="004A03DF"/>
    <w:rsid w:val="004A08C9"/>
    <w:rsid w:val="004A1625"/>
    <w:rsid w:val="004A1656"/>
    <w:rsid w:val="004A17A0"/>
    <w:rsid w:val="004A1CDD"/>
    <w:rsid w:val="004A1E5F"/>
    <w:rsid w:val="004A1F0E"/>
    <w:rsid w:val="004A2891"/>
    <w:rsid w:val="004A2A88"/>
    <w:rsid w:val="004A3291"/>
    <w:rsid w:val="004A412E"/>
    <w:rsid w:val="004A4BD2"/>
    <w:rsid w:val="004A4D2F"/>
    <w:rsid w:val="004A55E1"/>
    <w:rsid w:val="004A60C0"/>
    <w:rsid w:val="004A63C0"/>
    <w:rsid w:val="004A6722"/>
    <w:rsid w:val="004A697B"/>
    <w:rsid w:val="004A7258"/>
    <w:rsid w:val="004A74D4"/>
    <w:rsid w:val="004A774C"/>
    <w:rsid w:val="004A7BCF"/>
    <w:rsid w:val="004B046C"/>
    <w:rsid w:val="004B04DC"/>
    <w:rsid w:val="004B05FA"/>
    <w:rsid w:val="004B0A8B"/>
    <w:rsid w:val="004B12AE"/>
    <w:rsid w:val="004B1AB1"/>
    <w:rsid w:val="004B1BA6"/>
    <w:rsid w:val="004B228B"/>
    <w:rsid w:val="004B22E7"/>
    <w:rsid w:val="004B25A5"/>
    <w:rsid w:val="004B3BBB"/>
    <w:rsid w:val="004B3CC8"/>
    <w:rsid w:val="004B3DC1"/>
    <w:rsid w:val="004B41EF"/>
    <w:rsid w:val="004B478B"/>
    <w:rsid w:val="004B48B5"/>
    <w:rsid w:val="004B580E"/>
    <w:rsid w:val="004B5C11"/>
    <w:rsid w:val="004B5EFC"/>
    <w:rsid w:val="004B5F49"/>
    <w:rsid w:val="004B68CE"/>
    <w:rsid w:val="004B6EE4"/>
    <w:rsid w:val="004B6F92"/>
    <w:rsid w:val="004B7576"/>
    <w:rsid w:val="004B7B53"/>
    <w:rsid w:val="004C03EF"/>
    <w:rsid w:val="004C085C"/>
    <w:rsid w:val="004C126D"/>
    <w:rsid w:val="004C1916"/>
    <w:rsid w:val="004C1DD8"/>
    <w:rsid w:val="004C219E"/>
    <w:rsid w:val="004C23C6"/>
    <w:rsid w:val="004C2588"/>
    <w:rsid w:val="004C2595"/>
    <w:rsid w:val="004C2825"/>
    <w:rsid w:val="004C2906"/>
    <w:rsid w:val="004C29E0"/>
    <w:rsid w:val="004C2CF1"/>
    <w:rsid w:val="004C2FAD"/>
    <w:rsid w:val="004C3499"/>
    <w:rsid w:val="004C3577"/>
    <w:rsid w:val="004C3C1D"/>
    <w:rsid w:val="004C3ED9"/>
    <w:rsid w:val="004C4298"/>
    <w:rsid w:val="004C4874"/>
    <w:rsid w:val="004C5201"/>
    <w:rsid w:val="004C5688"/>
    <w:rsid w:val="004C6F49"/>
    <w:rsid w:val="004C740F"/>
    <w:rsid w:val="004C74C4"/>
    <w:rsid w:val="004C78DC"/>
    <w:rsid w:val="004D0038"/>
    <w:rsid w:val="004D006D"/>
    <w:rsid w:val="004D0501"/>
    <w:rsid w:val="004D0599"/>
    <w:rsid w:val="004D0B92"/>
    <w:rsid w:val="004D0E61"/>
    <w:rsid w:val="004D0F5C"/>
    <w:rsid w:val="004D105B"/>
    <w:rsid w:val="004D1628"/>
    <w:rsid w:val="004D25A3"/>
    <w:rsid w:val="004D2774"/>
    <w:rsid w:val="004D2871"/>
    <w:rsid w:val="004D2A1B"/>
    <w:rsid w:val="004D37AB"/>
    <w:rsid w:val="004D3D0C"/>
    <w:rsid w:val="004D3EB6"/>
    <w:rsid w:val="004D3F69"/>
    <w:rsid w:val="004D41C2"/>
    <w:rsid w:val="004D45FC"/>
    <w:rsid w:val="004D4650"/>
    <w:rsid w:val="004D47A7"/>
    <w:rsid w:val="004D48FF"/>
    <w:rsid w:val="004D49D4"/>
    <w:rsid w:val="004D53A5"/>
    <w:rsid w:val="004D5885"/>
    <w:rsid w:val="004D5B2E"/>
    <w:rsid w:val="004D5F22"/>
    <w:rsid w:val="004D6666"/>
    <w:rsid w:val="004D66EB"/>
    <w:rsid w:val="004D6BF0"/>
    <w:rsid w:val="004D6C41"/>
    <w:rsid w:val="004D6D1A"/>
    <w:rsid w:val="004D726A"/>
    <w:rsid w:val="004D73E9"/>
    <w:rsid w:val="004D7771"/>
    <w:rsid w:val="004D78AD"/>
    <w:rsid w:val="004D7B0B"/>
    <w:rsid w:val="004D7D65"/>
    <w:rsid w:val="004E0A7E"/>
    <w:rsid w:val="004E0DD9"/>
    <w:rsid w:val="004E1343"/>
    <w:rsid w:val="004E1CD7"/>
    <w:rsid w:val="004E23E5"/>
    <w:rsid w:val="004E28E0"/>
    <w:rsid w:val="004E2908"/>
    <w:rsid w:val="004E312F"/>
    <w:rsid w:val="004E32E9"/>
    <w:rsid w:val="004E3751"/>
    <w:rsid w:val="004E3B60"/>
    <w:rsid w:val="004E3C27"/>
    <w:rsid w:val="004E46CB"/>
    <w:rsid w:val="004E4807"/>
    <w:rsid w:val="004E504E"/>
    <w:rsid w:val="004E5487"/>
    <w:rsid w:val="004E5C35"/>
    <w:rsid w:val="004E5E40"/>
    <w:rsid w:val="004E6588"/>
    <w:rsid w:val="004E661D"/>
    <w:rsid w:val="004E738A"/>
    <w:rsid w:val="004F0269"/>
    <w:rsid w:val="004F0437"/>
    <w:rsid w:val="004F0529"/>
    <w:rsid w:val="004F08BF"/>
    <w:rsid w:val="004F161C"/>
    <w:rsid w:val="004F1D9F"/>
    <w:rsid w:val="004F1DE8"/>
    <w:rsid w:val="004F1EA6"/>
    <w:rsid w:val="004F21EA"/>
    <w:rsid w:val="004F244A"/>
    <w:rsid w:val="004F263D"/>
    <w:rsid w:val="004F29CE"/>
    <w:rsid w:val="004F2D6F"/>
    <w:rsid w:val="004F2E81"/>
    <w:rsid w:val="004F318A"/>
    <w:rsid w:val="004F3B1D"/>
    <w:rsid w:val="004F3DC6"/>
    <w:rsid w:val="004F4050"/>
    <w:rsid w:val="004F4607"/>
    <w:rsid w:val="004F58ED"/>
    <w:rsid w:val="004F5A53"/>
    <w:rsid w:val="004F65B2"/>
    <w:rsid w:val="004F65C3"/>
    <w:rsid w:val="004F6703"/>
    <w:rsid w:val="004F6952"/>
    <w:rsid w:val="004F6F1D"/>
    <w:rsid w:val="004F6F7A"/>
    <w:rsid w:val="004F70CF"/>
    <w:rsid w:val="004F715B"/>
    <w:rsid w:val="004F76CD"/>
    <w:rsid w:val="004F7A63"/>
    <w:rsid w:val="00500092"/>
    <w:rsid w:val="00500899"/>
    <w:rsid w:val="00500B30"/>
    <w:rsid w:val="00500E32"/>
    <w:rsid w:val="0050121F"/>
    <w:rsid w:val="00501AE3"/>
    <w:rsid w:val="00501DD1"/>
    <w:rsid w:val="0050248E"/>
    <w:rsid w:val="00502972"/>
    <w:rsid w:val="00502A75"/>
    <w:rsid w:val="00502C45"/>
    <w:rsid w:val="00503A24"/>
    <w:rsid w:val="00503D96"/>
    <w:rsid w:val="00504076"/>
    <w:rsid w:val="00504188"/>
    <w:rsid w:val="00504DDE"/>
    <w:rsid w:val="00505352"/>
    <w:rsid w:val="005055BD"/>
    <w:rsid w:val="00505A60"/>
    <w:rsid w:val="00505A8A"/>
    <w:rsid w:val="00505AAC"/>
    <w:rsid w:val="00505AE7"/>
    <w:rsid w:val="00505F1F"/>
    <w:rsid w:val="00506151"/>
    <w:rsid w:val="00506191"/>
    <w:rsid w:val="00506AA0"/>
    <w:rsid w:val="00506D4B"/>
    <w:rsid w:val="00506DD6"/>
    <w:rsid w:val="00507ADF"/>
    <w:rsid w:val="00507BA1"/>
    <w:rsid w:val="00507CF2"/>
    <w:rsid w:val="00507D0E"/>
    <w:rsid w:val="0051059D"/>
    <w:rsid w:val="005105DF"/>
    <w:rsid w:val="00511BFB"/>
    <w:rsid w:val="0051236A"/>
    <w:rsid w:val="00512B48"/>
    <w:rsid w:val="00512D74"/>
    <w:rsid w:val="005130AE"/>
    <w:rsid w:val="005137E5"/>
    <w:rsid w:val="00513A09"/>
    <w:rsid w:val="00513DA5"/>
    <w:rsid w:val="00514487"/>
    <w:rsid w:val="005147BA"/>
    <w:rsid w:val="00514939"/>
    <w:rsid w:val="00514DD9"/>
    <w:rsid w:val="005157CD"/>
    <w:rsid w:val="00515954"/>
    <w:rsid w:val="00516586"/>
    <w:rsid w:val="0051672A"/>
    <w:rsid w:val="005168A7"/>
    <w:rsid w:val="00516A15"/>
    <w:rsid w:val="00516F78"/>
    <w:rsid w:val="0051717A"/>
    <w:rsid w:val="005179F0"/>
    <w:rsid w:val="005200F0"/>
    <w:rsid w:val="0052031B"/>
    <w:rsid w:val="0052183F"/>
    <w:rsid w:val="0052258A"/>
    <w:rsid w:val="00522651"/>
    <w:rsid w:val="00522AB7"/>
    <w:rsid w:val="00522BEE"/>
    <w:rsid w:val="00522F2C"/>
    <w:rsid w:val="0052305F"/>
    <w:rsid w:val="005230E5"/>
    <w:rsid w:val="00523123"/>
    <w:rsid w:val="005235CC"/>
    <w:rsid w:val="00525371"/>
    <w:rsid w:val="00526C3E"/>
    <w:rsid w:val="00527BAD"/>
    <w:rsid w:val="005307EF"/>
    <w:rsid w:val="00531D0B"/>
    <w:rsid w:val="00532A9F"/>
    <w:rsid w:val="00533033"/>
    <w:rsid w:val="005336EF"/>
    <w:rsid w:val="00533A47"/>
    <w:rsid w:val="005340D3"/>
    <w:rsid w:val="0053449B"/>
    <w:rsid w:val="00534D45"/>
    <w:rsid w:val="00534DFD"/>
    <w:rsid w:val="00535553"/>
    <w:rsid w:val="00535771"/>
    <w:rsid w:val="005358D9"/>
    <w:rsid w:val="00535ABE"/>
    <w:rsid w:val="00536A02"/>
    <w:rsid w:val="00536AF0"/>
    <w:rsid w:val="00536BCF"/>
    <w:rsid w:val="005375DE"/>
    <w:rsid w:val="005378C6"/>
    <w:rsid w:val="0054002B"/>
    <w:rsid w:val="0054181E"/>
    <w:rsid w:val="00541FBD"/>
    <w:rsid w:val="005429BB"/>
    <w:rsid w:val="00542DD9"/>
    <w:rsid w:val="0054305C"/>
    <w:rsid w:val="00543D9C"/>
    <w:rsid w:val="00544529"/>
    <w:rsid w:val="005445AE"/>
    <w:rsid w:val="005445C2"/>
    <w:rsid w:val="00544EDA"/>
    <w:rsid w:val="00545177"/>
    <w:rsid w:val="005453B5"/>
    <w:rsid w:val="005454B7"/>
    <w:rsid w:val="005455E5"/>
    <w:rsid w:val="00545CB3"/>
    <w:rsid w:val="00545FDD"/>
    <w:rsid w:val="0054607F"/>
    <w:rsid w:val="005462BA"/>
    <w:rsid w:val="005462DA"/>
    <w:rsid w:val="0054710E"/>
    <w:rsid w:val="0054731E"/>
    <w:rsid w:val="00547F0A"/>
    <w:rsid w:val="00550DC4"/>
    <w:rsid w:val="00550EE8"/>
    <w:rsid w:val="00550F78"/>
    <w:rsid w:val="00551014"/>
    <w:rsid w:val="005516BD"/>
    <w:rsid w:val="0055184E"/>
    <w:rsid w:val="00551D4D"/>
    <w:rsid w:val="00551F37"/>
    <w:rsid w:val="00552162"/>
    <w:rsid w:val="00552215"/>
    <w:rsid w:val="00552932"/>
    <w:rsid w:val="00552CDE"/>
    <w:rsid w:val="0055319F"/>
    <w:rsid w:val="00553432"/>
    <w:rsid w:val="00553665"/>
    <w:rsid w:val="00554065"/>
    <w:rsid w:val="0055422B"/>
    <w:rsid w:val="0055444E"/>
    <w:rsid w:val="005559CF"/>
    <w:rsid w:val="00555BD0"/>
    <w:rsid w:val="00555DDB"/>
    <w:rsid w:val="0055672F"/>
    <w:rsid w:val="00556FFD"/>
    <w:rsid w:val="00557217"/>
    <w:rsid w:val="005601BA"/>
    <w:rsid w:val="00560CC3"/>
    <w:rsid w:val="00560E94"/>
    <w:rsid w:val="00560EC0"/>
    <w:rsid w:val="005612A2"/>
    <w:rsid w:val="005614BD"/>
    <w:rsid w:val="00561D3B"/>
    <w:rsid w:val="00561D4E"/>
    <w:rsid w:val="00562279"/>
    <w:rsid w:val="00562814"/>
    <w:rsid w:val="00562A25"/>
    <w:rsid w:val="00562D2E"/>
    <w:rsid w:val="00562DDD"/>
    <w:rsid w:val="00562F47"/>
    <w:rsid w:val="00562FD5"/>
    <w:rsid w:val="00563B5F"/>
    <w:rsid w:val="0056459E"/>
    <w:rsid w:val="005646CA"/>
    <w:rsid w:val="0056497B"/>
    <w:rsid w:val="005649F5"/>
    <w:rsid w:val="00564B6C"/>
    <w:rsid w:val="00564C26"/>
    <w:rsid w:val="00564D8C"/>
    <w:rsid w:val="005669C7"/>
    <w:rsid w:val="00567471"/>
    <w:rsid w:val="005676A1"/>
    <w:rsid w:val="005679BF"/>
    <w:rsid w:val="005703E3"/>
    <w:rsid w:val="00570DCA"/>
    <w:rsid w:val="00570F71"/>
    <w:rsid w:val="00571075"/>
    <w:rsid w:val="005710AE"/>
    <w:rsid w:val="00571357"/>
    <w:rsid w:val="005718BF"/>
    <w:rsid w:val="00571B0B"/>
    <w:rsid w:val="00571EB7"/>
    <w:rsid w:val="005720F8"/>
    <w:rsid w:val="00572747"/>
    <w:rsid w:val="005737E2"/>
    <w:rsid w:val="00573AEC"/>
    <w:rsid w:val="00574234"/>
    <w:rsid w:val="0057440B"/>
    <w:rsid w:val="00574632"/>
    <w:rsid w:val="005747B3"/>
    <w:rsid w:val="005756C9"/>
    <w:rsid w:val="00576038"/>
    <w:rsid w:val="0057635C"/>
    <w:rsid w:val="00576678"/>
    <w:rsid w:val="00576758"/>
    <w:rsid w:val="00576942"/>
    <w:rsid w:val="0057699C"/>
    <w:rsid w:val="0057779D"/>
    <w:rsid w:val="00577853"/>
    <w:rsid w:val="005778E5"/>
    <w:rsid w:val="00577FAD"/>
    <w:rsid w:val="00580093"/>
    <w:rsid w:val="00580AD6"/>
    <w:rsid w:val="00581BC2"/>
    <w:rsid w:val="00582034"/>
    <w:rsid w:val="00582710"/>
    <w:rsid w:val="00582F0C"/>
    <w:rsid w:val="005831F9"/>
    <w:rsid w:val="00583DA9"/>
    <w:rsid w:val="0058409C"/>
    <w:rsid w:val="0058494E"/>
    <w:rsid w:val="005850C3"/>
    <w:rsid w:val="005858C7"/>
    <w:rsid w:val="005858D9"/>
    <w:rsid w:val="00585B6C"/>
    <w:rsid w:val="00585FAC"/>
    <w:rsid w:val="00586057"/>
    <w:rsid w:val="0058610C"/>
    <w:rsid w:val="00586379"/>
    <w:rsid w:val="005864B0"/>
    <w:rsid w:val="005864B7"/>
    <w:rsid w:val="00586588"/>
    <w:rsid w:val="00586B0E"/>
    <w:rsid w:val="00586C91"/>
    <w:rsid w:val="005872A5"/>
    <w:rsid w:val="00587334"/>
    <w:rsid w:val="00587428"/>
    <w:rsid w:val="005874FF"/>
    <w:rsid w:val="00587A9D"/>
    <w:rsid w:val="00587F2A"/>
    <w:rsid w:val="005905E4"/>
    <w:rsid w:val="00590B2A"/>
    <w:rsid w:val="00590C01"/>
    <w:rsid w:val="00590E36"/>
    <w:rsid w:val="005912B0"/>
    <w:rsid w:val="00591762"/>
    <w:rsid w:val="0059176E"/>
    <w:rsid w:val="005926D2"/>
    <w:rsid w:val="005929E3"/>
    <w:rsid w:val="00593221"/>
    <w:rsid w:val="0059336E"/>
    <w:rsid w:val="0059341A"/>
    <w:rsid w:val="00593527"/>
    <w:rsid w:val="00593B1E"/>
    <w:rsid w:val="00593E90"/>
    <w:rsid w:val="00593F23"/>
    <w:rsid w:val="005955F6"/>
    <w:rsid w:val="00595839"/>
    <w:rsid w:val="00595CB7"/>
    <w:rsid w:val="005972C5"/>
    <w:rsid w:val="005974C3"/>
    <w:rsid w:val="00597B5C"/>
    <w:rsid w:val="00597DFA"/>
    <w:rsid w:val="00597F05"/>
    <w:rsid w:val="005A06E1"/>
    <w:rsid w:val="005A0714"/>
    <w:rsid w:val="005A08C3"/>
    <w:rsid w:val="005A0CDB"/>
    <w:rsid w:val="005A0E30"/>
    <w:rsid w:val="005A1240"/>
    <w:rsid w:val="005A1C18"/>
    <w:rsid w:val="005A2779"/>
    <w:rsid w:val="005A2E04"/>
    <w:rsid w:val="005A37BE"/>
    <w:rsid w:val="005A3C41"/>
    <w:rsid w:val="005A436C"/>
    <w:rsid w:val="005A43D6"/>
    <w:rsid w:val="005A4817"/>
    <w:rsid w:val="005A4B53"/>
    <w:rsid w:val="005A4BAF"/>
    <w:rsid w:val="005A4FAE"/>
    <w:rsid w:val="005A5307"/>
    <w:rsid w:val="005A55AF"/>
    <w:rsid w:val="005A568B"/>
    <w:rsid w:val="005A5A4A"/>
    <w:rsid w:val="005A5D9D"/>
    <w:rsid w:val="005A61BB"/>
    <w:rsid w:val="005A6CB8"/>
    <w:rsid w:val="005A6FD2"/>
    <w:rsid w:val="005A7C8B"/>
    <w:rsid w:val="005B0205"/>
    <w:rsid w:val="005B0BEB"/>
    <w:rsid w:val="005B101B"/>
    <w:rsid w:val="005B1074"/>
    <w:rsid w:val="005B113A"/>
    <w:rsid w:val="005B1496"/>
    <w:rsid w:val="005B1BEB"/>
    <w:rsid w:val="005B220B"/>
    <w:rsid w:val="005B25B9"/>
    <w:rsid w:val="005B2AAD"/>
    <w:rsid w:val="005B2DCE"/>
    <w:rsid w:val="005B3081"/>
    <w:rsid w:val="005B316A"/>
    <w:rsid w:val="005B3255"/>
    <w:rsid w:val="005B325F"/>
    <w:rsid w:val="005B3277"/>
    <w:rsid w:val="005B3702"/>
    <w:rsid w:val="005B3ADB"/>
    <w:rsid w:val="005B3B53"/>
    <w:rsid w:val="005B3DA7"/>
    <w:rsid w:val="005B4588"/>
    <w:rsid w:val="005B460A"/>
    <w:rsid w:val="005B4898"/>
    <w:rsid w:val="005B4AED"/>
    <w:rsid w:val="005B4D0E"/>
    <w:rsid w:val="005B52D8"/>
    <w:rsid w:val="005B5C8C"/>
    <w:rsid w:val="005B61FF"/>
    <w:rsid w:val="005B6274"/>
    <w:rsid w:val="005B64F2"/>
    <w:rsid w:val="005B6C77"/>
    <w:rsid w:val="005B6DDA"/>
    <w:rsid w:val="005C03C4"/>
    <w:rsid w:val="005C0608"/>
    <w:rsid w:val="005C072E"/>
    <w:rsid w:val="005C0D91"/>
    <w:rsid w:val="005C0F65"/>
    <w:rsid w:val="005C1028"/>
    <w:rsid w:val="005C1125"/>
    <w:rsid w:val="005C12FC"/>
    <w:rsid w:val="005C1747"/>
    <w:rsid w:val="005C2211"/>
    <w:rsid w:val="005C22D2"/>
    <w:rsid w:val="005C2595"/>
    <w:rsid w:val="005C279B"/>
    <w:rsid w:val="005C3A51"/>
    <w:rsid w:val="005C3B40"/>
    <w:rsid w:val="005C3D61"/>
    <w:rsid w:val="005C4A62"/>
    <w:rsid w:val="005C50E5"/>
    <w:rsid w:val="005C5B64"/>
    <w:rsid w:val="005C7A2C"/>
    <w:rsid w:val="005C7B3B"/>
    <w:rsid w:val="005C7DE5"/>
    <w:rsid w:val="005C7EA0"/>
    <w:rsid w:val="005D13B6"/>
    <w:rsid w:val="005D1A0A"/>
    <w:rsid w:val="005D1A38"/>
    <w:rsid w:val="005D1DED"/>
    <w:rsid w:val="005D1E69"/>
    <w:rsid w:val="005D1E8C"/>
    <w:rsid w:val="005D215C"/>
    <w:rsid w:val="005D23CB"/>
    <w:rsid w:val="005D267B"/>
    <w:rsid w:val="005D2955"/>
    <w:rsid w:val="005D2C73"/>
    <w:rsid w:val="005D3619"/>
    <w:rsid w:val="005D4020"/>
    <w:rsid w:val="005D4025"/>
    <w:rsid w:val="005D46C0"/>
    <w:rsid w:val="005D4BB2"/>
    <w:rsid w:val="005D5427"/>
    <w:rsid w:val="005D5843"/>
    <w:rsid w:val="005D5B94"/>
    <w:rsid w:val="005D5F7F"/>
    <w:rsid w:val="005D63EC"/>
    <w:rsid w:val="005D640F"/>
    <w:rsid w:val="005D6442"/>
    <w:rsid w:val="005D663E"/>
    <w:rsid w:val="005D690A"/>
    <w:rsid w:val="005D7173"/>
    <w:rsid w:val="005E00A5"/>
    <w:rsid w:val="005E0503"/>
    <w:rsid w:val="005E0535"/>
    <w:rsid w:val="005E06A4"/>
    <w:rsid w:val="005E0808"/>
    <w:rsid w:val="005E08EB"/>
    <w:rsid w:val="005E10D7"/>
    <w:rsid w:val="005E2EFA"/>
    <w:rsid w:val="005E35B7"/>
    <w:rsid w:val="005E3733"/>
    <w:rsid w:val="005E3CB0"/>
    <w:rsid w:val="005E4082"/>
    <w:rsid w:val="005E4E02"/>
    <w:rsid w:val="005E5259"/>
    <w:rsid w:val="005E5967"/>
    <w:rsid w:val="005E6027"/>
    <w:rsid w:val="005E6903"/>
    <w:rsid w:val="005E6C23"/>
    <w:rsid w:val="005E6F1A"/>
    <w:rsid w:val="005E70A9"/>
    <w:rsid w:val="005F05AE"/>
    <w:rsid w:val="005F0825"/>
    <w:rsid w:val="005F0960"/>
    <w:rsid w:val="005F0A45"/>
    <w:rsid w:val="005F0C71"/>
    <w:rsid w:val="005F14B3"/>
    <w:rsid w:val="005F24CB"/>
    <w:rsid w:val="005F2B2A"/>
    <w:rsid w:val="005F2DAC"/>
    <w:rsid w:val="005F2E48"/>
    <w:rsid w:val="005F315B"/>
    <w:rsid w:val="005F316C"/>
    <w:rsid w:val="005F3434"/>
    <w:rsid w:val="005F35CF"/>
    <w:rsid w:val="005F41F6"/>
    <w:rsid w:val="005F5068"/>
    <w:rsid w:val="005F565F"/>
    <w:rsid w:val="005F5852"/>
    <w:rsid w:val="005F6B77"/>
    <w:rsid w:val="005F6E3D"/>
    <w:rsid w:val="005F70B4"/>
    <w:rsid w:val="005F7250"/>
    <w:rsid w:val="005F7491"/>
    <w:rsid w:val="005F75E3"/>
    <w:rsid w:val="005F79C3"/>
    <w:rsid w:val="006001C8"/>
    <w:rsid w:val="006006EF"/>
    <w:rsid w:val="00600D7C"/>
    <w:rsid w:val="0060189A"/>
    <w:rsid w:val="00601B6A"/>
    <w:rsid w:val="00602038"/>
    <w:rsid w:val="00602A6F"/>
    <w:rsid w:val="0060430B"/>
    <w:rsid w:val="00604F1D"/>
    <w:rsid w:val="006051F2"/>
    <w:rsid w:val="00605B44"/>
    <w:rsid w:val="00605C05"/>
    <w:rsid w:val="00605E28"/>
    <w:rsid w:val="00606033"/>
    <w:rsid w:val="00607705"/>
    <w:rsid w:val="0061054E"/>
    <w:rsid w:val="00610644"/>
    <w:rsid w:val="00610C10"/>
    <w:rsid w:val="00610DDC"/>
    <w:rsid w:val="00610EC0"/>
    <w:rsid w:val="00611C04"/>
    <w:rsid w:val="00612386"/>
    <w:rsid w:val="006127F1"/>
    <w:rsid w:val="00612C31"/>
    <w:rsid w:val="00612E71"/>
    <w:rsid w:val="00613980"/>
    <w:rsid w:val="00613999"/>
    <w:rsid w:val="00613B60"/>
    <w:rsid w:val="00614AEF"/>
    <w:rsid w:val="00615A3C"/>
    <w:rsid w:val="00615EFD"/>
    <w:rsid w:val="006160D4"/>
    <w:rsid w:val="00617550"/>
    <w:rsid w:val="00617995"/>
    <w:rsid w:val="006179B6"/>
    <w:rsid w:val="00617AE4"/>
    <w:rsid w:val="00617C2B"/>
    <w:rsid w:val="00620289"/>
    <w:rsid w:val="00620416"/>
    <w:rsid w:val="006210D1"/>
    <w:rsid w:val="00621178"/>
    <w:rsid w:val="00621720"/>
    <w:rsid w:val="00621795"/>
    <w:rsid w:val="00621A59"/>
    <w:rsid w:val="00621AD7"/>
    <w:rsid w:val="0062239B"/>
    <w:rsid w:val="006223DB"/>
    <w:rsid w:val="00622630"/>
    <w:rsid w:val="00622741"/>
    <w:rsid w:val="006228B5"/>
    <w:rsid w:val="006229D3"/>
    <w:rsid w:val="00622E9F"/>
    <w:rsid w:val="006231A4"/>
    <w:rsid w:val="00623ADE"/>
    <w:rsid w:val="00623B8A"/>
    <w:rsid w:val="006242E4"/>
    <w:rsid w:val="0062439F"/>
    <w:rsid w:val="00624460"/>
    <w:rsid w:val="006248FA"/>
    <w:rsid w:val="006249BF"/>
    <w:rsid w:val="006249FE"/>
    <w:rsid w:val="00625330"/>
    <w:rsid w:val="00625490"/>
    <w:rsid w:val="006255A7"/>
    <w:rsid w:val="006259E3"/>
    <w:rsid w:val="00625C99"/>
    <w:rsid w:val="0062626D"/>
    <w:rsid w:val="006267BE"/>
    <w:rsid w:val="00626F13"/>
    <w:rsid w:val="00626FF6"/>
    <w:rsid w:val="00630369"/>
    <w:rsid w:val="00630464"/>
    <w:rsid w:val="00631379"/>
    <w:rsid w:val="006318B2"/>
    <w:rsid w:val="00631925"/>
    <w:rsid w:val="0063194A"/>
    <w:rsid w:val="00631E8B"/>
    <w:rsid w:val="00632753"/>
    <w:rsid w:val="00632C36"/>
    <w:rsid w:val="00632D01"/>
    <w:rsid w:val="00632EEB"/>
    <w:rsid w:val="00632FD7"/>
    <w:rsid w:val="00633690"/>
    <w:rsid w:val="00633769"/>
    <w:rsid w:val="006344C5"/>
    <w:rsid w:val="00634AF4"/>
    <w:rsid w:val="00634CDE"/>
    <w:rsid w:val="00634F29"/>
    <w:rsid w:val="00635075"/>
    <w:rsid w:val="00635280"/>
    <w:rsid w:val="00636582"/>
    <w:rsid w:val="0063670A"/>
    <w:rsid w:val="00636973"/>
    <w:rsid w:val="00636E27"/>
    <w:rsid w:val="0063746B"/>
    <w:rsid w:val="00637920"/>
    <w:rsid w:val="00640AFC"/>
    <w:rsid w:val="00640CE0"/>
    <w:rsid w:val="00640E3A"/>
    <w:rsid w:val="0064127E"/>
    <w:rsid w:val="006413B2"/>
    <w:rsid w:val="0064165A"/>
    <w:rsid w:val="0064250A"/>
    <w:rsid w:val="00642597"/>
    <w:rsid w:val="006431B0"/>
    <w:rsid w:val="006434DB"/>
    <w:rsid w:val="006434FD"/>
    <w:rsid w:val="00643A5F"/>
    <w:rsid w:val="00643B80"/>
    <w:rsid w:val="00643DF6"/>
    <w:rsid w:val="00644491"/>
    <w:rsid w:val="00644734"/>
    <w:rsid w:val="00645411"/>
    <w:rsid w:val="00645742"/>
    <w:rsid w:val="0064577A"/>
    <w:rsid w:val="006459AC"/>
    <w:rsid w:val="00645D37"/>
    <w:rsid w:val="00646EC9"/>
    <w:rsid w:val="006474D6"/>
    <w:rsid w:val="0064772E"/>
    <w:rsid w:val="0065000F"/>
    <w:rsid w:val="00650835"/>
    <w:rsid w:val="00650887"/>
    <w:rsid w:val="00650B7D"/>
    <w:rsid w:val="00651043"/>
    <w:rsid w:val="0065104F"/>
    <w:rsid w:val="0065154C"/>
    <w:rsid w:val="006515D5"/>
    <w:rsid w:val="0065164D"/>
    <w:rsid w:val="00651967"/>
    <w:rsid w:val="0065233E"/>
    <w:rsid w:val="0065260E"/>
    <w:rsid w:val="00652686"/>
    <w:rsid w:val="00652BCC"/>
    <w:rsid w:val="0065303D"/>
    <w:rsid w:val="006533A8"/>
    <w:rsid w:val="0065371E"/>
    <w:rsid w:val="00653959"/>
    <w:rsid w:val="00653DAF"/>
    <w:rsid w:val="006548EA"/>
    <w:rsid w:val="00654F67"/>
    <w:rsid w:val="0065597C"/>
    <w:rsid w:val="00655EC1"/>
    <w:rsid w:val="0065600E"/>
    <w:rsid w:val="00656235"/>
    <w:rsid w:val="00656238"/>
    <w:rsid w:val="00656B17"/>
    <w:rsid w:val="0065702A"/>
    <w:rsid w:val="006570F6"/>
    <w:rsid w:val="006577C9"/>
    <w:rsid w:val="00657B0E"/>
    <w:rsid w:val="00657D01"/>
    <w:rsid w:val="00657EA5"/>
    <w:rsid w:val="00660080"/>
    <w:rsid w:val="0066019C"/>
    <w:rsid w:val="0066199B"/>
    <w:rsid w:val="00661B05"/>
    <w:rsid w:val="00661FF3"/>
    <w:rsid w:val="006621A8"/>
    <w:rsid w:val="006622FD"/>
    <w:rsid w:val="006631CD"/>
    <w:rsid w:val="00663355"/>
    <w:rsid w:val="006635B9"/>
    <w:rsid w:val="006635E2"/>
    <w:rsid w:val="00663B7D"/>
    <w:rsid w:val="0066401E"/>
    <w:rsid w:val="00664031"/>
    <w:rsid w:val="00664057"/>
    <w:rsid w:val="006647A0"/>
    <w:rsid w:val="00664C04"/>
    <w:rsid w:val="00665005"/>
    <w:rsid w:val="006654CB"/>
    <w:rsid w:val="00665779"/>
    <w:rsid w:val="00665D98"/>
    <w:rsid w:val="0066653A"/>
    <w:rsid w:val="0066698C"/>
    <w:rsid w:val="00667499"/>
    <w:rsid w:val="006674E3"/>
    <w:rsid w:val="00667B3E"/>
    <w:rsid w:val="00667F38"/>
    <w:rsid w:val="0067002B"/>
    <w:rsid w:val="006706D6"/>
    <w:rsid w:val="00670737"/>
    <w:rsid w:val="00670935"/>
    <w:rsid w:val="00670957"/>
    <w:rsid w:val="006709BC"/>
    <w:rsid w:val="00670D2A"/>
    <w:rsid w:val="00671863"/>
    <w:rsid w:val="00671FE7"/>
    <w:rsid w:val="006724E3"/>
    <w:rsid w:val="006729E7"/>
    <w:rsid w:val="00673847"/>
    <w:rsid w:val="00673A43"/>
    <w:rsid w:val="00673B14"/>
    <w:rsid w:val="00673D0C"/>
    <w:rsid w:val="00674BAC"/>
    <w:rsid w:val="00674C3F"/>
    <w:rsid w:val="00674EF5"/>
    <w:rsid w:val="0067511A"/>
    <w:rsid w:val="0067575F"/>
    <w:rsid w:val="00675978"/>
    <w:rsid w:val="00676354"/>
    <w:rsid w:val="0067638F"/>
    <w:rsid w:val="006764FE"/>
    <w:rsid w:val="00676785"/>
    <w:rsid w:val="00677533"/>
    <w:rsid w:val="006775D8"/>
    <w:rsid w:val="00677AD2"/>
    <w:rsid w:val="00677CD3"/>
    <w:rsid w:val="0068060D"/>
    <w:rsid w:val="00680884"/>
    <w:rsid w:val="00681133"/>
    <w:rsid w:val="006813F4"/>
    <w:rsid w:val="0068146E"/>
    <w:rsid w:val="0068150C"/>
    <w:rsid w:val="00681872"/>
    <w:rsid w:val="00681C1D"/>
    <w:rsid w:val="00681C72"/>
    <w:rsid w:val="00682060"/>
    <w:rsid w:val="006823A0"/>
    <w:rsid w:val="00682E60"/>
    <w:rsid w:val="00683230"/>
    <w:rsid w:val="0068346A"/>
    <w:rsid w:val="00683BBA"/>
    <w:rsid w:val="00683E22"/>
    <w:rsid w:val="00684929"/>
    <w:rsid w:val="00684975"/>
    <w:rsid w:val="006850A5"/>
    <w:rsid w:val="006859F2"/>
    <w:rsid w:val="00685A9A"/>
    <w:rsid w:val="00686007"/>
    <w:rsid w:val="00686137"/>
    <w:rsid w:val="00686181"/>
    <w:rsid w:val="00686280"/>
    <w:rsid w:val="006862B9"/>
    <w:rsid w:val="0068689C"/>
    <w:rsid w:val="006868B0"/>
    <w:rsid w:val="00686B6F"/>
    <w:rsid w:val="00686BB5"/>
    <w:rsid w:val="00686DCD"/>
    <w:rsid w:val="006878F1"/>
    <w:rsid w:val="00687AD0"/>
    <w:rsid w:val="00687DFB"/>
    <w:rsid w:val="0069043A"/>
    <w:rsid w:val="00691387"/>
    <w:rsid w:val="00691ABF"/>
    <w:rsid w:val="00691BAE"/>
    <w:rsid w:val="00692752"/>
    <w:rsid w:val="00692BA8"/>
    <w:rsid w:val="00692C04"/>
    <w:rsid w:val="00693123"/>
    <w:rsid w:val="006931BE"/>
    <w:rsid w:val="00693896"/>
    <w:rsid w:val="00693C24"/>
    <w:rsid w:val="00693D6D"/>
    <w:rsid w:val="00693DDC"/>
    <w:rsid w:val="00693F67"/>
    <w:rsid w:val="006945E4"/>
    <w:rsid w:val="006951D7"/>
    <w:rsid w:val="00695702"/>
    <w:rsid w:val="00695B50"/>
    <w:rsid w:val="006961E5"/>
    <w:rsid w:val="006966F8"/>
    <w:rsid w:val="00696957"/>
    <w:rsid w:val="006970B7"/>
    <w:rsid w:val="00697268"/>
    <w:rsid w:val="00697B7F"/>
    <w:rsid w:val="00697F87"/>
    <w:rsid w:val="00697F88"/>
    <w:rsid w:val="006A0262"/>
    <w:rsid w:val="006A032F"/>
    <w:rsid w:val="006A03FB"/>
    <w:rsid w:val="006A0AF5"/>
    <w:rsid w:val="006A0C52"/>
    <w:rsid w:val="006A14DD"/>
    <w:rsid w:val="006A189E"/>
    <w:rsid w:val="006A1B42"/>
    <w:rsid w:val="006A1D1F"/>
    <w:rsid w:val="006A363C"/>
    <w:rsid w:val="006A3E0E"/>
    <w:rsid w:val="006A3F3B"/>
    <w:rsid w:val="006A43C8"/>
    <w:rsid w:val="006A4416"/>
    <w:rsid w:val="006A4DF3"/>
    <w:rsid w:val="006A5297"/>
    <w:rsid w:val="006A5574"/>
    <w:rsid w:val="006A5B92"/>
    <w:rsid w:val="006A5BC0"/>
    <w:rsid w:val="006A665A"/>
    <w:rsid w:val="006A6A6A"/>
    <w:rsid w:val="006A6C54"/>
    <w:rsid w:val="006A6F6A"/>
    <w:rsid w:val="006A7426"/>
    <w:rsid w:val="006A7A34"/>
    <w:rsid w:val="006A7A39"/>
    <w:rsid w:val="006A7ECE"/>
    <w:rsid w:val="006B0461"/>
    <w:rsid w:val="006B0C05"/>
    <w:rsid w:val="006B19D6"/>
    <w:rsid w:val="006B1A95"/>
    <w:rsid w:val="006B1B3C"/>
    <w:rsid w:val="006B1DC6"/>
    <w:rsid w:val="006B2DE0"/>
    <w:rsid w:val="006B32E6"/>
    <w:rsid w:val="006B35CD"/>
    <w:rsid w:val="006B388C"/>
    <w:rsid w:val="006B40DF"/>
    <w:rsid w:val="006B495F"/>
    <w:rsid w:val="006B5052"/>
    <w:rsid w:val="006B54AB"/>
    <w:rsid w:val="006B58F6"/>
    <w:rsid w:val="006B5E5A"/>
    <w:rsid w:val="006B6173"/>
    <w:rsid w:val="006B65DD"/>
    <w:rsid w:val="006B6E37"/>
    <w:rsid w:val="006B6F71"/>
    <w:rsid w:val="006B711C"/>
    <w:rsid w:val="006B71F7"/>
    <w:rsid w:val="006B7626"/>
    <w:rsid w:val="006B7653"/>
    <w:rsid w:val="006B77D3"/>
    <w:rsid w:val="006C1437"/>
    <w:rsid w:val="006C1680"/>
    <w:rsid w:val="006C1697"/>
    <w:rsid w:val="006C188C"/>
    <w:rsid w:val="006C1B29"/>
    <w:rsid w:val="006C1E5C"/>
    <w:rsid w:val="006C1F46"/>
    <w:rsid w:val="006C203F"/>
    <w:rsid w:val="006C2443"/>
    <w:rsid w:val="006C2A69"/>
    <w:rsid w:val="006C318E"/>
    <w:rsid w:val="006C3902"/>
    <w:rsid w:val="006C393E"/>
    <w:rsid w:val="006C3C16"/>
    <w:rsid w:val="006C3CEB"/>
    <w:rsid w:val="006C40E5"/>
    <w:rsid w:val="006C475B"/>
    <w:rsid w:val="006C4C1C"/>
    <w:rsid w:val="006C4FB0"/>
    <w:rsid w:val="006C513A"/>
    <w:rsid w:val="006C62C3"/>
    <w:rsid w:val="006C669B"/>
    <w:rsid w:val="006C673A"/>
    <w:rsid w:val="006C6740"/>
    <w:rsid w:val="006C727E"/>
    <w:rsid w:val="006C7297"/>
    <w:rsid w:val="006C729B"/>
    <w:rsid w:val="006C7956"/>
    <w:rsid w:val="006C795C"/>
    <w:rsid w:val="006D04D6"/>
    <w:rsid w:val="006D09A4"/>
    <w:rsid w:val="006D0AC1"/>
    <w:rsid w:val="006D0D24"/>
    <w:rsid w:val="006D13C5"/>
    <w:rsid w:val="006D1972"/>
    <w:rsid w:val="006D1BFA"/>
    <w:rsid w:val="006D25CF"/>
    <w:rsid w:val="006D29C5"/>
    <w:rsid w:val="006D2D45"/>
    <w:rsid w:val="006D34D4"/>
    <w:rsid w:val="006D36E0"/>
    <w:rsid w:val="006D3A5E"/>
    <w:rsid w:val="006D3D71"/>
    <w:rsid w:val="006D431D"/>
    <w:rsid w:val="006D48C5"/>
    <w:rsid w:val="006D49C0"/>
    <w:rsid w:val="006D5118"/>
    <w:rsid w:val="006D52AE"/>
    <w:rsid w:val="006D570D"/>
    <w:rsid w:val="006D5FFA"/>
    <w:rsid w:val="006D632F"/>
    <w:rsid w:val="006D6563"/>
    <w:rsid w:val="006D6897"/>
    <w:rsid w:val="006D6BB0"/>
    <w:rsid w:val="006D716B"/>
    <w:rsid w:val="006D77C8"/>
    <w:rsid w:val="006D7A2D"/>
    <w:rsid w:val="006D7E8D"/>
    <w:rsid w:val="006E13DF"/>
    <w:rsid w:val="006E1D00"/>
    <w:rsid w:val="006E1E13"/>
    <w:rsid w:val="006E1E7E"/>
    <w:rsid w:val="006E290F"/>
    <w:rsid w:val="006E316F"/>
    <w:rsid w:val="006E3216"/>
    <w:rsid w:val="006E3631"/>
    <w:rsid w:val="006E36F5"/>
    <w:rsid w:val="006E40CA"/>
    <w:rsid w:val="006E433D"/>
    <w:rsid w:val="006E49B6"/>
    <w:rsid w:val="006E517F"/>
    <w:rsid w:val="006E52C2"/>
    <w:rsid w:val="006E555A"/>
    <w:rsid w:val="006E56D5"/>
    <w:rsid w:val="006E5758"/>
    <w:rsid w:val="006E58B0"/>
    <w:rsid w:val="006E5989"/>
    <w:rsid w:val="006E5ABD"/>
    <w:rsid w:val="006E631D"/>
    <w:rsid w:val="006E6656"/>
    <w:rsid w:val="006E6F36"/>
    <w:rsid w:val="006E7601"/>
    <w:rsid w:val="006E7D08"/>
    <w:rsid w:val="006F00F4"/>
    <w:rsid w:val="006F08AD"/>
    <w:rsid w:val="006F141C"/>
    <w:rsid w:val="006F1422"/>
    <w:rsid w:val="006F1813"/>
    <w:rsid w:val="006F1840"/>
    <w:rsid w:val="006F1DDA"/>
    <w:rsid w:val="006F1E4A"/>
    <w:rsid w:val="006F2030"/>
    <w:rsid w:val="006F2047"/>
    <w:rsid w:val="006F26D9"/>
    <w:rsid w:val="006F28FE"/>
    <w:rsid w:val="006F32BD"/>
    <w:rsid w:val="006F32CF"/>
    <w:rsid w:val="006F3382"/>
    <w:rsid w:val="006F3A6C"/>
    <w:rsid w:val="006F3AF8"/>
    <w:rsid w:val="006F3CFF"/>
    <w:rsid w:val="006F420B"/>
    <w:rsid w:val="006F47B9"/>
    <w:rsid w:val="006F48F2"/>
    <w:rsid w:val="006F4B95"/>
    <w:rsid w:val="006F4BC8"/>
    <w:rsid w:val="006F4D48"/>
    <w:rsid w:val="006F4EB6"/>
    <w:rsid w:val="006F5BDE"/>
    <w:rsid w:val="006F5EA3"/>
    <w:rsid w:val="006F608B"/>
    <w:rsid w:val="006F656E"/>
    <w:rsid w:val="006F6A34"/>
    <w:rsid w:val="006F7C8F"/>
    <w:rsid w:val="006F7F1F"/>
    <w:rsid w:val="0070071B"/>
    <w:rsid w:val="00701120"/>
    <w:rsid w:val="00701DEB"/>
    <w:rsid w:val="0070282D"/>
    <w:rsid w:val="00703320"/>
    <w:rsid w:val="0070370E"/>
    <w:rsid w:val="00703C23"/>
    <w:rsid w:val="00703E65"/>
    <w:rsid w:val="0070533D"/>
    <w:rsid w:val="00705C73"/>
    <w:rsid w:val="00705D12"/>
    <w:rsid w:val="00706478"/>
    <w:rsid w:val="00706584"/>
    <w:rsid w:val="007069F7"/>
    <w:rsid w:val="00706DFE"/>
    <w:rsid w:val="00706EE1"/>
    <w:rsid w:val="00706F3D"/>
    <w:rsid w:val="0070718B"/>
    <w:rsid w:val="0070797F"/>
    <w:rsid w:val="00707DE6"/>
    <w:rsid w:val="007104DB"/>
    <w:rsid w:val="00710C51"/>
    <w:rsid w:val="00711425"/>
    <w:rsid w:val="00712B36"/>
    <w:rsid w:val="00712C8D"/>
    <w:rsid w:val="00712CD3"/>
    <w:rsid w:val="00712F9B"/>
    <w:rsid w:val="0071395C"/>
    <w:rsid w:val="00713C3C"/>
    <w:rsid w:val="00713CCB"/>
    <w:rsid w:val="00714BB8"/>
    <w:rsid w:val="00714CAC"/>
    <w:rsid w:val="00715237"/>
    <w:rsid w:val="0071530E"/>
    <w:rsid w:val="007155C9"/>
    <w:rsid w:val="00715E5A"/>
    <w:rsid w:val="00715E8D"/>
    <w:rsid w:val="00715ECB"/>
    <w:rsid w:val="00715F72"/>
    <w:rsid w:val="0071617A"/>
    <w:rsid w:val="007161FB"/>
    <w:rsid w:val="00716857"/>
    <w:rsid w:val="00716876"/>
    <w:rsid w:val="00716A8F"/>
    <w:rsid w:val="00717F82"/>
    <w:rsid w:val="007205E9"/>
    <w:rsid w:val="00720A44"/>
    <w:rsid w:val="00720DE1"/>
    <w:rsid w:val="00720F0E"/>
    <w:rsid w:val="00721065"/>
    <w:rsid w:val="00721978"/>
    <w:rsid w:val="00721B02"/>
    <w:rsid w:val="00721C40"/>
    <w:rsid w:val="00721FB8"/>
    <w:rsid w:val="007220FF"/>
    <w:rsid w:val="0072228A"/>
    <w:rsid w:val="007235DB"/>
    <w:rsid w:val="0072393D"/>
    <w:rsid w:val="00723A44"/>
    <w:rsid w:val="00723F64"/>
    <w:rsid w:val="00724508"/>
    <w:rsid w:val="00724D77"/>
    <w:rsid w:val="0072558A"/>
    <w:rsid w:val="007257CD"/>
    <w:rsid w:val="00725E4D"/>
    <w:rsid w:val="00726098"/>
    <w:rsid w:val="007263AA"/>
    <w:rsid w:val="007267EC"/>
    <w:rsid w:val="00726B27"/>
    <w:rsid w:val="00726E5D"/>
    <w:rsid w:val="00727B81"/>
    <w:rsid w:val="00727CBB"/>
    <w:rsid w:val="00727F14"/>
    <w:rsid w:val="0073024C"/>
    <w:rsid w:val="00730546"/>
    <w:rsid w:val="00730861"/>
    <w:rsid w:val="00730CA6"/>
    <w:rsid w:val="00731536"/>
    <w:rsid w:val="0073159F"/>
    <w:rsid w:val="00731709"/>
    <w:rsid w:val="007319A2"/>
    <w:rsid w:val="00731CFC"/>
    <w:rsid w:val="00731DDE"/>
    <w:rsid w:val="00731F7C"/>
    <w:rsid w:val="00732545"/>
    <w:rsid w:val="00732FF5"/>
    <w:rsid w:val="0073300D"/>
    <w:rsid w:val="00733320"/>
    <w:rsid w:val="00733413"/>
    <w:rsid w:val="0073388A"/>
    <w:rsid w:val="00733EDA"/>
    <w:rsid w:val="00734031"/>
    <w:rsid w:val="007343C8"/>
    <w:rsid w:val="0073443B"/>
    <w:rsid w:val="00735121"/>
    <w:rsid w:val="007352DA"/>
    <w:rsid w:val="007356CC"/>
    <w:rsid w:val="007359EF"/>
    <w:rsid w:val="00735A33"/>
    <w:rsid w:val="007361D9"/>
    <w:rsid w:val="0073631A"/>
    <w:rsid w:val="0073669C"/>
    <w:rsid w:val="0073695D"/>
    <w:rsid w:val="00736BEE"/>
    <w:rsid w:val="00737137"/>
    <w:rsid w:val="00737249"/>
    <w:rsid w:val="00737430"/>
    <w:rsid w:val="0073793D"/>
    <w:rsid w:val="00737B1E"/>
    <w:rsid w:val="00740B48"/>
    <w:rsid w:val="0074118A"/>
    <w:rsid w:val="007412EB"/>
    <w:rsid w:val="00741D68"/>
    <w:rsid w:val="007420C6"/>
    <w:rsid w:val="00742107"/>
    <w:rsid w:val="00742800"/>
    <w:rsid w:val="00742E71"/>
    <w:rsid w:val="0074345E"/>
    <w:rsid w:val="00743770"/>
    <w:rsid w:val="007438A6"/>
    <w:rsid w:val="00744117"/>
    <w:rsid w:val="0074413E"/>
    <w:rsid w:val="00744986"/>
    <w:rsid w:val="0074498C"/>
    <w:rsid w:val="00744F67"/>
    <w:rsid w:val="00745219"/>
    <w:rsid w:val="007459D6"/>
    <w:rsid w:val="0074749B"/>
    <w:rsid w:val="0074749F"/>
    <w:rsid w:val="007476B3"/>
    <w:rsid w:val="00747B9E"/>
    <w:rsid w:val="00747D11"/>
    <w:rsid w:val="00747F03"/>
    <w:rsid w:val="00750566"/>
    <w:rsid w:val="00750935"/>
    <w:rsid w:val="00751577"/>
    <w:rsid w:val="007519FC"/>
    <w:rsid w:val="00751D26"/>
    <w:rsid w:val="00752113"/>
    <w:rsid w:val="0075216E"/>
    <w:rsid w:val="00752708"/>
    <w:rsid w:val="00752CA3"/>
    <w:rsid w:val="00753C5C"/>
    <w:rsid w:val="00753F0E"/>
    <w:rsid w:val="00754519"/>
    <w:rsid w:val="007553E4"/>
    <w:rsid w:val="0075583A"/>
    <w:rsid w:val="007578FF"/>
    <w:rsid w:val="00757997"/>
    <w:rsid w:val="00757F73"/>
    <w:rsid w:val="00760018"/>
    <w:rsid w:val="00760066"/>
    <w:rsid w:val="0076051B"/>
    <w:rsid w:val="00761588"/>
    <w:rsid w:val="00761762"/>
    <w:rsid w:val="0076179B"/>
    <w:rsid w:val="00761E2F"/>
    <w:rsid w:val="00762201"/>
    <w:rsid w:val="0076229A"/>
    <w:rsid w:val="00762C10"/>
    <w:rsid w:val="00762F61"/>
    <w:rsid w:val="00762F88"/>
    <w:rsid w:val="007633A6"/>
    <w:rsid w:val="00763C2E"/>
    <w:rsid w:val="00763FD0"/>
    <w:rsid w:val="00764080"/>
    <w:rsid w:val="007642FE"/>
    <w:rsid w:val="00764A0C"/>
    <w:rsid w:val="007650B1"/>
    <w:rsid w:val="00765109"/>
    <w:rsid w:val="00765A27"/>
    <w:rsid w:val="00765A5E"/>
    <w:rsid w:val="00765B04"/>
    <w:rsid w:val="00765D40"/>
    <w:rsid w:val="00766D68"/>
    <w:rsid w:val="00766F1F"/>
    <w:rsid w:val="0076794B"/>
    <w:rsid w:val="00767D39"/>
    <w:rsid w:val="00767FBE"/>
    <w:rsid w:val="0077014F"/>
    <w:rsid w:val="0077038F"/>
    <w:rsid w:val="007719E2"/>
    <w:rsid w:val="00771EFE"/>
    <w:rsid w:val="0077307D"/>
    <w:rsid w:val="00773222"/>
    <w:rsid w:val="007743AC"/>
    <w:rsid w:val="00774692"/>
    <w:rsid w:val="00774A50"/>
    <w:rsid w:val="00774D91"/>
    <w:rsid w:val="00775132"/>
    <w:rsid w:val="007755E8"/>
    <w:rsid w:val="00775965"/>
    <w:rsid w:val="00775975"/>
    <w:rsid w:val="00776053"/>
    <w:rsid w:val="00776210"/>
    <w:rsid w:val="0077621C"/>
    <w:rsid w:val="00776588"/>
    <w:rsid w:val="0077659E"/>
    <w:rsid w:val="00776A44"/>
    <w:rsid w:val="00776B85"/>
    <w:rsid w:val="00776C20"/>
    <w:rsid w:val="00776CF7"/>
    <w:rsid w:val="0077709E"/>
    <w:rsid w:val="007774FA"/>
    <w:rsid w:val="00777896"/>
    <w:rsid w:val="007778D3"/>
    <w:rsid w:val="00777A3A"/>
    <w:rsid w:val="00777B89"/>
    <w:rsid w:val="00777E73"/>
    <w:rsid w:val="00780241"/>
    <w:rsid w:val="0078037F"/>
    <w:rsid w:val="00780449"/>
    <w:rsid w:val="007809FE"/>
    <w:rsid w:val="00780C13"/>
    <w:rsid w:val="007812CA"/>
    <w:rsid w:val="00781731"/>
    <w:rsid w:val="00781905"/>
    <w:rsid w:val="00782827"/>
    <w:rsid w:val="00782A30"/>
    <w:rsid w:val="00782D16"/>
    <w:rsid w:val="00783E90"/>
    <w:rsid w:val="00784563"/>
    <w:rsid w:val="007846CA"/>
    <w:rsid w:val="00784731"/>
    <w:rsid w:val="00784967"/>
    <w:rsid w:val="00784C3E"/>
    <w:rsid w:val="00785590"/>
    <w:rsid w:val="0078575C"/>
    <w:rsid w:val="00785A2D"/>
    <w:rsid w:val="00786F6C"/>
    <w:rsid w:val="0078703F"/>
    <w:rsid w:val="007878BC"/>
    <w:rsid w:val="00787934"/>
    <w:rsid w:val="00790026"/>
    <w:rsid w:val="0079028F"/>
    <w:rsid w:val="007903BA"/>
    <w:rsid w:val="00790F21"/>
    <w:rsid w:val="00790F6B"/>
    <w:rsid w:val="00791013"/>
    <w:rsid w:val="007913B1"/>
    <w:rsid w:val="00791CC6"/>
    <w:rsid w:val="0079210E"/>
    <w:rsid w:val="007925D3"/>
    <w:rsid w:val="007937C6"/>
    <w:rsid w:val="007938F2"/>
    <w:rsid w:val="00793B3B"/>
    <w:rsid w:val="00794100"/>
    <w:rsid w:val="00794A00"/>
    <w:rsid w:val="007950AE"/>
    <w:rsid w:val="00795178"/>
    <w:rsid w:val="007952AD"/>
    <w:rsid w:val="00795802"/>
    <w:rsid w:val="007960A1"/>
    <w:rsid w:val="00796176"/>
    <w:rsid w:val="007963C9"/>
    <w:rsid w:val="007965F9"/>
    <w:rsid w:val="00796694"/>
    <w:rsid w:val="00796CDA"/>
    <w:rsid w:val="00796ED2"/>
    <w:rsid w:val="007972AF"/>
    <w:rsid w:val="0079737F"/>
    <w:rsid w:val="00797624"/>
    <w:rsid w:val="00797AAD"/>
    <w:rsid w:val="007A04FB"/>
    <w:rsid w:val="007A06EE"/>
    <w:rsid w:val="007A09F9"/>
    <w:rsid w:val="007A0CC5"/>
    <w:rsid w:val="007A1F38"/>
    <w:rsid w:val="007A2B46"/>
    <w:rsid w:val="007A2BFA"/>
    <w:rsid w:val="007A2C32"/>
    <w:rsid w:val="007A2E37"/>
    <w:rsid w:val="007A3DA5"/>
    <w:rsid w:val="007A4D77"/>
    <w:rsid w:val="007A4ECF"/>
    <w:rsid w:val="007A50E5"/>
    <w:rsid w:val="007A590E"/>
    <w:rsid w:val="007A5BA4"/>
    <w:rsid w:val="007A5E50"/>
    <w:rsid w:val="007A60DF"/>
    <w:rsid w:val="007A65FC"/>
    <w:rsid w:val="007A68D8"/>
    <w:rsid w:val="007A749C"/>
    <w:rsid w:val="007B05CE"/>
    <w:rsid w:val="007B0AAC"/>
    <w:rsid w:val="007B1159"/>
    <w:rsid w:val="007B1772"/>
    <w:rsid w:val="007B2461"/>
    <w:rsid w:val="007B2551"/>
    <w:rsid w:val="007B2C7B"/>
    <w:rsid w:val="007B2EAD"/>
    <w:rsid w:val="007B3119"/>
    <w:rsid w:val="007B3447"/>
    <w:rsid w:val="007B3468"/>
    <w:rsid w:val="007B3847"/>
    <w:rsid w:val="007B3DD7"/>
    <w:rsid w:val="007B4094"/>
    <w:rsid w:val="007B4456"/>
    <w:rsid w:val="007B4658"/>
    <w:rsid w:val="007B4735"/>
    <w:rsid w:val="007B4C80"/>
    <w:rsid w:val="007B4F5D"/>
    <w:rsid w:val="007B50FE"/>
    <w:rsid w:val="007B5333"/>
    <w:rsid w:val="007B560C"/>
    <w:rsid w:val="007B56AC"/>
    <w:rsid w:val="007B6085"/>
    <w:rsid w:val="007B6325"/>
    <w:rsid w:val="007B75CE"/>
    <w:rsid w:val="007B7E77"/>
    <w:rsid w:val="007B7EC5"/>
    <w:rsid w:val="007C0328"/>
    <w:rsid w:val="007C0E9A"/>
    <w:rsid w:val="007C1629"/>
    <w:rsid w:val="007C2216"/>
    <w:rsid w:val="007C2B8D"/>
    <w:rsid w:val="007C34BE"/>
    <w:rsid w:val="007C35C3"/>
    <w:rsid w:val="007C3B97"/>
    <w:rsid w:val="007C3F54"/>
    <w:rsid w:val="007C4187"/>
    <w:rsid w:val="007C4208"/>
    <w:rsid w:val="007C4B85"/>
    <w:rsid w:val="007C4DF7"/>
    <w:rsid w:val="007C5092"/>
    <w:rsid w:val="007C5DCB"/>
    <w:rsid w:val="007C6014"/>
    <w:rsid w:val="007C66C8"/>
    <w:rsid w:val="007C711A"/>
    <w:rsid w:val="007C7496"/>
    <w:rsid w:val="007C7A44"/>
    <w:rsid w:val="007C7DAB"/>
    <w:rsid w:val="007D00DC"/>
    <w:rsid w:val="007D01CA"/>
    <w:rsid w:val="007D032D"/>
    <w:rsid w:val="007D0F06"/>
    <w:rsid w:val="007D1B5B"/>
    <w:rsid w:val="007D1EA8"/>
    <w:rsid w:val="007D2244"/>
    <w:rsid w:val="007D28DE"/>
    <w:rsid w:val="007D2BE3"/>
    <w:rsid w:val="007D2C18"/>
    <w:rsid w:val="007D4184"/>
    <w:rsid w:val="007D4528"/>
    <w:rsid w:val="007D4536"/>
    <w:rsid w:val="007D48A9"/>
    <w:rsid w:val="007D4AC7"/>
    <w:rsid w:val="007D4F6C"/>
    <w:rsid w:val="007D4F92"/>
    <w:rsid w:val="007D4FA9"/>
    <w:rsid w:val="007D51DA"/>
    <w:rsid w:val="007D5567"/>
    <w:rsid w:val="007D55DB"/>
    <w:rsid w:val="007D5A0E"/>
    <w:rsid w:val="007D5BEB"/>
    <w:rsid w:val="007D5E73"/>
    <w:rsid w:val="007D6A0F"/>
    <w:rsid w:val="007D712B"/>
    <w:rsid w:val="007D7D78"/>
    <w:rsid w:val="007E1017"/>
    <w:rsid w:val="007E1149"/>
    <w:rsid w:val="007E18B2"/>
    <w:rsid w:val="007E1DB3"/>
    <w:rsid w:val="007E267E"/>
    <w:rsid w:val="007E29B0"/>
    <w:rsid w:val="007E344F"/>
    <w:rsid w:val="007E3CD3"/>
    <w:rsid w:val="007E48C9"/>
    <w:rsid w:val="007E48F1"/>
    <w:rsid w:val="007E4F0F"/>
    <w:rsid w:val="007E52AC"/>
    <w:rsid w:val="007E66CE"/>
    <w:rsid w:val="007E6A15"/>
    <w:rsid w:val="007E707B"/>
    <w:rsid w:val="007E776D"/>
    <w:rsid w:val="007E7C73"/>
    <w:rsid w:val="007E7F68"/>
    <w:rsid w:val="007F1D7D"/>
    <w:rsid w:val="007F1F1E"/>
    <w:rsid w:val="007F1FB9"/>
    <w:rsid w:val="007F23E8"/>
    <w:rsid w:val="007F2756"/>
    <w:rsid w:val="007F283F"/>
    <w:rsid w:val="007F2D14"/>
    <w:rsid w:val="007F395F"/>
    <w:rsid w:val="007F39F2"/>
    <w:rsid w:val="007F4B34"/>
    <w:rsid w:val="007F4C18"/>
    <w:rsid w:val="007F6142"/>
    <w:rsid w:val="007F64A0"/>
    <w:rsid w:val="007F68FD"/>
    <w:rsid w:val="007F7487"/>
    <w:rsid w:val="0080036D"/>
    <w:rsid w:val="00800CA9"/>
    <w:rsid w:val="00800F96"/>
    <w:rsid w:val="008011CD"/>
    <w:rsid w:val="008017F2"/>
    <w:rsid w:val="00801804"/>
    <w:rsid w:val="00801CA4"/>
    <w:rsid w:val="00801D11"/>
    <w:rsid w:val="00802368"/>
    <w:rsid w:val="00802AE5"/>
    <w:rsid w:val="00802E0E"/>
    <w:rsid w:val="00803455"/>
    <w:rsid w:val="008035FC"/>
    <w:rsid w:val="00803A27"/>
    <w:rsid w:val="00803A2B"/>
    <w:rsid w:val="00804B91"/>
    <w:rsid w:val="00804BD1"/>
    <w:rsid w:val="00804CDD"/>
    <w:rsid w:val="008057B1"/>
    <w:rsid w:val="0080600F"/>
    <w:rsid w:val="0080610E"/>
    <w:rsid w:val="008064CA"/>
    <w:rsid w:val="008066CD"/>
    <w:rsid w:val="00806DB4"/>
    <w:rsid w:val="0080741A"/>
    <w:rsid w:val="00807A9C"/>
    <w:rsid w:val="00807C8E"/>
    <w:rsid w:val="00807D4C"/>
    <w:rsid w:val="008101A8"/>
    <w:rsid w:val="00810337"/>
    <w:rsid w:val="00810401"/>
    <w:rsid w:val="0081047C"/>
    <w:rsid w:val="0081055A"/>
    <w:rsid w:val="0081080B"/>
    <w:rsid w:val="0081111D"/>
    <w:rsid w:val="0081145F"/>
    <w:rsid w:val="008118F8"/>
    <w:rsid w:val="00811C4C"/>
    <w:rsid w:val="00811E23"/>
    <w:rsid w:val="00811F08"/>
    <w:rsid w:val="008126D8"/>
    <w:rsid w:val="0081299C"/>
    <w:rsid w:val="00812F81"/>
    <w:rsid w:val="0081354D"/>
    <w:rsid w:val="00813556"/>
    <w:rsid w:val="00813596"/>
    <w:rsid w:val="008136F8"/>
    <w:rsid w:val="00813DF0"/>
    <w:rsid w:val="00814103"/>
    <w:rsid w:val="00814221"/>
    <w:rsid w:val="008144CD"/>
    <w:rsid w:val="0081498D"/>
    <w:rsid w:val="00814B9D"/>
    <w:rsid w:val="00814BB3"/>
    <w:rsid w:val="00814DC7"/>
    <w:rsid w:val="00815337"/>
    <w:rsid w:val="00815394"/>
    <w:rsid w:val="0081553E"/>
    <w:rsid w:val="008165D4"/>
    <w:rsid w:val="00817277"/>
    <w:rsid w:val="00817CB0"/>
    <w:rsid w:val="00817FFD"/>
    <w:rsid w:val="00820124"/>
    <w:rsid w:val="008203D8"/>
    <w:rsid w:val="00820BDC"/>
    <w:rsid w:val="00823693"/>
    <w:rsid w:val="00823DA4"/>
    <w:rsid w:val="00824093"/>
    <w:rsid w:val="0082444D"/>
    <w:rsid w:val="00824705"/>
    <w:rsid w:val="0082481F"/>
    <w:rsid w:val="00824B10"/>
    <w:rsid w:val="00824ECF"/>
    <w:rsid w:val="00825927"/>
    <w:rsid w:val="00825C57"/>
    <w:rsid w:val="00825E0C"/>
    <w:rsid w:val="00826030"/>
    <w:rsid w:val="0082612A"/>
    <w:rsid w:val="00826151"/>
    <w:rsid w:val="008264AE"/>
    <w:rsid w:val="008269E6"/>
    <w:rsid w:val="00826CD7"/>
    <w:rsid w:val="008279FD"/>
    <w:rsid w:val="00830475"/>
    <w:rsid w:val="00830739"/>
    <w:rsid w:val="00830816"/>
    <w:rsid w:val="00830848"/>
    <w:rsid w:val="00830F4B"/>
    <w:rsid w:val="0083157B"/>
    <w:rsid w:val="008315E4"/>
    <w:rsid w:val="008315ED"/>
    <w:rsid w:val="00831CF6"/>
    <w:rsid w:val="00832516"/>
    <w:rsid w:val="00832C35"/>
    <w:rsid w:val="00832D9B"/>
    <w:rsid w:val="00832E68"/>
    <w:rsid w:val="00833211"/>
    <w:rsid w:val="00833430"/>
    <w:rsid w:val="00833677"/>
    <w:rsid w:val="00833ACD"/>
    <w:rsid w:val="00834078"/>
    <w:rsid w:val="00834306"/>
    <w:rsid w:val="00834ABD"/>
    <w:rsid w:val="00835281"/>
    <w:rsid w:val="008360AE"/>
    <w:rsid w:val="008363B6"/>
    <w:rsid w:val="00836998"/>
    <w:rsid w:val="0083741A"/>
    <w:rsid w:val="0083742F"/>
    <w:rsid w:val="0084026E"/>
    <w:rsid w:val="0084043D"/>
    <w:rsid w:val="00840640"/>
    <w:rsid w:val="008406A5"/>
    <w:rsid w:val="00841196"/>
    <w:rsid w:val="0084158A"/>
    <w:rsid w:val="008416E1"/>
    <w:rsid w:val="00841A10"/>
    <w:rsid w:val="00841FE2"/>
    <w:rsid w:val="00842233"/>
    <w:rsid w:val="00843B54"/>
    <w:rsid w:val="00844351"/>
    <w:rsid w:val="008447DF"/>
    <w:rsid w:val="00844A4F"/>
    <w:rsid w:val="00844BD7"/>
    <w:rsid w:val="00844CD7"/>
    <w:rsid w:val="00844D28"/>
    <w:rsid w:val="008452FC"/>
    <w:rsid w:val="00845579"/>
    <w:rsid w:val="008460CE"/>
    <w:rsid w:val="00846371"/>
    <w:rsid w:val="00847210"/>
    <w:rsid w:val="008472DA"/>
    <w:rsid w:val="008500C1"/>
    <w:rsid w:val="008501D9"/>
    <w:rsid w:val="008503F9"/>
    <w:rsid w:val="008509B3"/>
    <w:rsid w:val="008509EB"/>
    <w:rsid w:val="00850A52"/>
    <w:rsid w:val="00851FAA"/>
    <w:rsid w:val="00852268"/>
    <w:rsid w:val="00852985"/>
    <w:rsid w:val="00852B06"/>
    <w:rsid w:val="0085344C"/>
    <w:rsid w:val="00853D52"/>
    <w:rsid w:val="00853E1B"/>
    <w:rsid w:val="00854624"/>
    <w:rsid w:val="0085466D"/>
    <w:rsid w:val="008546DC"/>
    <w:rsid w:val="008549A3"/>
    <w:rsid w:val="008549CD"/>
    <w:rsid w:val="00854AFC"/>
    <w:rsid w:val="008553B8"/>
    <w:rsid w:val="0085569C"/>
    <w:rsid w:val="00855DC5"/>
    <w:rsid w:val="008568E7"/>
    <w:rsid w:val="0085755F"/>
    <w:rsid w:val="0085774A"/>
    <w:rsid w:val="00857C8B"/>
    <w:rsid w:val="0086097F"/>
    <w:rsid w:val="00860B33"/>
    <w:rsid w:val="008619AD"/>
    <w:rsid w:val="00861D35"/>
    <w:rsid w:val="00861DBE"/>
    <w:rsid w:val="00861FD3"/>
    <w:rsid w:val="00862098"/>
    <w:rsid w:val="0086251E"/>
    <w:rsid w:val="00862758"/>
    <w:rsid w:val="00862B63"/>
    <w:rsid w:val="00862CEB"/>
    <w:rsid w:val="0086332E"/>
    <w:rsid w:val="0086357F"/>
    <w:rsid w:val="00863A56"/>
    <w:rsid w:val="00863AE9"/>
    <w:rsid w:val="00864350"/>
    <w:rsid w:val="00864356"/>
    <w:rsid w:val="0086490B"/>
    <w:rsid w:val="0086493B"/>
    <w:rsid w:val="00864E25"/>
    <w:rsid w:val="008651A1"/>
    <w:rsid w:val="0086540B"/>
    <w:rsid w:val="0086540D"/>
    <w:rsid w:val="0086546B"/>
    <w:rsid w:val="00865FDA"/>
    <w:rsid w:val="00866083"/>
    <w:rsid w:val="00866094"/>
    <w:rsid w:val="008664F7"/>
    <w:rsid w:val="008673AD"/>
    <w:rsid w:val="00867522"/>
    <w:rsid w:val="0086779B"/>
    <w:rsid w:val="00867A30"/>
    <w:rsid w:val="00867C1D"/>
    <w:rsid w:val="00870055"/>
    <w:rsid w:val="008702DC"/>
    <w:rsid w:val="00870307"/>
    <w:rsid w:val="00870562"/>
    <w:rsid w:val="00870C12"/>
    <w:rsid w:val="008716DF"/>
    <w:rsid w:val="008719C0"/>
    <w:rsid w:val="00872595"/>
    <w:rsid w:val="00872982"/>
    <w:rsid w:val="00872EED"/>
    <w:rsid w:val="00873083"/>
    <w:rsid w:val="0087374E"/>
    <w:rsid w:val="00873758"/>
    <w:rsid w:val="008737CA"/>
    <w:rsid w:val="008737D8"/>
    <w:rsid w:val="008738A2"/>
    <w:rsid w:val="008740C5"/>
    <w:rsid w:val="00874104"/>
    <w:rsid w:val="00874554"/>
    <w:rsid w:val="0087465F"/>
    <w:rsid w:val="00874AB4"/>
    <w:rsid w:val="008750E8"/>
    <w:rsid w:val="008752C0"/>
    <w:rsid w:val="0087531B"/>
    <w:rsid w:val="008757D2"/>
    <w:rsid w:val="00876032"/>
    <w:rsid w:val="00876210"/>
    <w:rsid w:val="008766D0"/>
    <w:rsid w:val="00876815"/>
    <w:rsid w:val="008768B2"/>
    <w:rsid w:val="00876946"/>
    <w:rsid w:val="00876A6F"/>
    <w:rsid w:val="0087773B"/>
    <w:rsid w:val="00877764"/>
    <w:rsid w:val="00877846"/>
    <w:rsid w:val="00880076"/>
    <w:rsid w:val="00880182"/>
    <w:rsid w:val="008806F4"/>
    <w:rsid w:val="00881737"/>
    <w:rsid w:val="00881919"/>
    <w:rsid w:val="00882929"/>
    <w:rsid w:val="008829FD"/>
    <w:rsid w:val="0088302C"/>
    <w:rsid w:val="00883374"/>
    <w:rsid w:val="008838E8"/>
    <w:rsid w:val="00883A12"/>
    <w:rsid w:val="00884AB5"/>
    <w:rsid w:val="0088599D"/>
    <w:rsid w:val="008869A3"/>
    <w:rsid w:val="008869C4"/>
    <w:rsid w:val="00886EC0"/>
    <w:rsid w:val="008870DF"/>
    <w:rsid w:val="00890FEF"/>
    <w:rsid w:val="00891435"/>
    <w:rsid w:val="008917DC"/>
    <w:rsid w:val="00891CA4"/>
    <w:rsid w:val="00891D39"/>
    <w:rsid w:val="00891F23"/>
    <w:rsid w:val="00892D29"/>
    <w:rsid w:val="00892DD1"/>
    <w:rsid w:val="008935FA"/>
    <w:rsid w:val="008938D5"/>
    <w:rsid w:val="0089395B"/>
    <w:rsid w:val="0089396D"/>
    <w:rsid w:val="00893AEB"/>
    <w:rsid w:val="00893B8B"/>
    <w:rsid w:val="00893C12"/>
    <w:rsid w:val="00894433"/>
    <w:rsid w:val="00894634"/>
    <w:rsid w:val="00894D2D"/>
    <w:rsid w:val="00894DAC"/>
    <w:rsid w:val="00894FC0"/>
    <w:rsid w:val="008952D3"/>
    <w:rsid w:val="00895741"/>
    <w:rsid w:val="00895A1E"/>
    <w:rsid w:val="0089619C"/>
    <w:rsid w:val="008973D7"/>
    <w:rsid w:val="0089748F"/>
    <w:rsid w:val="00897530"/>
    <w:rsid w:val="00897A8A"/>
    <w:rsid w:val="00897BB3"/>
    <w:rsid w:val="008A0445"/>
    <w:rsid w:val="008A04BE"/>
    <w:rsid w:val="008A061D"/>
    <w:rsid w:val="008A080A"/>
    <w:rsid w:val="008A08CB"/>
    <w:rsid w:val="008A0BB6"/>
    <w:rsid w:val="008A1360"/>
    <w:rsid w:val="008A19C8"/>
    <w:rsid w:val="008A1F0C"/>
    <w:rsid w:val="008A21E8"/>
    <w:rsid w:val="008A263F"/>
    <w:rsid w:val="008A2830"/>
    <w:rsid w:val="008A284C"/>
    <w:rsid w:val="008A29F3"/>
    <w:rsid w:val="008A2A3F"/>
    <w:rsid w:val="008A315D"/>
    <w:rsid w:val="008A344C"/>
    <w:rsid w:val="008A3916"/>
    <w:rsid w:val="008A4BAA"/>
    <w:rsid w:val="008A4BBC"/>
    <w:rsid w:val="008A56A3"/>
    <w:rsid w:val="008A5A9C"/>
    <w:rsid w:val="008A6188"/>
    <w:rsid w:val="008A6429"/>
    <w:rsid w:val="008A6473"/>
    <w:rsid w:val="008A6958"/>
    <w:rsid w:val="008A75F6"/>
    <w:rsid w:val="008A7754"/>
    <w:rsid w:val="008A7B8A"/>
    <w:rsid w:val="008A7BA2"/>
    <w:rsid w:val="008A7FEF"/>
    <w:rsid w:val="008B0066"/>
    <w:rsid w:val="008B0471"/>
    <w:rsid w:val="008B0AAC"/>
    <w:rsid w:val="008B1727"/>
    <w:rsid w:val="008B19A5"/>
    <w:rsid w:val="008B210A"/>
    <w:rsid w:val="008B21F0"/>
    <w:rsid w:val="008B2D20"/>
    <w:rsid w:val="008B3705"/>
    <w:rsid w:val="008B3B73"/>
    <w:rsid w:val="008B3E64"/>
    <w:rsid w:val="008B44FD"/>
    <w:rsid w:val="008B4585"/>
    <w:rsid w:val="008B4807"/>
    <w:rsid w:val="008B4CA2"/>
    <w:rsid w:val="008B4DFD"/>
    <w:rsid w:val="008B4FF3"/>
    <w:rsid w:val="008B50E1"/>
    <w:rsid w:val="008B5BD2"/>
    <w:rsid w:val="008B5C26"/>
    <w:rsid w:val="008B6138"/>
    <w:rsid w:val="008B6377"/>
    <w:rsid w:val="008B6392"/>
    <w:rsid w:val="008B6516"/>
    <w:rsid w:val="008B65C5"/>
    <w:rsid w:val="008B67AA"/>
    <w:rsid w:val="008B6E15"/>
    <w:rsid w:val="008B72EB"/>
    <w:rsid w:val="008B79BE"/>
    <w:rsid w:val="008B7BC4"/>
    <w:rsid w:val="008C03A2"/>
    <w:rsid w:val="008C0988"/>
    <w:rsid w:val="008C0A8F"/>
    <w:rsid w:val="008C0C5D"/>
    <w:rsid w:val="008C1843"/>
    <w:rsid w:val="008C1974"/>
    <w:rsid w:val="008C1A72"/>
    <w:rsid w:val="008C1B3E"/>
    <w:rsid w:val="008C1D80"/>
    <w:rsid w:val="008C22B2"/>
    <w:rsid w:val="008C2577"/>
    <w:rsid w:val="008C2BAB"/>
    <w:rsid w:val="008C3753"/>
    <w:rsid w:val="008C44B9"/>
    <w:rsid w:val="008C45C1"/>
    <w:rsid w:val="008C4A1E"/>
    <w:rsid w:val="008C4A44"/>
    <w:rsid w:val="008C529C"/>
    <w:rsid w:val="008C52BE"/>
    <w:rsid w:val="008C53CA"/>
    <w:rsid w:val="008C54C7"/>
    <w:rsid w:val="008C54CF"/>
    <w:rsid w:val="008C5CA8"/>
    <w:rsid w:val="008C5D44"/>
    <w:rsid w:val="008C6366"/>
    <w:rsid w:val="008C652C"/>
    <w:rsid w:val="008C681F"/>
    <w:rsid w:val="008C69A2"/>
    <w:rsid w:val="008C6AB2"/>
    <w:rsid w:val="008C6CDE"/>
    <w:rsid w:val="008C6D02"/>
    <w:rsid w:val="008C72C5"/>
    <w:rsid w:val="008C7F98"/>
    <w:rsid w:val="008D050F"/>
    <w:rsid w:val="008D0870"/>
    <w:rsid w:val="008D0B35"/>
    <w:rsid w:val="008D185A"/>
    <w:rsid w:val="008D1AE1"/>
    <w:rsid w:val="008D1E36"/>
    <w:rsid w:val="008D2106"/>
    <w:rsid w:val="008D2A05"/>
    <w:rsid w:val="008D318F"/>
    <w:rsid w:val="008D33DA"/>
    <w:rsid w:val="008D3702"/>
    <w:rsid w:val="008D4758"/>
    <w:rsid w:val="008D4AC6"/>
    <w:rsid w:val="008D55EE"/>
    <w:rsid w:val="008D5675"/>
    <w:rsid w:val="008D5BCB"/>
    <w:rsid w:val="008D6AA7"/>
    <w:rsid w:val="008D6DC9"/>
    <w:rsid w:val="008D70D3"/>
    <w:rsid w:val="008D7157"/>
    <w:rsid w:val="008D7732"/>
    <w:rsid w:val="008D7827"/>
    <w:rsid w:val="008E017C"/>
    <w:rsid w:val="008E0A40"/>
    <w:rsid w:val="008E0E2C"/>
    <w:rsid w:val="008E1151"/>
    <w:rsid w:val="008E1698"/>
    <w:rsid w:val="008E17A0"/>
    <w:rsid w:val="008E19C3"/>
    <w:rsid w:val="008E2212"/>
    <w:rsid w:val="008E22D3"/>
    <w:rsid w:val="008E370D"/>
    <w:rsid w:val="008E3CF8"/>
    <w:rsid w:val="008E4589"/>
    <w:rsid w:val="008E4A68"/>
    <w:rsid w:val="008E569D"/>
    <w:rsid w:val="008E6217"/>
    <w:rsid w:val="008E64BD"/>
    <w:rsid w:val="008E67A4"/>
    <w:rsid w:val="008E6CDC"/>
    <w:rsid w:val="008E72CF"/>
    <w:rsid w:val="008E749E"/>
    <w:rsid w:val="008E7FD3"/>
    <w:rsid w:val="008F02A5"/>
    <w:rsid w:val="008F064D"/>
    <w:rsid w:val="008F11E9"/>
    <w:rsid w:val="008F14E9"/>
    <w:rsid w:val="008F1C41"/>
    <w:rsid w:val="008F23C5"/>
    <w:rsid w:val="008F2AA4"/>
    <w:rsid w:val="008F35EF"/>
    <w:rsid w:val="008F3A6C"/>
    <w:rsid w:val="008F3C80"/>
    <w:rsid w:val="008F4EF6"/>
    <w:rsid w:val="008F516E"/>
    <w:rsid w:val="008F56E8"/>
    <w:rsid w:val="008F5B36"/>
    <w:rsid w:val="008F5D11"/>
    <w:rsid w:val="008F6670"/>
    <w:rsid w:val="008F66C4"/>
    <w:rsid w:val="008F6DD2"/>
    <w:rsid w:val="008F6DD3"/>
    <w:rsid w:val="008F718F"/>
    <w:rsid w:val="008F758A"/>
    <w:rsid w:val="008F78C9"/>
    <w:rsid w:val="00900013"/>
    <w:rsid w:val="0090049E"/>
    <w:rsid w:val="009006D0"/>
    <w:rsid w:val="00900983"/>
    <w:rsid w:val="00901313"/>
    <w:rsid w:val="0090136B"/>
    <w:rsid w:val="0090158E"/>
    <w:rsid w:val="009015C5"/>
    <w:rsid w:val="00901921"/>
    <w:rsid w:val="00901A58"/>
    <w:rsid w:val="00901BED"/>
    <w:rsid w:val="00901C7F"/>
    <w:rsid w:val="009027DE"/>
    <w:rsid w:val="00902FC3"/>
    <w:rsid w:val="0090356F"/>
    <w:rsid w:val="00903747"/>
    <w:rsid w:val="009040BB"/>
    <w:rsid w:val="0090411E"/>
    <w:rsid w:val="0090481E"/>
    <w:rsid w:val="00904C54"/>
    <w:rsid w:val="00904D49"/>
    <w:rsid w:val="0090554A"/>
    <w:rsid w:val="009055AD"/>
    <w:rsid w:val="0090618B"/>
    <w:rsid w:val="009065BD"/>
    <w:rsid w:val="009067AE"/>
    <w:rsid w:val="009067FA"/>
    <w:rsid w:val="00906A0E"/>
    <w:rsid w:val="00907059"/>
    <w:rsid w:val="00907A55"/>
    <w:rsid w:val="00907CDF"/>
    <w:rsid w:val="00907E0A"/>
    <w:rsid w:val="009101FD"/>
    <w:rsid w:val="0091025D"/>
    <w:rsid w:val="0091049A"/>
    <w:rsid w:val="009109BC"/>
    <w:rsid w:val="00911665"/>
    <w:rsid w:val="00911CE2"/>
    <w:rsid w:val="00912BF4"/>
    <w:rsid w:val="00913929"/>
    <w:rsid w:val="00913A95"/>
    <w:rsid w:val="00913AED"/>
    <w:rsid w:val="009145EB"/>
    <w:rsid w:val="00914994"/>
    <w:rsid w:val="00914C1A"/>
    <w:rsid w:val="00914F87"/>
    <w:rsid w:val="009151CA"/>
    <w:rsid w:val="00916B5D"/>
    <w:rsid w:val="00916DA5"/>
    <w:rsid w:val="00917042"/>
    <w:rsid w:val="00917780"/>
    <w:rsid w:val="00917CAA"/>
    <w:rsid w:val="00917F87"/>
    <w:rsid w:val="009201BD"/>
    <w:rsid w:val="0092063A"/>
    <w:rsid w:val="009206E3"/>
    <w:rsid w:val="00920AD8"/>
    <w:rsid w:val="00920C5C"/>
    <w:rsid w:val="00920D0F"/>
    <w:rsid w:val="009211A6"/>
    <w:rsid w:val="00921D2E"/>
    <w:rsid w:val="00921F5F"/>
    <w:rsid w:val="00922011"/>
    <w:rsid w:val="00922506"/>
    <w:rsid w:val="0092254B"/>
    <w:rsid w:val="00922B83"/>
    <w:rsid w:val="009230F2"/>
    <w:rsid w:val="00923116"/>
    <w:rsid w:val="009237E3"/>
    <w:rsid w:val="00923BE7"/>
    <w:rsid w:val="0092440E"/>
    <w:rsid w:val="00925E0D"/>
    <w:rsid w:val="00926460"/>
    <w:rsid w:val="0092648D"/>
    <w:rsid w:val="0092682E"/>
    <w:rsid w:val="00926ABE"/>
    <w:rsid w:val="0092735B"/>
    <w:rsid w:val="009276F0"/>
    <w:rsid w:val="00927971"/>
    <w:rsid w:val="00930441"/>
    <w:rsid w:val="00930C79"/>
    <w:rsid w:val="00930CDB"/>
    <w:rsid w:val="00930DDF"/>
    <w:rsid w:val="009315A2"/>
    <w:rsid w:val="00931C45"/>
    <w:rsid w:val="00932EF6"/>
    <w:rsid w:val="00933A7D"/>
    <w:rsid w:val="00933E06"/>
    <w:rsid w:val="00934434"/>
    <w:rsid w:val="00934F6D"/>
    <w:rsid w:val="0093524A"/>
    <w:rsid w:val="00935E0A"/>
    <w:rsid w:val="00935ECB"/>
    <w:rsid w:val="009360AF"/>
    <w:rsid w:val="00936415"/>
    <w:rsid w:val="0093646B"/>
    <w:rsid w:val="00936C46"/>
    <w:rsid w:val="00936EA2"/>
    <w:rsid w:val="00937644"/>
    <w:rsid w:val="00940B80"/>
    <w:rsid w:val="00941D70"/>
    <w:rsid w:val="00941E56"/>
    <w:rsid w:val="00942F41"/>
    <w:rsid w:val="009436EA"/>
    <w:rsid w:val="009437C5"/>
    <w:rsid w:val="00943E03"/>
    <w:rsid w:val="00943E86"/>
    <w:rsid w:val="00943E9E"/>
    <w:rsid w:val="00943F49"/>
    <w:rsid w:val="0094473E"/>
    <w:rsid w:val="009449A9"/>
    <w:rsid w:val="009453FF"/>
    <w:rsid w:val="00945656"/>
    <w:rsid w:val="00945950"/>
    <w:rsid w:val="00945D5C"/>
    <w:rsid w:val="00945E42"/>
    <w:rsid w:val="009460EB"/>
    <w:rsid w:val="009461D8"/>
    <w:rsid w:val="00946F66"/>
    <w:rsid w:val="0095015F"/>
    <w:rsid w:val="009523B5"/>
    <w:rsid w:val="00953186"/>
    <w:rsid w:val="0095330D"/>
    <w:rsid w:val="009538D1"/>
    <w:rsid w:val="00953C5B"/>
    <w:rsid w:val="00953D36"/>
    <w:rsid w:val="00953F7D"/>
    <w:rsid w:val="00954503"/>
    <w:rsid w:val="00954716"/>
    <w:rsid w:val="00954843"/>
    <w:rsid w:val="00954D6A"/>
    <w:rsid w:val="00954F10"/>
    <w:rsid w:val="009555CE"/>
    <w:rsid w:val="0095584A"/>
    <w:rsid w:val="00955A4D"/>
    <w:rsid w:val="00956060"/>
    <w:rsid w:val="009561F3"/>
    <w:rsid w:val="009563F6"/>
    <w:rsid w:val="009564C8"/>
    <w:rsid w:val="0095661B"/>
    <w:rsid w:val="00956FB9"/>
    <w:rsid w:val="00957135"/>
    <w:rsid w:val="009573AB"/>
    <w:rsid w:val="009608E3"/>
    <w:rsid w:val="00960AD8"/>
    <w:rsid w:val="00960B60"/>
    <w:rsid w:val="009620DB"/>
    <w:rsid w:val="009622FC"/>
    <w:rsid w:val="00962366"/>
    <w:rsid w:val="00962866"/>
    <w:rsid w:val="00962D61"/>
    <w:rsid w:val="009635D3"/>
    <w:rsid w:val="00963A5E"/>
    <w:rsid w:val="00963FDE"/>
    <w:rsid w:val="009642AF"/>
    <w:rsid w:val="009652D4"/>
    <w:rsid w:val="0096577E"/>
    <w:rsid w:val="00965EE9"/>
    <w:rsid w:val="009661C4"/>
    <w:rsid w:val="0096690E"/>
    <w:rsid w:val="00966EC0"/>
    <w:rsid w:val="00967A3C"/>
    <w:rsid w:val="009702BC"/>
    <w:rsid w:val="0097054F"/>
    <w:rsid w:val="009706C2"/>
    <w:rsid w:val="00971019"/>
    <w:rsid w:val="00971694"/>
    <w:rsid w:val="00971B3A"/>
    <w:rsid w:val="00972269"/>
    <w:rsid w:val="00972D7F"/>
    <w:rsid w:val="00974302"/>
    <w:rsid w:val="00974801"/>
    <w:rsid w:val="009748F0"/>
    <w:rsid w:val="00974C79"/>
    <w:rsid w:val="00974E83"/>
    <w:rsid w:val="0097509F"/>
    <w:rsid w:val="00975246"/>
    <w:rsid w:val="00975809"/>
    <w:rsid w:val="00975901"/>
    <w:rsid w:val="00975BB9"/>
    <w:rsid w:val="00976365"/>
    <w:rsid w:val="00976410"/>
    <w:rsid w:val="00976614"/>
    <w:rsid w:val="009767DC"/>
    <w:rsid w:val="00976BAD"/>
    <w:rsid w:val="00976CB1"/>
    <w:rsid w:val="00976CD0"/>
    <w:rsid w:val="00976D4C"/>
    <w:rsid w:val="009777DE"/>
    <w:rsid w:val="00977A26"/>
    <w:rsid w:val="00980163"/>
    <w:rsid w:val="009801E7"/>
    <w:rsid w:val="0098031E"/>
    <w:rsid w:val="00980484"/>
    <w:rsid w:val="00980A23"/>
    <w:rsid w:val="00980ADA"/>
    <w:rsid w:val="009811DA"/>
    <w:rsid w:val="009820AC"/>
    <w:rsid w:val="009830C5"/>
    <w:rsid w:val="0098331F"/>
    <w:rsid w:val="0098350F"/>
    <w:rsid w:val="00983A68"/>
    <w:rsid w:val="009841D4"/>
    <w:rsid w:val="0098422D"/>
    <w:rsid w:val="00984313"/>
    <w:rsid w:val="00984A7E"/>
    <w:rsid w:val="00985534"/>
    <w:rsid w:val="009855C9"/>
    <w:rsid w:val="009859A5"/>
    <w:rsid w:val="00985E6E"/>
    <w:rsid w:val="009865E2"/>
    <w:rsid w:val="00986C6F"/>
    <w:rsid w:val="00986D61"/>
    <w:rsid w:val="00987028"/>
    <w:rsid w:val="00987339"/>
    <w:rsid w:val="00987AAF"/>
    <w:rsid w:val="00987C39"/>
    <w:rsid w:val="00987C44"/>
    <w:rsid w:val="00987E1E"/>
    <w:rsid w:val="00987EC9"/>
    <w:rsid w:val="00987F4B"/>
    <w:rsid w:val="009909D2"/>
    <w:rsid w:val="00990A45"/>
    <w:rsid w:val="00990D10"/>
    <w:rsid w:val="009910EC"/>
    <w:rsid w:val="009911DB"/>
    <w:rsid w:val="00991605"/>
    <w:rsid w:val="00991700"/>
    <w:rsid w:val="00991BA2"/>
    <w:rsid w:val="00991DB6"/>
    <w:rsid w:val="00992B1B"/>
    <w:rsid w:val="00992B46"/>
    <w:rsid w:val="00993364"/>
    <w:rsid w:val="0099354A"/>
    <w:rsid w:val="00993A69"/>
    <w:rsid w:val="0099484C"/>
    <w:rsid w:val="0099522F"/>
    <w:rsid w:val="00995A4B"/>
    <w:rsid w:val="00995B5E"/>
    <w:rsid w:val="0099606C"/>
    <w:rsid w:val="009961BA"/>
    <w:rsid w:val="00996267"/>
    <w:rsid w:val="00996965"/>
    <w:rsid w:val="00996B4A"/>
    <w:rsid w:val="00996B76"/>
    <w:rsid w:val="009975D3"/>
    <w:rsid w:val="009A0508"/>
    <w:rsid w:val="009A0809"/>
    <w:rsid w:val="009A0A78"/>
    <w:rsid w:val="009A0C49"/>
    <w:rsid w:val="009A0F15"/>
    <w:rsid w:val="009A0F51"/>
    <w:rsid w:val="009A0F92"/>
    <w:rsid w:val="009A1B97"/>
    <w:rsid w:val="009A1D7F"/>
    <w:rsid w:val="009A231C"/>
    <w:rsid w:val="009A2487"/>
    <w:rsid w:val="009A2664"/>
    <w:rsid w:val="009A2803"/>
    <w:rsid w:val="009A2FB3"/>
    <w:rsid w:val="009A314F"/>
    <w:rsid w:val="009A345F"/>
    <w:rsid w:val="009A3855"/>
    <w:rsid w:val="009A3B15"/>
    <w:rsid w:val="009A444D"/>
    <w:rsid w:val="009A44A4"/>
    <w:rsid w:val="009A504F"/>
    <w:rsid w:val="009A54F5"/>
    <w:rsid w:val="009A568F"/>
    <w:rsid w:val="009A57DE"/>
    <w:rsid w:val="009A59F8"/>
    <w:rsid w:val="009A5F55"/>
    <w:rsid w:val="009A7405"/>
    <w:rsid w:val="009A74DD"/>
    <w:rsid w:val="009A756B"/>
    <w:rsid w:val="009A75C2"/>
    <w:rsid w:val="009A793E"/>
    <w:rsid w:val="009A7A20"/>
    <w:rsid w:val="009A7C1B"/>
    <w:rsid w:val="009B0277"/>
    <w:rsid w:val="009B0705"/>
    <w:rsid w:val="009B0A61"/>
    <w:rsid w:val="009B1129"/>
    <w:rsid w:val="009B1E7A"/>
    <w:rsid w:val="009B22AE"/>
    <w:rsid w:val="009B2444"/>
    <w:rsid w:val="009B252E"/>
    <w:rsid w:val="009B2537"/>
    <w:rsid w:val="009B2CBF"/>
    <w:rsid w:val="009B34DB"/>
    <w:rsid w:val="009B3BA4"/>
    <w:rsid w:val="009B40AB"/>
    <w:rsid w:val="009B44A3"/>
    <w:rsid w:val="009B464F"/>
    <w:rsid w:val="009B4F9F"/>
    <w:rsid w:val="009B530A"/>
    <w:rsid w:val="009B56FF"/>
    <w:rsid w:val="009B5841"/>
    <w:rsid w:val="009B5AF7"/>
    <w:rsid w:val="009B5D1C"/>
    <w:rsid w:val="009B600D"/>
    <w:rsid w:val="009B67AC"/>
    <w:rsid w:val="009B6C0B"/>
    <w:rsid w:val="009B7141"/>
    <w:rsid w:val="009B77A9"/>
    <w:rsid w:val="009B797D"/>
    <w:rsid w:val="009B7B6A"/>
    <w:rsid w:val="009B7EDC"/>
    <w:rsid w:val="009C0209"/>
    <w:rsid w:val="009C0D53"/>
    <w:rsid w:val="009C2688"/>
    <w:rsid w:val="009C2956"/>
    <w:rsid w:val="009C2AA9"/>
    <w:rsid w:val="009C2ABF"/>
    <w:rsid w:val="009C388D"/>
    <w:rsid w:val="009C5001"/>
    <w:rsid w:val="009C56A0"/>
    <w:rsid w:val="009C6225"/>
    <w:rsid w:val="009C6A92"/>
    <w:rsid w:val="009C6C5B"/>
    <w:rsid w:val="009C7036"/>
    <w:rsid w:val="009C73D0"/>
    <w:rsid w:val="009C73D4"/>
    <w:rsid w:val="009D05C7"/>
    <w:rsid w:val="009D0684"/>
    <w:rsid w:val="009D0E8D"/>
    <w:rsid w:val="009D1142"/>
    <w:rsid w:val="009D1F21"/>
    <w:rsid w:val="009D267A"/>
    <w:rsid w:val="009D29FC"/>
    <w:rsid w:val="009D2AD3"/>
    <w:rsid w:val="009D3243"/>
    <w:rsid w:val="009D3418"/>
    <w:rsid w:val="009D3563"/>
    <w:rsid w:val="009D3B86"/>
    <w:rsid w:val="009D4362"/>
    <w:rsid w:val="009D490C"/>
    <w:rsid w:val="009D4B33"/>
    <w:rsid w:val="009D4F45"/>
    <w:rsid w:val="009D508A"/>
    <w:rsid w:val="009D535F"/>
    <w:rsid w:val="009D5364"/>
    <w:rsid w:val="009D5970"/>
    <w:rsid w:val="009D6412"/>
    <w:rsid w:val="009D6713"/>
    <w:rsid w:val="009D6AF6"/>
    <w:rsid w:val="009D72C5"/>
    <w:rsid w:val="009E0993"/>
    <w:rsid w:val="009E0DD8"/>
    <w:rsid w:val="009E11F8"/>
    <w:rsid w:val="009E159F"/>
    <w:rsid w:val="009E1A35"/>
    <w:rsid w:val="009E25ED"/>
    <w:rsid w:val="009E3D02"/>
    <w:rsid w:val="009E3DF3"/>
    <w:rsid w:val="009E3E7F"/>
    <w:rsid w:val="009E4A29"/>
    <w:rsid w:val="009E4FF0"/>
    <w:rsid w:val="009E53C3"/>
    <w:rsid w:val="009E5A29"/>
    <w:rsid w:val="009E5BBB"/>
    <w:rsid w:val="009E647B"/>
    <w:rsid w:val="009E6ACA"/>
    <w:rsid w:val="009E71F7"/>
    <w:rsid w:val="009E7829"/>
    <w:rsid w:val="009E7A9F"/>
    <w:rsid w:val="009F012B"/>
    <w:rsid w:val="009F027A"/>
    <w:rsid w:val="009F0990"/>
    <w:rsid w:val="009F1244"/>
    <w:rsid w:val="009F12BF"/>
    <w:rsid w:val="009F1C50"/>
    <w:rsid w:val="009F2123"/>
    <w:rsid w:val="009F22E7"/>
    <w:rsid w:val="009F2CC5"/>
    <w:rsid w:val="009F3119"/>
    <w:rsid w:val="009F3E51"/>
    <w:rsid w:val="009F45F6"/>
    <w:rsid w:val="009F4E20"/>
    <w:rsid w:val="009F6439"/>
    <w:rsid w:val="009F656B"/>
    <w:rsid w:val="009F7062"/>
    <w:rsid w:val="009F795D"/>
    <w:rsid w:val="009F7B70"/>
    <w:rsid w:val="009F7DDF"/>
    <w:rsid w:val="009F7E31"/>
    <w:rsid w:val="009F7FA8"/>
    <w:rsid w:val="00A001CC"/>
    <w:rsid w:val="00A0025D"/>
    <w:rsid w:val="00A0029E"/>
    <w:rsid w:val="00A005CB"/>
    <w:rsid w:val="00A008FF"/>
    <w:rsid w:val="00A01468"/>
    <w:rsid w:val="00A01D38"/>
    <w:rsid w:val="00A02278"/>
    <w:rsid w:val="00A022A2"/>
    <w:rsid w:val="00A0230A"/>
    <w:rsid w:val="00A035A3"/>
    <w:rsid w:val="00A043F6"/>
    <w:rsid w:val="00A043FB"/>
    <w:rsid w:val="00A04526"/>
    <w:rsid w:val="00A04F0E"/>
    <w:rsid w:val="00A051DB"/>
    <w:rsid w:val="00A05281"/>
    <w:rsid w:val="00A059AE"/>
    <w:rsid w:val="00A05C4E"/>
    <w:rsid w:val="00A05F59"/>
    <w:rsid w:val="00A06513"/>
    <w:rsid w:val="00A06524"/>
    <w:rsid w:val="00A06AEA"/>
    <w:rsid w:val="00A075A7"/>
    <w:rsid w:val="00A07662"/>
    <w:rsid w:val="00A07B46"/>
    <w:rsid w:val="00A07E5A"/>
    <w:rsid w:val="00A101E9"/>
    <w:rsid w:val="00A10400"/>
    <w:rsid w:val="00A10EC0"/>
    <w:rsid w:val="00A113C0"/>
    <w:rsid w:val="00A1141B"/>
    <w:rsid w:val="00A118DA"/>
    <w:rsid w:val="00A119DD"/>
    <w:rsid w:val="00A11AE0"/>
    <w:rsid w:val="00A11B86"/>
    <w:rsid w:val="00A126BF"/>
    <w:rsid w:val="00A12BD5"/>
    <w:rsid w:val="00A13AFE"/>
    <w:rsid w:val="00A13B81"/>
    <w:rsid w:val="00A13C52"/>
    <w:rsid w:val="00A13E7D"/>
    <w:rsid w:val="00A1438E"/>
    <w:rsid w:val="00A14807"/>
    <w:rsid w:val="00A15089"/>
    <w:rsid w:val="00A15C1C"/>
    <w:rsid w:val="00A1626F"/>
    <w:rsid w:val="00A16A4F"/>
    <w:rsid w:val="00A16E5B"/>
    <w:rsid w:val="00A174FC"/>
    <w:rsid w:val="00A1754B"/>
    <w:rsid w:val="00A1786F"/>
    <w:rsid w:val="00A17988"/>
    <w:rsid w:val="00A17F84"/>
    <w:rsid w:val="00A17F91"/>
    <w:rsid w:val="00A202DA"/>
    <w:rsid w:val="00A2094D"/>
    <w:rsid w:val="00A20987"/>
    <w:rsid w:val="00A2130B"/>
    <w:rsid w:val="00A21C96"/>
    <w:rsid w:val="00A222E7"/>
    <w:rsid w:val="00A226F8"/>
    <w:rsid w:val="00A22E37"/>
    <w:rsid w:val="00A231D3"/>
    <w:rsid w:val="00A232AE"/>
    <w:rsid w:val="00A23C57"/>
    <w:rsid w:val="00A24BB1"/>
    <w:rsid w:val="00A24CD8"/>
    <w:rsid w:val="00A24ED3"/>
    <w:rsid w:val="00A25068"/>
    <w:rsid w:val="00A25200"/>
    <w:rsid w:val="00A25452"/>
    <w:rsid w:val="00A25466"/>
    <w:rsid w:val="00A25CCF"/>
    <w:rsid w:val="00A264D9"/>
    <w:rsid w:val="00A273D1"/>
    <w:rsid w:val="00A27A69"/>
    <w:rsid w:val="00A30FBB"/>
    <w:rsid w:val="00A31076"/>
    <w:rsid w:val="00A31292"/>
    <w:rsid w:val="00A318D5"/>
    <w:rsid w:val="00A3196A"/>
    <w:rsid w:val="00A31C30"/>
    <w:rsid w:val="00A3330E"/>
    <w:rsid w:val="00A3349B"/>
    <w:rsid w:val="00A33819"/>
    <w:rsid w:val="00A33C58"/>
    <w:rsid w:val="00A33C91"/>
    <w:rsid w:val="00A33C95"/>
    <w:rsid w:val="00A33DD2"/>
    <w:rsid w:val="00A347CE"/>
    <w:rsid w:val="00A3529D"/>
    <w:rsid w:val="00A35555"/>
    <w:rsid w:val="00A35794"/>
    <w:rsid w:val="00A35AA5"/>
    <w:rsid w:val="00A3614F"/>
    <w:rsid w:val="00A361F0"/>
    <w:rsid w:val="00A36D60"/>
    <w:rsid w:val="00A37886"/>
    <w:rsid w:val="00A37A39"/>
    <w:rsid w:val="00A402D8"/>
    <w:rsid w:val="00A40D39"/>
    <w:rsid w:val="00A41660"/>
    <w:rsid w:val="00A4192E"/>
    <w:rsid w:val="00A42070"/>
    <w:rsid w:val="00A430EE"/>
    <w:rsid w:val="00A4326B"/>
    <w:rsid w:val="00A43B33"/>
    <w:rsid w:val="00A43BDC"/>
    <w:rsid w:val="00A4414E"/>
    <w:rsid w:val="00A443BA"/>
    <w:rsid w:val="00A44826"/>
    <w:rsid w:val="00A4564E"/>
    <w:rsid w:val="00A45953"/>
    <w:rsid w:val="00A46360"/>
    <w:rsid w:val="00A4639E"/>
    <w:rsid w:val="00A467D5"/>
    <w:rsid w:val="00A4701E"/>
    <w:rsid w:val="00A471B3"/>
    <w:rsid w:val="00A47296"/>
    <w:rsid w:val="00A47BED"/>
    <w:rsid w:val="00A47E16"/>
    <w:rsid w:val="00A47E7B"/>
    <w:rsid w:val="00A47F16"/>
    <w:rsid w:val="00A503B5"/>
    <w:rsid w:val="00A50BDF"/>
    <w:rsid w:val="00A50D6B"/>
    <w:rsid w:val="00A51196"/>
    <w:rsid w:val="00A511D5"/>
    <w:rsid w:val="00A514CA"/>
    <w:rsid w:val="00A51770"/>
    <w:rsid w:val="00A51C87"/>
    <w:rsid w:val="00A52212"/>
    <w:rsid w:val="00A52384"/>
    <w:rsid w:val="00A52A7E"/>
    <w:rsid w:val="00A52CE9"/>
    <w:rsid w:val="00A536CE"/>
    <w:rsid w:val="00A54258"/>
    <w:rsid w:val="00A54847"/>
    <w:rsid w:val="00A5505A"/>
    <w:rsid w:val="00A5512B"/>
    <w:rsid w:val="00A55504"/>
    <w:rsid w:val="00A557B2"/>
    <w:rsid w:val="00A55C25"/>
    <w:rsid w:val="00A56149"/>
    <w:rsid w:val="00A562FC"/>
    <w:rsid w:val="00A56624"/>
    <w:rsid w:val="00A57A55"/>
    <w:rsid w:val="00A6062C"/>
    <w:rsid w:val="00A60653"/>
    <w:rsid w:val="00A6078B"/>
    <w:rsid w:val="00A6149E"/>
    <w:rsid w:val="00A6220F"/>
    <w:rsid w:val="00A62331"/>
    <w:rsid w:val="00A62780"/>
    <w:rsid w:val="00A637A6"/>
    <w:rsid w:val="00A63A31"/>
    <w:rsid w:val="00A63F6F"/>
    <w:rsid w:val="00A6416F"/>
    <w:rsid w:val="00A6434E"/>
    <w:rsid w:val="00A64ECA"/>
    <w:rsid w:val="00A64ECB"/>
    <w:rsid w:val="00A65394"/>
    <w:rsid w:val="00A6550C"/>
    <w:rsid w:val="00A6597C"/>
    <w:rsid w:val="00A65ADB"/>
    <w:rsid w:val="00A65D59"/>
    <w:rsid w:val="00A65E38"/>
    <w:rsid w:val="00A65F95"/>
    <w:rsid w:val="00A665C8"/>
    <w:rsid w:val="00A668B2"/>
    <w:rsid w:val="00A66BCB"/>
    <w:rsid w:val="00A66E13"/>
    <w:rsid w:val="00A70311"/>
    <w:rsid w:val="00A70942"/>
    <w:rsid w:val="00A70BF4"/>
    <w:rsid w:val="00A71060"/>
    <w:rsid w:val="00A72A1A"/>
    <w:rsid w:val="00A72AFC"/>
    <w:rsid w:val="00A73107"/>
    <w:rsid w:val="00A73761"/>
    <w:rsid w:val="00A73AE4"/>
    <w:rsid w:val="00A73CBB"/>
    <w:rsid w:val="00A73FC5"/>
    <w:rsid w:val="00A74492"/>
    <w:rsid w:val="00A744BA"/>
    <w:rsid w:val="00A745DB"/>
    <w:rsid w:val="00A748F2"/>
    <w:rsid w:val="00A749A7"/>
    <w:rsid w:val="00A74F2E"/>
    <w:rsid w:val="00A74F44"/>
    <w:rsid w:val="00A74F76"/>
    <w:rsid w:val="00A754E2"/>
    <w:rsid w:val="00A75A37"/>
    <w:rsid w:val="00A75B1D"/>
    <w:rsid w:val="00A766F4"/>
    <w:rsid w:val="00A76970"/>
    <w:rsid w:val="00A76BD6"/>
    <w:rsid w:val="00A76C35"/>
    <w:rsid w:val="00A76E8A"/>
    <w:rsid w:val="00A77021"/>
    <w:rsid w:val="00A7707F"/>
    <w:rsid w:val="00A77347"/>
    <w:rsid w:val="00A77DA7"/>
    <w:rsid w:val="00A80082"/>
    <w:rsid w:val="00A8029B"/>
    <w:rsid w:val="00A807F0"/>
    <w:rsid w:val="00A8084C"/>
    <w:rsid w:val="00A80BDF"/>
    <w:rsid w:val="00A8168F"/>
    <w:rsid w:val="00A81709"/>
    <w:rsid w:val="00A818B9"/>
    <w:rsid w:val="00A819AB"/>
    <w:rsid w:val="00A81B0D"/>
    <w:rsid w:val="00A81B72"/>
    <w:rsid w:val="00A81D5E"/>
    <w:rsid w:val="00A81FFF"/>
    <w:rsid w:val="00A82A1B"/>
    <w:rsid w:val="00A82B6F"/>
    <w:rsid w:val="00A83282"/>
    <w:rsid w:val="00A834CB"/>
    <w:rsid w:val="00A83620"/>
    <w:rsid w:val="00A84032"/>
    <w:rsid w:val="00A841BB"/>
    <w:rsid w:val="00A846CC"/>
    <w:rsid w:val="00A84D80"/>
    <w:rsid w:val="00A85C5A"/>
    <w:rsid w:val="00A85CB4"/>
    <w:rsid w:val="00A85E96"/>
    <w:rsid w:val="00A86118"/>
    <w:rsid w:val="00A8667E"/>
    <w:rsid w:val="00A86D01"/>
    <w:rsid w:val="00A87D9A"/>
    <w:rsid w:val="00A87F4F"/>
    <w:rsid w:val="00A9040A"/>
    <w:rsid w:val="00A90B6D"/>
    <w:rsid w:val="00A90D6F"/>
    <w:rsid w:val="00A913A7"/>
    <w:rsid w:val="00A91B86"/>
    <w:rsid w:val="00A92367"/>
    <w:rsid w:val="00A925CF"/>
    <w:rsid w:val="00A925E9"/>
    <w:rsid w:val="00A926EA"/>
    <w:rsid w:val="00A927BE"/>
    <w:rsid w:val="00A92C75"/>
    <w:rsid w:val="00A935C2"/>
    <w:rsid w:val="00A9377E"/>
    <w:rsid w:val="00A942A1"/>
    <w:rsid w:val="00A9491A"/>
    <w:rsid w:val="00A95A84"/>
    <w:rsid w:val="00A95B3A"/>
    <w:rsid w:val="00A96772"/>
    <w:rsid w:val="00A97036"/>
    <w:rsid w:val="00A973A9"/>
    <w:rsid w:val="00A97923"/>
    <w:rsid w:val="00A9794A"/>
    <w:rsid w:val="00A97ACC"/>
    <w:rsid w:val="00A97FCB"/>
    <w:rsid w:val="00AA07C0"/>
    <w:rsid w:val="00AA0A89"/>
    <w:rsid w:val="00AA1002"/>
    <w:rsid w:val="00AA144E"/>
    <w:rsid w:val="00AA14C0"/>
    <w:rsid w:val="00AA209D"/>
    <w:rsid w:val="00AA29A7"/>
    <w:rsid w:val="00AA384C"/>
    <w:rsid w:val="00AA3C07"/>
    <w:rsid w:val="00AA3DCC"/>
    <w:rsid w:val="00AA3FE4"/>
    <w:rsid w:val="00AA433A"/>
    <w:rsid w:val="00AA4768"/>
    <w:rsid w:val="00AA5146"/>
    <w:rsid w:val="00AA57B5"/>
    <w:rsid w:val="00AA5F51"/>
    <w:rsid w:val="00AA604E"/>
    <w:rsid w:val="00AA628F"/>
    <w:rsid w:val="00AA62EF"/>
    <w:rsid w:val="00AA6409"/>
    <w:rsid w:val="00AA64BB"/>
    <w:rsid w:val="00AA6FB1"/>
    <w:rsid w:val="00AA7146"/>
    <w:rsid w:val="00AA714B"/>
    <w:rsid w:val="00AA747D"/>
    <w:rsid w:val="00AA7992"/>
    <w:rsid w:val="00AB0717"/>
    <w:rsid w:val="00AB0BD7"/>
    <w:rsid w:val="00AB1154"/>
    <w:rsid w:val="00AB118E"/>
    <w:rsid w:val="00AB22C6"/>
    <w:rsid w:val="00AB2B5F"/>
    <w:rsid w:val="00AB2C32"/>
    <w:rsid w:val="00AB2F33"/>
    <w:rsid w:val="00AB2FFB"/>
    <w:rsid w:val="00AB434A"/>
    <w:rsid w:val="00AB496B"/>
    <w:rsid w:val="00AB53C6"/>
    <w:rsid w:val="00AB5596"/>
    <w:rsid w:val="00AB6192"/>
    <w:rsid w:val="00AB6228"/>
    <w:rsid w:val="00AB632C"/>
    <w:rsid w:val="00AB72F6"/>
    <w:rsid w:val="00AB73A2"/>
    <w:rsid w:val="00AB7B59"/>
    <w:rsid w:val="00AB7E34"/>
    <w:rsid w:val="00AB7EA4"/>
    <w:rsid w:val="00AB7F25"/>
    <w:rsid w:val="00AC012C"/>
    <w:rsid w:val="00AC07BA"/>
    <w:rsid w:val="00AC0B13"/>
    <w:rsid w:val="00AC0CB8"/>
    <w:rsid w:val="00AC0F9D"/>
    <w:rsid w:val="00AC1443"/>
    <w:rsid w:val="00AC1902"/>
    <w:rsid w:val="00AC3032"/>
    <w:rsid w:val="00AC30D8"/>
    <w:rsid w:val="00AC328F"/>
    <w:rsid w:val="00AC3906"/>
    <w:rsid w:val="00AC3E44"/>
    <w:rsid w:val="00AC4024"/>
    <w:rsid w:val="00AC4209"/>
    <w:rsid w:val="00AC46AB"/>
    <w:rsid w:val="00AC4B5F"/>
    <w:rsid w:val="00AC4EF4"/>
    <w:rsid w:val="00AC4F14"/>
    <w:rsid w:val="00AC4F6A"/>
    <w:rsid w:val="00AC51AE"/>
    <w:rsid w:val="00AC5661"/>
    <w:rsid w:val="00AC5A60"/>
    <w:rsid w:val="00AC5C32"/>
    <w:rsid w:val="00AC5F74"/>
    <w:rsid w:val="00AC660D"/>
    <w:rsid w:val="00AC73BF"/>
    <w:rsid w:val="00AC7489"/>
    <w:rsid w:val="00AC76A4"/>
    <w:rsid w:val="00AD0535"/>
    <w:rsid w:val="00AD0C84"/>
    <w:rsid w:val="00AD1361"/>
    <w:rsid w:val="00AD14AB"/>
    <w:rsid w:val="00AD1863"/>
    <w:rsid w:val="00AD1BFB"/>
    <w:rsid w:val="00AD1D75"/>
    <w:rsid w:val="00AD272C"/>
    <w:rsid w:val="00AD3356"/>
    <w:rsid w:val="00AD3530"/>
    <w:rsid w:val="00AD3AE7"/>
    <w:rsid w:val="00AD4368"/>
    <w:rsid w:val="00AD4A2B"/>
    <w:rsid w:val="00AD5A2D"/>
    <w:rsid w:val="00AD5C02"/>
    <w:rsid w:val="00AD5E34"/>
    <w:rsid w:val="00AD648F"/>
    <w:rsid w:val="00AD6713"/>
    <w:rsid w:val="00AD6A32"/>
    <w:rsid w:val="00AD717B"/>
    <w:rsid w:val="00AD7335"/>
    <w:rsid w:val="00AD7939"/>
    <w:rsid w:val="00AD7A6E"/>
    <w:rsid w:val="00AE0182"/>
    <w:rsid w:val="00AE01C1"/>
    <w:rsid w:val="00AE05E7"/>
    <w:rsid w:val="00AE175B"/>
    <w:rsid w:val="00AE1E6A"/>
    <w:rsid w:val="00AE1F99"/>
    <w:rsid w:val="00AE2452"/>
    <w:rsid w:val="00AE2F15"/>
    <w:rsid w:val="00AE2F50"/>
    <w:rsid w:val="00AE37C0"/>
    <w:rsid w:val="00AE3AE2"/>
    <w:rsid w:val="00AE3E39"/>
    <w:rsid w:val="00AE41CD"/>
    <w:rsid w:val="00AE4427"/>
    <w:rsid w:val="00AE4E51"/>
    <w:rsid w:val="00AE678D"/>
    <w:rsid w:val="00AE7247"/>
    <w:rsid w:val="00AE76B4"/>
    <w:rsid w:val="00AE77B7"/>
    <w:rsid w:val="00AE7A25"/>
    <w:rsid w:val="00AE7CE2"/>
    <w:rsid w:val="00AF08AC"/>
    <w:rsid w:val="00AF0978"/>
    <w:rsid w:val="00AF0B84"/>
    <w:rsid w:val="00AF1C4D"/>
    <w:rsid w:val="00AF1DF4"/>
    <w:rsid w:val="00AF1F65"/>
    <w:rsid w:val="00AF1F76"/>
    <w:rsid w:val="00AF2092"/>
    <w:rsid w:val="00AF26C9"/>
    <w:rsid w:val="00AF27BB"/>
    <w:rsid w:val="00AF2F50"/>
    <w:rsid w:val="00AF2F90"/>
    <w:rsid w:val="00AF312B"/>
    <w:rsid w:val="00AF3B18"/>
    <w:rsid w:val="00AF3C8F"/>
    <w:rsid w:val="00AF3FD0"/>
    <w:rsid w:val="00AF417A"/>
    <w:rsid w:val="00AF4454"/>
    <w:rsid w:val="00AF4645"/>
    <w:rsid w:val="00AF55FE"/>
    <w:rsid w:val="00AF589B"/>
    <w:rsid w:val="00AF5A01"/>
    <w:rsid w:val="00AF5CD8"/>
    <w:rsid w:val="00AF5F65"/>
    <w:rsid w:val="00AF6A90"/>
    <w:rsid w:val="00AF6C08"/>
    <w:rsid w:val="00AF6E6C"/>
    <w:rsid w:val="00AF6FF6"/>
    <w:rsid w:val="00AF7997"/>
    <w:rsid w:val="00B0034E"/>
    <w:rsid w:val="00B008BB"/>
    <w:rsid w:val="00B00FDB"/>
    <w:rsid w:val="00B01A12"/>
    <w:rsid w:val="00B02326"/>
    <w:rsid w:val="00B0287F"/>
    <w:rsid w:val="00B02B76"/>
    <w:rsid w:val="00B02D60"/>
    <w:rsid w:val="00B02F08"/>
    <w:rsid w:val="00B02F4D"/>
    <w:rsid w:val="00B031FF"/>
    <w:rsid w:val="00B03304"/>
    <w:rsid w:val="00B034BB"/>
    <w:rsid w:val="00B0352D"/>
    <w:rsid w:val="00B0385A"/>
    <w:rsid w:val="00B0391E"/>
    <w:rsid w:val="00B048FD"/>
    <w:rsid w:val="00B049FD"/>
    <w:rsid w:val="00B04A27"/>
    <w:rsid w:val="00B04BCA"/>
    <w:rsid w:val="00B04F22"/>
    <w:rsid w:val="00B04F7B"/>
    <w:rsid w:val="00B0561F"/>
    <w:rsid w:val="00B05739"/>
    <w:rsid w:val="00B05A32"/>
    <w:rsid w:val="00B05D07"/>
    <w:rsid w:val="00B06CFF"/>
    <w:rsid w:val="00B06EA9"/>
    <w:rsid w:val="00B070C8"/>
    <w:rsid w:val="00B07513"/>
    <w:rsid w:val="00B07998"/>
    <w:rsid w:val="00B07E2E"/>
    <w:rsid w:val="00B10137"/>
    <w:rsid w:val="00B101F5"/>
    <w:rsid w:val="00B10A5F"/>
    <w:rsid w:val="00B1173F"/>
    <w:rsid w:val="00B11897"/>
    <w:rsid w:val="00B11CBD"/>
    <w:rsid w:val="00B11CC7"/>
    <w:rsid w:val="00B11F1D"/>
    <w:rsid w:val="00B1232F"/>
    <w:rsid w:val="00B12BCB"/>
    <w:rsid w:val="00B1307B"/>
    <w:rsid w:val="00B13317"/>
    <w:rsid w:val="00B133FB"/>
    <w:rsid w:val="00B13CB6"/>
    <w:rsid w:val="00B13FA0"/>
    <w:rsid w:val="00B14478"/>
    <w:rsid w:val="00B14749"/>
    <w:rsid w:val="00B1486E"/>
    <w:rsid w:val="00B149DA"/>
    <w:rsid w:val="00B151B6"/>
    <w:rsid w:val="00B160B3"/>
    <w:rsid w:val="00B1637E"/>
    <w:rsid w:val="00B1650B"/>
    <w:rsid w:val="00B16985"/>
    <w:rsid w:val="00B16A11"/>
    <w:rsid w:val="00B16A8B"/>
    <w:rsid w:val="00B16BE7"/>
    <w:rsid w:val="00B171D1"/>
    <w:rsid w:val="00B17262"/>
    <w:rsid w:val="00B2000C"/>
    <w:rsid w:val="00B20F4B"/>
    <w:rsid w:val="00B21CEC"/>
    <w:rsid w:val="00B225BD"/>
    <w:rsid w:val="00B23A2A"/>
    <w:rsid w:val="00B23EE1"/>
    <w:rsid w:val="00B24899"/>
    <w:rsid w:val="00B24B55"/>
    <w:rsid w:val="00B25180"/>
    <w:rsid w:val="00B253BD"/>
    <w:rsid w:val="00B25B5C"/>
    <w:rsid w:val="00B2635F"/>
    <w:rsid w:val="00B26F4C"/>
    <w:rsid w:val="00B26F7F"/>
    <w:rsid w:val="00B27881"/>
    <w:rsid w:val="00B3007E"/>
    <w:rsid w:val="00B30D50"/>
    <w:rsid w:val="00B30DEE"/>
    <w:rsid w:val="00B30EA0"/>
    <w:rsid w:val="00B315F4"/>
    <w:rsid w:val="00B31B16"/>
    <w:rsid w:val="00B32AAC"/>
    <w:rsid w:val="00B32CC9"/>
    <w:rsid w:val="00B340CA"/>
    <w:rsid w:val="00B3479F"/>
    <w:rsid w:val="00B34BB2"/>
    <w:rsid w:val="00B350A9"/>
    <w:rsid w:val="00B350FE"/>
    <w:rsid w:val="00B3514E"/>
    <w:rsid w:val="00B3516A"/>
    <w:rsid w:val="00B3571D"/>
    <w:rsid w:val="00B3576E"/>
    <w:rsid w:val="00B367FE"/>
    <w:rsid w:val="00B3690F"/>
    <w:rsid w:val="00B36A83"/>
    <w:rsid w:val="00B36B4D"/>
    <w:rsid w:val="00B36CDB"/>
    <w:rsid w:val="00B37A9E"/>
    <w:rsid w:val="00B37C95"/>
    <w:rsid w:val="00B37D7E"/>
    <w:rsid w:val="00B4011C"/>
    <w:rsid w:val="00B403BB"/>
    <w:rsid w:val="00B403E4"/>
    <w:rsid w:val="00B40A1B"/>
    <w:rsid w:val="00B40C9F"/>
    <w:rsid w:val="00B410F9"/>
    <w:rsid w:val="00B411A0"/>
    <w:rsid w:val="00B41FD2"/>
    <w:rsid w:val="00B420C5"/>
    <w:rsid w:val="00B427DB"/>
    <w:rsid w:val="00B4308F"/>
    <w:rsid w:val="00B43ADA"/>
    <w:rsid w:val="00B43F0E"/>
    <w:rsid w:val="00B442B2"/>
    <w:rsid w:val="00B44AE8"/>
    <w:rsid w:val="00B44D38"/>
    <w:rsid w:val="00B44F45"/>
    <w:rsid w:val="00B4520A"/>
    <w:rsid w:val="00B45692"/>
    <w:rsid w:val="00B459F9"/>
    <w:rsid w:val="00B45CE9"/>
    <w:rsid w:val="00B45E56"/>
    <w:rsid w:val="00B4639E"/>
    <w:rsid w:val="00B4654A"/>
    <w:rsid w:val="00B46A0B"/>
    <w:rsid w:val="00B46C6F"/>
    <w:rsid w:val="00B46C8D"/>
    <w:rsid w:val="00B47A69"/>
    <w:rsid w:val="00B47A6D"/>
    <w:rsid w:val="00B50158"/>
    <w:rsid w:val="00B50247"/>
    <w:rsid w:val="00B503E0"/>
    <w:rsid w:val="00B50946"/>
    <w:rsid w:val="00B50AB8"/>
    <w:rsid w:val="00B51102"/>
    <w:rsid w:val="00B51AB6"/>
    <w:rsid w:val="00B51DAC"/>
    <w:rsid w:val="00B5242F"/>
    <w:rsid w:val="00B5260F"/>
    <w:rsid w:val="00B52B39"/>
    <w:rsid w:val="00B52B6D"/>
    <w:rsid w:val="00B52F6D"/>
    <w:rsid w:val="00B532FE"/>
    <w:rsid w:val="00B538B0"/>
    <w:rsid w:val="00B53EBD"/>
    <w:rsid w:val="00B53F5C"/>
    <w:rsid w:val="00B55999"/>
    <w:rsid w:val="00B55AA0"/>
    <w:rsid w:val="00B55D06"/>
    <w:rsid w:val="00B5647C"/>
    <w:rsid w:val="00B564EF"/>
    <w:rsid w:val="00B569B3"/>
    <w:rsid w:val="00B56DE2"/>
    <w:rsid w:val="00B56E29"/>
    <w:rsid w:val="00B56F20"/>
    <w:rsid w:val="00B57077"/>
    <w:rsid w:val="00B5730F"/>
    <w:rsid w:val="00B57679"/>
    <w:rsid w:val="00B57B2C"/>
    <w:rsid w:val="00B57BC7"/>
    <w:rsid w:val="00B60CCE"/>
    <w:rsid w:val="00B612A3"/>
    <w:rsid w:val="00B62D51"/>
    <w:rsid w:val="00B633A2"/>
    <w:rsid w:val="00B635F2"/>
    <w:rsid w:val="00B6380B"/>
    <w:rsid w:val="00B63AEA"/>
    <w:rsid w:val="00B63BCA"/>
    <w:rsid w:val="00B63C8C"/>
    <w:rsid w:val="00B63CC2"/>
    <w:rsid w:val="00B63CC7"/>
    <w:rsid w:val="00B6450D"/>
    <w:rsid w:val="00B64A6B"/>
    <w:rsid w:val="00B64CEA"/>
    <w:rsid w:val="00B651B0"/>
    <w:rsid w:val="00B66322"/>
    <w:rsid w:val="00B664C2"/>
    <w:rsid w:val="00B66FA0"/>
    <w:rsid w:val="00B677F3"/>
    <w:rsid w:val="00B6781A"/>
    <w:rsid w:val="00B67D93"/>
    <w:rsid w:val="00B67EC4"/>
    <w:rsid w:val="00B70662"/>
    <w:rsid w:val="00B70ACA"/>
    <w:rsid w:val="00B71680"/>
    <w:rsid w:val="00B718B1"/>
    <w:rsid w:val="00B71C21"/>
    <w:rsid w:val="00B720D5"/>
    <w:rsid w:val="00B724C3"/>
    <w:rsid w:val="00B728D1"/>
    <w:rsid w:val="00B72A36"/>
    <w:rsid w:val="00B72E5A"/>
    <w:rsid w:val="00B7317A"/>
    <w:rsid w:val="00B737C9"/>
    <w:rsid w:val="00B73AE7"/>
    <w:rsid w:val="00B73C6C"/>
    <w:rsid w:val="00B73D5A"/>
    <w:rsid w:val="00B73F1F"/>
    <w:rsid w:val="00B746FA"/>
    <w:rsid w:val="00B754B2"/>
    <w:rsid w:val="00B75557"/>
    <w:rsid w:val="00B75C9A"/>
    <w:rsid w:val="00B766A5"/>
    <w:rsid w:val="00B76BD8"/>
    <w:rsid w:val="00B76F9E"/>
    <w:rsid w:val="00B773B5"/>
    <w:rsid w:val="00B773F5"/>
    <w:rsid w:val="00B776F0"/>
    <w:rsid w:val="00B80733"/>
    <w:rsid w:val="00B80E51"/>
    <w:rsid w:val="00B81282"/>
    <w:rsid w:val="00B8169E"/>
    <w:rsid w:val="00B817AD"/>
    <w:rsid w:val="00B81A7E"/>
    <w:rsid w:val="00B81EC3"/>
    <w:rsid w:val="00B82401"/>
    <w:rsid w:val="00B82460"/>
    <w:rsid w:val="00B82511"/>
    <w:rsid w:val="00B8274F"/>
    <w:rsid w:val="00B82B3D"/>
    <w:rsid w:val="00B82D4A"/>
    <w:rsid w:val="00B839DC"/>
    <w:rsid w:val="00B83B6E"/>
    <w:rsid w:val="00B83EE4"/>
    <w:rsid w:val="00B842A7"/>
    <w:rsid w:val="00B85452"/>
    <w:rsid w:val="00B8545B"/>
    <w:rsid w:val="00B85650"/>
    <w:rsid w:val="00B85907"/>
    <w:rsid w:val="00B865D7"/>
    <w:rsid w:val="00B86C41"/>
    <w:rsid w:val="00B86E95"/>
    <w:rsid w:val="00B871DE"/>
    <w:rsid w:val="00B875BD"/>
    <w:rsid w:val="00B87E4D"/>
    <w:rsid w:val="00B90270"/>
    <w:rsid w:val="00B90640"/>
    <w:rsid w:val="00B9074C"/>
    <w:rsid w:val="00B90B52"/>
    <w:rsid w:val="00B911E4"/>
    <w:rsid w:val="00B91368"/>
    <w:rsid w:val="00B913EE"/>
    <w:rsid w:val="00B9207B"/>
    <w:rsid w:val="00B9217E"/>
    <w:rsid w:val="00B921B3"/>
    <w:rsid w:val="00B9230F"/>
    <w:rsid w:val="00B927CA"/>
    <w:rsid w:val="00B92E9C"/>
    <w:rsid w:val="00B93383"/>
    <w:rsid w:val="00B94272"/>
    <w:rsid w:val="00B94607"/>
    <w:rsid w:val="00B94AD6"/>
    <w:rsid w:val="00B956AF"/>
    <w:rsid w:val="00B956B7"/>
    <w:rsid w:val="00B95E50"/>
    <w:rsid w:val="00B963CB"/>
    <w:rsid w:val="00B96AE8"/>
    <w:rsid w:val="00B97724"/>
    <w:rsid w:val="00B978CD"/>
    <w:rsid w:val="00B978CE"/>
    <w:rsid w:val="00B97B0B"/>
    <w:rsid w:val="00BA07DF"/>
    <w:rsid w:val="00BA0A90"/>
    <w:rsid w:val="00BA2D34"/>
    <w:rsid w:val="00BA3062"/>
    <w:rsid w:val="00BA3332"/>
    <w:rsid w:val="00BA334D"/>
    <w:rsid w:val="00BA3471"/>
    <w:rsid w:val="00BA3573"/>
    <w:rsid w:val="00BA380C"/>
    <w:rsid w:val="00BA3E83"/>
    <w:rsid w:val="00BA3EB8"/>
    <w:rsid w:val="00BA4262"/>
    <w:rsid w:val="00BA4CCF"/>
    <w:rsid w:val="00BA4CE6"/>
    <w:rsid w:val="00BA4DFD"/>
    <w:rsid w:val="00BA5004"/>
    <w:rsid w:val="00BA537A"/>
    <w:rsid w:val="00BA5443"/>
    <w:rsid w:val="00BA5746"/>
    <w:rsid w:val="00BA57CC"/>
    <w:rsid w:val="00BA5A4F"/>
    <w:rsid w:val="00BA60E3"/>
    <w:rsid w:val="00BA697F"/>
    <w:rsid w:val="00BA69EA"/>
    <w:rsid w:val="00BA6A66"/>
    <w:rsid w:val="00BA7414"/>
    <w:rsid w:val="00BA7DC5"/>
    <w:rsid w:val="00BA7E21"/>
    <w:rsid w:val="00BB04E8"/>
    <w:rsid w:val="00BB127F"/>
    <w:rsid w:val="00BB3472"/>
    <w:rsid w:val="00BB368A"/>
    <w:rsid w:val="00BB3928"/>
    <w:rsid w:val="00BB4454"/>
    <w:rsid w:val="00BB47B0"/>
    <w:rsid w:val="00BB47CA"/>
    <w:rsid w:val="00BB4C8B"/>
    <w:rsid w:val="00BB4F1C"/>
    <w:rsid w:val="00BB5D6F"/>
    <w:rsid w:val="00BB5F83"/>
    <w:rsid w:val="00BB6FCF"/>
    <w:rsid w:val="00BB70BA"/>
    <w:rsid w:val="00BB7330"/>
    <w:rsid w:val="00BB7677"/>
    <w:rsid w:val="00BC00F3"/>
    <w:rsid w:val="00BC0266"/>
    <w:rsid w:val="00BC057E"/>
    <w:rsid w:val="00BC0B31"/>
    <w:rsid w:val="00BC189A"/>
    <w:rsid w:val="00BC19B1"/>
    <w:rsid w:val="00BC272A"/>
    <w:rsid w:val="00BC2A0C"/>
    <w:rsid w:val="00BC2EA7"/>
    <w:rsid w:val="00BC348E"/>
    <w:rsid w:val="00BC349A"/>
    <w:rsid w:val="00BC3F63"/>
    <w:rsid w:val="00BC426A"/>
    <w:rsid w:val="00BC4596"/>
    <w:rsid w:val="00BC4D00"/>
    <w:rsid w:val="00BC4FE6"/>
    <w:rsid w:val="00BC5648"/>
    <w:rsid w:val="00BC5C47"/>
    <w:rsid w:val="00BC5ED6"/>
    <w:rsid w:val="00BC60BA"/>
    <w:rsid w:val="00BC6900"/>
    <w:rsid w:val="00BC73F4"/>
    <w:rsid w:val="00BC7A61"/>
    <w:rsid w:val="00BC7CC8"/>
    <w:rsid w:val="00BD0325"/>
    <w:rsid w:val="00BD055A"/>
    <w:rsid w:val="00BD062A"/>
    <w:rsid w:val="00BD0FEE"/>
    <w:rsid w:val="00BD10CF"/>
    <w:rsid w:val="00BD1379"/>
    <w:rsid w:val="00BD1847"/>
    <w:rsid w:val="00BD1A74"/>
    <w:rsid w:val="00BD1C53"/>
    <w:rsid w:val="00BD2486"/>
    <w:rsid w:val="00BD24F7"/>
    <w:rsid w:val="00BD28A7"/>
    <w:rsid w:val="00BD2D6A"/>
    <w:rsid w:val="00BD311E"/>
    <w:rsid w:val="00BD351D"/>
    <w:rsid w:val="00BD3C97"/>
    <w:rsid w:val="00BD3ED9"/>
    <w:rsid w:val="00BD3F4E"/>
    <w:rsid w:val="00BD4A84"/>
    <w:rsid w:val="00BD4C71"/>
    <w:rsid w:val="00BD4CF9"/>
    <w:rsid w:val="00BD4D67"/>
    <w:rsid w:val="00BD4FAD"/>
    <w:rsid w:val="00BD560D"/>
    <w:rsid w:val="00BD58CB"/>
    <w:rsid w:val="00BD5C87"/>
    <w:rsid w:val="00BD620A"/>
    <w:rsid w:val="00BD650C"/>
    <w:rsid w:val="00BD6C23"/>
    <w:rsid w:val="00BD6C9F"/>
    <w:rsid w:val="00BD6D50"/>
    <w:rsid w:val="00BD6E34"/>
    <w:rsid w:val="00BD7392"/>
    <w:rsid w:val="00BD7580"/>
    <w:rsid w:val="00BD768C"/>
    <w:rsid w:val="00BE02B1"/>
    <w:rsid w:val="00BE046B"/>
    <w:rsid w:val="00BE1050"/>
    <w:rsid w:val="00BE144B"/>
    <w:rsid w:val="00BE1524"/>
    <w:rsid w:val="00BE17B5"/>
    <w:rsid w:val="00BE1F8F"/>
    <w:rsid w:val="00BE2190"/>
    <w:rsid w:val="00BE229D"/>
    <w:rsid w:val="00BE232D"/>
    <w:rsid w:val="00BE23EB"/>
    <w:rsid w:val="00BE2638"/>
    <w:rsid w:val="00BE27F7"/>
    <w:rsid w:val="00BE2DD2"/>
    <w:rsid w:val="00BE34E4"/>
    <w:rsid w:val="00BE34F9"/>
    <w:rsid w:val="00BE3762"/>
    <w:rsid w:val="00BE3A28"/>
    <w:rsid w:val="00BE3CE5"/>
    <w:rsid w:val="00BE3FC7"/>
    <w:rsid w:val="00BE411A"/>
    <w:rsid w:val="00BE4C49"/>
    <w:rsid w:val="00BE5516"/>
    <w:rsid w:val="00BE58C2"/>
    <w:rsid w:val="00BE5B3E"/>
    <w:rsid w:val="00BE5E0C"/>
    <w:rsid w:val="00BE5E0D"/>
    <w:rsid w:val="00BE608B"/>
    <w:rsid w:val="00BE6431"/>
    <w:rsid w:val="00BE748D"/>
    <w:rsid w:val="00BE77A2"/>
    <w:rsid w:val="00BE7A7A"/>
    <w:rsid w:val="00BE7A97"/>
    <w:rsid w:val="00BF00A6"/>
    <w:rsid w:val="00BF01BF"/>
    <w:rsid w:val="00BF08A2"/>
    <w:rsid w:val="00BF100E"/>
    <w:rsid w:val="00BF175A"/>
    <w:rsid w:val="00BF1B8C"/>
    <w:rsid w:val="00BF2344"/>
    <w:rsid w:val="00BF2709"/>
    <w:rsid w:val="00BF3382"/>
    <w:rsid w:val="00BF39F1"/>
    <w:rsid w:val="00BF3B52"/>
    <w:rsid w:val="00BF4E07"/>
    <w:rsid w:val="00BF544A"/>
    <w:rsid w:val="00BF5E73"/>
    <w:rsid w:val="00BF68E3"/>
    <w:rsid w:val="00BF7482"/>
    <w:rsid w:val="00BF7485"/>
    <w:rsid w:val="00BF7633"/>
    <w:rsid w:val="00C01085"/>
    <w:rsid w:val="00C0132B"/>
    <w:rsid w:val="00C0145A"/>
    <w:rsid w:val="00C01510"/>
    <w:rsid w:val="00C01D4F"/>
    <w:rsid w:val="00C02240"/>
    <w:rsid w:val="00C02FF7"/>
    <w:rsid w:val="00C0333B"/>
    <w:rsid w:val="00C0373B"/>
    <w:rsid w:val="00C039B4"/>
    <w:rsid w:val="00C040C0"/>
    <w:rsid w:val="00C041C8"/>
    <w:rsid w:val="00C045E7"/>
    <w:rsid w:val="00C04AE1"/>
    <w:rsid w:val="00C04C17"/>
    <w:rsid w:val="00C050B8"/>
    <w:rsid w:val="00C05142"/>
    <w:rsid w:val="00C0615D"/>
    <w:rsid w:val="00C0629D"/>
    <w:rsid w:val="00C06379"/>
    <w:rsid w:val="00C06523"/>
    <w:rsid w:val="00C068A5"/>
    <w:rsid w:val="00C0751F"/>
    <w:rsid w:val="00C07BDE"/>
    <w:rsid w:val="00C07CC4"/>
    <w:rsid w:val="00C10487"/>
    <w:rsid w:val="00C1061A"/>
    <w:rsid w:val="00C107CB"/>
    <w:rsid w:val="00C108CC"/>
    <w:rsid w:val="00C10AAB"/>
    <w:rsid w:val="00C10C37"/>
    <w:rsid w:val="00C10C67"/>
    <w:rsid w:val="00C11A8F"/>
    <w:rsid w:val="00C11AF8"/>
    <w:rsid w:val="00C11C07"/>
    <w:rsid w:val="00C11CE8"/>
    <w:rsid w:val="00C11DDF"/>
    <w:rsid w:val="00C122C7"/>
    <w:rsid w:val="00C12387"/>
    <w:rsid w:val="00C123C6"/>
    <w:rsid w:val="00C12591"/>
    <w:rsid w:val="00C1291C"/>
    <w:rsid w:val="00C129BD"/>
    <w:rsid w:val="00C1331F"/>
    <w:rsid w:val="00C13699"/>
    <w:rsid w:val="00C13B62"/>
    <w:rsid w:val="00C13CF6"/>
    <w:rsid w:val="00C142C7"/>
    <w:rsid w:val="00C1490E"/>
    <w:rsid w:val="00C14BE0"/>
    <w:rsid w:val="00C15667"/>
    <w:rsid w:val="00C1591D"/>
    <w:rsid w:val="00C15DCC"/>
    <w:rsid w:val="00C160AC"/>
    <w:rsid w:val="00C16172"/>
    <w:rsid w:val="00C1659A"/>
    <w:rsid w:val="00C16670"/>
    <w:rsid w:val="00C16890"/>
    <w:rsid w:val="00C16D97"/>
    <w:rsid w:val="00C16F88"/>
    <w:rsid w:val="00C17452"/>
    <w:rsid w:val="00C177AA"/>
    <w:rsid w:val="00C178C8"/>
    <w:rsid w:val="00C179E9"/>
    <w:rsid w:val="00C17A8A"/>
    <w:rsid w:val="00C20163"/>
    <w:rsid w:val="00C2053E"/>
    <w:rsid w:val="00C20682"/>
    <w:rsid w:val="00C20761"/>
    <w:rsid w:val="00C229BE"/>
    <w:rsid w:val="00C22CBC"/>
    <w:rsid w:val="00C2334F"/>
    <w:rsid w:val="00C233EF"/>
    <w:rsid w:val="00C23E16"/>
    <w:rsid w:val="00C24033"/>
    <w:rsid w:val="00C244AD"/>
    <w:rsid w:val="00C24BFD"/>
    <w:rsid w:val="00C25EF9"/>
    <w:rsid w:val="00C260DE"/>
    <w:rsid w:val="00C2614C"/>
    <w:rsid w:val="00C26642"/>
    <w:rsid w:val="00C2668B"/>
    <w:rsid w:val="00C26A38"/>
    <w:rsid w:val="00C2762D"/>
    <w:rsid w:val="00C277BF"/>
    <w:rsid w:val="00C27B76"/>
    <w:rsid w:val="00C27C0E"/>
    <w:rsid w:val="00C3041F"/>
    <w:rsid w:val="00C30A25"/>
    <w:rsid w:val="00C30AEB"/>
    <w:rsid w:val="00C318DA"/>
    <w:rsid w:val="00C31E03"/>
    <w:rsid w:val="00C32134"/>
    <w:rsid w:val="00C322EE"/>
    <w:rsid w:val="00C32570"/>
    <w:rsid w:val="00C33D80"/>
    <w:rsid w:val="00C34062"/>
    <w:rsid w:val="00C3507F"/>
    <w:rsid w:val="00C3533C"/>
    <w:rsid w:val="00C35367"/>
    <w:rsid w:val="00C353CD"/>
    <w:rsid w:val="00C35659"/>
    <w:rsid w:val="00C362B9"/>
    <w:rsid w:val="00C372C4"/>
    <w:rsid w:val="00C3767D"/>
    <w:rsid w:val="00C37F9B"/>
    <w:rsid w:val="00C4076A"/>
    <w:rsid w:val="00C40797"/>
    <w:rsid w:val="00C409B8"/>
    <w:rsid w:val="00C41510"/>
    <w:rsid w:val="00C416E4"/>
    <w:rsid w:val="00C4185F"/>
    <w:rsid w:val="00C418F7"/>
    <w:rsid w:val="00C41B17"/>
    <w:rsid w:val="00C42337"/>
    <w:rsid w:val="00C42610"/>
    <w:rsid w:val="00C42AAF"/>
    <w:rsid w:val="00C42E97"/>
    <w:rsid w:val="00C42F90"/>
    <w:rsid w:val="00C4300B"/>
    <w:rsid w:val="00C43CE5"/>
    <w:rsid w:val="00C44010"/>
    <w:rsid w:val="00C44835"/>
    <w:rsid w:val="00C44994"/>
    <w:rsid w:val="00C4515A"/>
    <w:rsid w:val="00C458D3"/>
    <w:rsid w:val="00C45B86"/>
    <w:rsid w:val="00C45E94"/>
    <w:rsid w:val="00C45FCA"/>
    <w:rsid w:val="00C466FB"/>
    <w:rsid w:val="00C46E69"/>
    <w:rsid w:val="00C47054"/>
    <w:rsid w:val="00C476FF"/>
    <w:rsid w:val="00C47879"/>
    <w:rsid w:val="00C47A14"/>
    <w:rsid w:val="00C47A31"/>
    <w:rsid w:val="00C47AEF"/>
    <w:rsid w:val="00C50174"/>
    <w:rsid w:val="00C50B5F"/>
    <w:rsid w:val="00C50EA3"/>
    <w:rsid w:val="00C50FA9"/>
    <w:rsid w:val="00C511F3"/>
    <w:rsid w:val="00C51914"/>
    <w:rsid w:val="00C5193D"/>
    <w:rsid w:val="00C51A74"/>
    <w:rsid w:val="00C51BF6"/>
    <w:rsid w:val="00C51E48"/>
    <w:rsid w:val="00C5271F"/>
    <w:rsid w:val="00C527FC"/>
    <w:rsid w:val="00C52A15"/>
    <w:rsid w:val="00C52C25"/>
    <w:rsid w:val="00C539E2"/>
    <w:rsid w:val="00C54653"/>
    <w:rsid w:val="00C54F72"/>
    <w:rsid w:val="00C5507F"/>
    <w:rsid w:val="00C5518F"/>
    <w:rsid w:val="00C55FC4"/>
    <w:rsid w:val="00C56084"/>
    <w:rsid w:val="00C569AB"/>
    <w:rsid w:val="00C56C9E"/>
    <w:rsid w:val="00C602E8"/>
    <w:rsid w:val="00C604DF"/>
    <w:rsid w:val="00C606BD"/>
    <w:rsid w:val="00C608EC"/>
    <w:rsid w:val="00C60AE3"/>
    <w:rsid w:val="00C60E77"/>
    <w:rsid w:val="00C611A0"/>
    <w:rsid w:val="00C612D5"/>
    <w:rsid w:val="00C61388"/>
    <w:rsid w:val="00C61E09"/>
    <w:rsid w:val="00C61F05"/>
    <w:rsid w:val="00C62052"/>
    <w:rsid w:val="00C62259"/>
    <w:rsid w:val="00C624EC"/>
    <w:rsid w:val="00C62FAA"/>
    <w:rsid w:val="00C63047"/>
    <w:rsid w:val="00C63C77"/>
    <w:rsid w:val="00C63E4A"/>
    <w:rsid w:val="00C648B5"/>
    <w:rsid w:val="00C64C4A"/>
    <w:rsid w:val="00C651BA"/>
    <w:rsid w:val="00C65530"/>
    <w:rsid w:val="00C656BD"/>
    <w:rsid w:val="00C65F1B"/>
    <w:rsid w:val="00C6647F"/>
    <w:rsid w:val="00C669CC"/>
    <w:rsid w:val="00C66AC8"/>
    <w:rsid w:val="00C66CED"/>
    <w:rsid w:val="00C66F3A"/>
    <w:rsid w:val="00C678DC"/>
    <w:rsid w:val="00C67B94"/>
    <w:rsid w:val="00C700D4"/>
    <w:rsid w:val="00C703FC"/>
    <w:rsid w:val="00C70598"/>
    <w:rsid w:val="00C7085B"/>
    <w:rsid w:val="00C70B8C"/>
    <w:rsid w:val="00C716B5"/>
    <w:rsid w:val="00C71922"/>
    <w:rsid w:val="00C71F0C"/>
    <w:rsid w:val="00C72546"/>
    <w:rsid w:val="00C7382B"/>
    <w:rsid w:val="00C73B7F"/>
    <w:rsid w:val="00C73BD9"/>
    <w:rsid w:val="00C73C10"/>
    <w:rsid w:val="00C73CAD"/>
    <w:rsid w:val="00C74166"/>
    <w:rsid w:val="00C74651"/>
    <w:rsid w:val="00C74AB8"/>
    <w:rsid w:val="00C74C4A"/>
    <w:rsid w:val="00C753E7"/>
    <w:rsid w:val="00C76532"/>
    <w:rsid w:val="00C768CA"/>
    <w:rsid w:val="00C7697E"/>
    <w:rsid w:val="00C76C8B"/>
    <w:rsid w:val="00C77955"/>
    <w:rsid w:val="00C80483"/>
    <w:rsid w:val="00C80504"/>
    <w:rsid w:val="00C80B09"/>
    <w:rsid w:val="00C80B39"/>
    <w:rsid w:val="00C80B98"/>
    <w:rsid w:val="00C80BDF"/>
    <w:rsid w:val="00C81571"/>
    <w:rsid w:val="00C81686"/>
    <w:rsid w:val="00C82CE6"/>
    <w:rsid w:val="00C82D46"/>
    <w:rsid w:val="00C82EB4"/>
    <w:rsid w:val="00C82EC4"/>
    <w:rsid w:val="00C83084"/>
    <w:rsid w:val="00C838AA"/>
    <w:rsid w:val="00C83A1B"/>
    <w:rsid w:val="00C83DB4"/>
    <w:rsid w:val="00C84267"/>
    <w:rsid w:val="00C8463B"/>
    <w:rsid w:val="00C85718"/>
    <w:rsid w:val="00C85F3B"/>
    <w:rsid w:val="00C86590"/>
    <w:rsid w:val="00C870C8"/>
    <w:rsid w:val="00C876A6"/>
    <w:rsid w:val="00C87B38"/>
    <w:rsid w:val="00C90476"/>
    <w:rsid w:val="00C90EA7"/>
    <w:rsid w:val="00C90ED7"/>
    <w:rsid w:val="00C9110D"/>
    <w:rsid w:val="00C91A82"/>
    <w:rsid w:val="00C91E05"/>
    <w:rsid w:val="00C91E39"/>
    <w:rsid w:val="00C9306D"/>
    <w:rsid w:val="00C9331A"/>
    <w:rsid w:val="00C9333F"/>
    <w:rsid w:val="00C93EEE"/>
    <w:rsid w:val="00C94BAD"/>
    <w:rsid w:val="00C94D5F"/>
    <w:rsid w:val="00C94D86"/>
    <w:rsid w:val="00C9511E"/>
    <w:rsid w:val="00C9545F"/>
    <w:rsid w:val="00C954E8"/>
    <w:rsid w:val="00C955DF"/>
    <w:rsid w:val="00C9585C"/>
    <w:rsid w:val="00C95AE6"/>
    <w:rsid w:val="00C95B58"/>
    <w:rsid w:val="00C9653B"/>
    <w:rsid w:val="00C96601"/>
    <w:rsid w:val="00C96AD7"/>
    <w:rsid w:val="00C96CE4"/>
    <w:rsid w:val="00C972C5"/>
    <w:rsid w:val="00C97696"/>
    <w:rsid w:val="00C9777C"/>
    <w:rsid w:val="00C979EC"/>
    <w:rsid w:val="00CA00D9"/>
    <w:rsid w:val="00CA050E"/>
    <w:rsid w:val="00CA0857"/>
    <w:rsid w:val="00CA1B7A"/>
    <w:rsid w:val="00CA26F9"/>
    <w:rsid w:val="00CA2E53"/>
    <w:rsid w:val="00CA31C4"/>
    <w:rsid w:val="00CA3223"/>
    <w:rsid w:val="00CA3330"/>
    <w:rsid w:val="00CA33EF"/>
    <w:rsid w:val="00CA3442"/>
    <w:rsid w:val="00CA35F3"/>
    <w:rsid w:val="00CA39F5"/>
    <w:rsid w:val="00CA3E23"/>
    <w:rsid w:val="00CA3EFC"/>
    <w:rsid w:val="00CA40C4"/>
    <w:rsid w:val="00CA4139"/>
    <w:rsid w:val="00CA4254"/>
    <w:rsid w:val="00CA4DE4"/>
    <w:rsid w:val="00CA4FC7"/>
    <w:rsid w:val="00CA5093"/>
    <w:rsid w:val="00CA557F"/>
    <w:rsid w:val="00CA58B1"/>
    <w:rsid w:val="00CA596F"/>
    <w:rsid w:val="00CA63E3"/>
    <w:rsid w:val="00CA6557"/>
    <w:rsid w:val="00CA6E0D"/>
    <w:rsid w:val="00CA6F37"/>
    <w:rsid w:val="00CA75D4"/>
    <w:rsid w:val="00CB08AA"/>
    <w:rsid w:val="00CB1421"/>
    <w:rsid w:val="00CB216B"/>
    <w:rsid w:val="00CB2B1E"/>
    <w:rsid w:val="00CB2B34"/>
    <w:rsid w:val="00CB2C68"/>
    <w:rsid w:val="00CB2F5C"/>
    <w:rsid w:val="00CB3226"/>
    <w:rsid w:val="00CB34A9"/>
    <w:rsid w:val="00CB38E5"/>
    <w:rsid w:val="00CB3A29"/>
    <w:rsid w:val="00CB3A86"/>
    <w:rsid w:val="00CB3CD4"/>
    <w:rsid w:val="00CB3FAC"/>
    <w:rsid w:val="00CB4052"/>
    <w:rsid w:val="00CB4239"/>
    <w:rsid w:val="00CB438B"/>
    <w:rsid w:val="00CB480C"/>
    <w:rsid w:val="00CB4B88"/>
    <w:rsid w:val="00CB4C84"/>
    <w:rsid w:val="00CB4C8F"/>
    <w:rsid w:val="00CB4D5C"/>
    <w:rsid w:val="00CB6F27"/>
    <w:rsid w:val="00CB7422"/>
    <w:rsid w:val="00CB7C63"/>
    <w:rsid w:val="00CB7D64"/>
    <w:rsid w:val="00CB7E41"/>
    <w:rsid w:val="00CC1C4C"/>
    <w:rsid w:val="00CC1EDF"/>
    <w:rsid w:val="00CC1F72"/>
    <w:rsid w:val="00CC2740"/>
    <w:rsid w:val="00CC2B2E"/>
    <w:rsid w:val="00CC2CDB"/>
    <w:rsid w:val="00CC2ED8"/>
    <w:rsid w:val="00CC31BE"/>
    <w:rsid w:val="00CC3257"/>
    <w:rsid w:val="00CC43FE"/>
    <w:rsid w:val="00CC46D8"/>
    <w:rsid w:val="00CC46F0"/>
    <w:rsid w:val="00CC47A4"/>
    <w:rsid w:val="00CC4C77"/>
    <w:rsid w:val="00CC4C9A"/>
    <w:rsid w:val="00CC4EC1"/>
    <w:rsid w:val="00CC4FE3"/>
    <w:rsid w:val="00CC53BA"/>
    <w:rsid w:val="00CC56CA"/>
    <w:rsid w:val="00CC5ECE"/>
    <w:rsid w:val="00CC616E"/>
    <w:rsid w:val="00CC7143"/>
    <w:rsid w:val="00CC759E"/>
    <w:rsid w:val="00CC768F"/>
    <w:rsid w:val="00CD037A"/>
    <w:rsid w:val="00CD1798"/>
    <w:rsid w:val="00CD1D43"/>
    <w:rsid w:val="00CD20AF"/>
    <w:rsid w:val="00CD2387"/>
    <w:rsid w:val="00CD2494"/>
    <w:rsid w:val="00CD2C58"/>
    <w:rsid w:val="00CD3119"/>
    <w:rsid w:val="00CD32B6"/>
    <w:rsid w:val="00CD3737"/>
    <w:rsid w:val="00CD3B53"/>
    <w:rsid w:val="00CD4224"/>
    <w:rsid w:val="00CD4303"/>
    <w:rsid w:val="00CD47A1"/>
    <w:rsid w:val="00CD481E"/>
    <w:rsid w:val="00CD49B4"/>
    <w:rsid w:val="00CD5C2B"/>
    <w:rsid w:val="00CD6527"/>
    <w:rsid w:val="00CD65EA"/>
    <w:rsid w:val="00CD67AE"/>
    <w:rsid w:val="00CD6840"/>
    <w:rsid w:val="00CD756B"/>
    <w:rsid w:val="00CD7DAB"/>
    <w:rsid w:val="00CD7FA9"/>
    <w:rsid w:val="00CE0323"/>
    <w:rsid w:val="00CE056A"/>
    <w:rsid w:val="00CE09B8"/>
    <w:rsid w:val="00CE0BD3"/>
    <w:rsid w:val="00CE1E94"/>
    <w:rsid w:val="00CE2618"/>
    <w:rsid w:val="00CE27A3"/>
    <w:rsid w:val="00CE2C6F"/>
    <w:rsid w:val="00CE2E09"/>
    <w:rsid w:val="00CE39D7"/>
    <w:rsid w:val="00CE4AF4"/>
    <w:rsid w:val="00CE4ECD"/>
    <w:rsid w:val="00CE575D"/>
    <w:rsid w:val="00CE5826"/>
    <w:rsid w:val="00CE591B"/>
    <w:rsid w:val="00CE5A3F"/>
    <w:rsid w:val="00CE5F25"/>
    <w:rsid w:val="00CE5FD6"/>
    <w:rsid w:val="00CE6062"/>
    <w:rsid w:val="00CE6096"/>
    <w:rsid w:val="00CE63F3"/>
    <w:rsid w:val="00CE64A5"/>
    <w:rsid w:val="00CE6EB9"/>
    <w:rsid w:val="00CE7238"/>
    <w:rsid w:val="00CE74AE"/>
    <w:rsid w:val="00CE75F5"/>
    <w:rsid w:val="00CF15E2"/>
    <w:rsid w:val="00CF1A5C"/>
    <w:rsid w:val="00CF1C2B"/>
    <w:rsid w:val="00CF1F6E"/>
    <w:rsid w:val="00CF2161"/>
    <w:rsid w:val="00CF35C2"/>
    <w:rsid w:val="00CF3809"/>
    <w:rsid w:val="00CF3EF6"/>
    <w:rsid w:val="00CF50D4"/>
    <w:rsid w:val="00CF54C7"/>
    <w:rsid w:val="00CF5FCA"/>
    <w:rsid w:val="00CF6DFE"/>
    <w:rsid w:val="00CF78D6"/>
    <w:rsid w:val="00CF7E7D"/>
    <w:rsid w:val="00D00EEB"/>
    <w:rsid w:val="00D01114"/>
    <w:rsid w:val="00D01361"/>
    <w:rsid w:val="00D0144C"/>
    <w:rsid w:val="00D01746"/>
    <w:rsid w:val="00D01BCB"/>
    <w:rsid w:val="00D01C62"/>
    <w:rsid w:val="00D01E14"/>
    <w:rsid w:val="00D027B9"/>
    <w:rsid w:val="00D02D32"/>
    <w:rsid w:val="00D02DFF"/>
    <w:rsid w:val="00D02FBA"/>
    <w:rsid w:val="00D034C7"/>
    <w:rsid w:val="00D0380F"/>
    <w:rsid w:val="00D0392A"/>
    <w:rsid w:val="00D03E9D"/>
    <w:rsid w:val="00D04259"/>
    <w:rsid w:val="00D043FD"/>
    <w:rsid w:val="00D04431"/>
    <w:rsid w:val="00D048C1"/>
    <w:rsid w:val="00D04A65"/>
    <w:rsid w:val="00D051D7"/>
    <w:rsid w:val="00D056FA"/>
    <w:rsid w:val="00D05A20"/>
    <w:rsid w:val="00D05A3E"/>
    <w:rsid w:val="00D05E4D"/>
    <w:rsid w:val="00D067A3"/>
    <w:rsid w:val="00D06818"/>
    <w:rsid w:val="00D06826"/>
    <w:rsid w:val="00D07FB6"/>
    <w:rsid w:val="00D10244"/>
    <w:rsid w:val="00D1037E"/>
    <w:rsid w:val="00D10D33"/>
    <w:rsid w:val="00D1186F"/>
    <w:rsid w:val="00D11B57"/>
    <w:rsid w:val="00D11D4B"/>
    <w:rsid w:val="00D123B4"/>
    <w:rsid w:val="00D124C2"/>
    <w:rsid w:val="00D126A7"/>
    <w:rsid w:val="00D12A23"/>
    <w:rsid w:val="00D12DE9"/>
    <w:rsid w:val="00D13029"/>
    <w:rsid w:val="00D135D6"/>
    <w:rsid w:val="00D13957"/>
    <w:rsid w:val="00D13A60"/>
    <w:rsid w:val="00D14C64"/>
    <w:rsid w:val="00D14CA8"/>
    <w:rsid w:val="00D150F5"/>
    <w:rsid w:val="00D1670F"/>
    <w:rsid w:val="00D167CF"/>
    <w:rsid w:val="00D168AD"/>
    <w:rsid w:val="00D174A4"/>
    <w:rsid w:val="00D1767F"/>
    <w:rsid w:val="00D17750"/>
    <w:rsid w:val="00D177F8"/>
    <w:rsid w:val="00D178A5"/>
    <w:rsid w:val="00D200B2"/>
    <w:rsid w:val="00D201BF"/>
    <w:rsid w:val="00D21260"/>
    <w:rsid w:val="00D219D6"/>
    <w:rsid w:val="00D21DB0"/>
    <w:rsid w:val="00D22091"/>
    <w:rsid w:val="00D227B4"/>
    <w:rsid w:val="00D229D8"/>
    <w:rsid w:val="00D2391C"/>
    <w:rsid w:val="00D2480B"/>
    <w:rsid w:val="00D255EB"/>
    <w:rsid w:val="00D257D0"/>
    <w:rsid w:val="00D25979"/>
    <w:rsid w:val="00D25AF6"/>
    <w:rsid w:val="00D25B6B"/>
    <w:rsid w:val="00D26091"/>
    <w:rsid w:val="00D26808"/>
    <w:rsid w:val="00D26927"/>
    <w:rsid w:val="00D2696A"/>
    <w:rsid w:val="00D26ED9"/>
    <w:rsid w:val="00D27296"/>
    <w:rsid w:val="00D279DD"/>
    <w:rsid w:val="00D27EF3"/>
    <w:rsid w:val="00D30437"/>
    <w:rsid w:val="00D30B7A"/>
    <w:rsid w:val="00D31151"/>
    <w:rsid w:val="00D324EA"/>
    <w:rsid w:val="00D3255B"/>
    <w:rsid w:val="00D325B3"/>
    <w:rsid w:val="00D327A2"/>
    <w:rsid w:val="00D3296B"/>
    <w:rsid w:val="00D32C58"/>
    <w:rsid w:val="00D3368B"/>
    <w:rsid w:val="00D33799"/>
    <w:rsid w:val="00D33B1E"/>
    <w:rsid w:val="00D33CFD"/>
    <w:rsid w:val="00D33DC0"/>
    <w:rsid w:val="00D3438E"/>
    <w:rsid w:val="00D34A04"/>
    <w:rsid w:val="00D34B6A"/>
    <w:rsid w:val="00D34BB5"/>
    <w:rsid w:val="00D355F1"/>
    <w:rsid w:val="00D357C7"/>
    <w:rsid w:val="00D35BFC"/>
    <w:rsid w:val="00D36C13"/>
    <w:rsid w:val="00D36D34"/>
    <w:rsid w:val="00D36D88"/>
    <w:rsid w:val="00D37016"/>
    <w:rsid w:val="00D37152"/>
    <w:rsid w:val="00D37921"/>
    <w:rsid w:val="00D37A53"/>
    <w:rsid w:val="00D37ADE"/>
    <w:rsid w:val="00D37AFE"/>
    <w:rsid w:val="00D37D9D"/>
    <w:rsid w:val="00D405AA"/>
    <w:rsid w:val="00D40B84"/>
    <w:rsid w:val="00D40F73"/>
    <w:rsid w:val="00D41F12"/>
    <w:rsid w:val="00D424E1"/>
    <w:rsid w:val="00D42F84"/>
    <w:rsid w:val="00D43121"/>
    <w:rsid w:val="00D432F3"/>
    <w:rsid w:val="00D43DD2"/>
    <w:rsid w:val="00D43F32"/>
    <w:rsid w:val="00D43F5C"/>
    <w:rsid w:val="00D43F71"/>
    <w:rsid w:val="00D44259"/>
    <w:rsid w:val="00D44724"/>
    <w:rsid w:val="00D44725"/>
    <w:rsid w:val="00D4499D"/>
    <w:rsid w:val="00D449E0"/>
    <w:rsid w:val="00D44B96"/>
    <w:rsid w:val="00D45452"/>
    <w:rsid w:val="00D4625D"/>
    <w:rsid w:val="00D46617"/>
    <w:rsid w:val="00D46645"/>
    <w:rsid w:val="00D468BC"/>
    <w:rsid w:val="00D47206"/>
    <w:rsid w:val="00D47302"/>
    <w:rsid w:val="00D47CB2"/>
    <w:rsid w:val="00D50008"/>
    <w:rsid w:val="00D50033"/>
    <w:rsid w:val="00D50FBF"/>
    <w:rsid w:val="00D51F32"/>
    <w:rsid w:val="00D51F65"/>
    <w:rsid w:val="00D52323"/>
    <w:rsid w:val="00D5242D"/>
    <w:rsid w:val="00D533E8"/>
    <w:rsid w:val="00D534A8"/>
    <w:rsid w:val="00D53A97"/>
    <w:rsid w:val="00D53B42"/>
    <w:rsid w:val="00D53C91"/>
    <w:rsid w:val="00D53D9F"/>
    <w:rsid w:val="00D54073"/>
    <w:rsid w:val="00D54148"/>
    <w:rsid w:val="00D54396"/>
    <w:rsid w:val="00D54548"/>
    <w:rsid w:val="00D553F3"/>
    <w:rsid w:val="00D5595A"/>
    <w:rsid w:val="00D55A11"/>
    <w:rsid w:val="00D55E72"/>
    <w:rsid w:val="00D561F4"/>
    <w:rsid w:val="00D56221"/>
    <w:rsid w:val="00D56274"/>
    <w:rsid w:val="00D567A1"/>
    <w:rsid w:val="00D56A82"/>
    <w:rsid w:val="00D56F0B"/>
    <w:rsid w:val="00D57154"/>
    <w:rsid w:val="00D5727D"/>
    <w:rsid w:val="00D5728C"/>
    <w:rsid w:val="00D574EF"/>
    <w:rsid w:val="00D578E1"/>
    <w:rsid w:val="00D579D1"/>
    <w:rsid w:val="00D57F83"/>
    <w:rsid w:val="00D60CCE"/>
    <w:rsid w:val="00D60CE1"/>
    <w:rsid w:val="00D60E77"/>
    <w:rsid w:val="00D613B0"/>
    <w:rsid w:val="00D61474"/>
    <w:rsid w:val="00D614B0"/>
    <w:rsid w:val="00D6170D"/>
    <w:rsid w:val="00D623A0"/>
    <w:rsid w:val="00D6252A"/>
    <w:rsid w:val="00D6293C"/>
    <w:rsid w:val="00D633D5"/>
    <w:rsid w:val="00D63F48"/>
    <w:rsid w:val="00D6440F"/>
    <w:rsid w:val="00D64533"/>
    <w:rsid w:val="00D64814"/>
    <w:rsid w:val="00D64CBE"/>
    <w:rsid w:val="00D65DD2"/>
    <w:rsid w:val="00D6606E"/>
    <w:rsid w:val="00D66255"/>
    <w:rsid w:val="00D66B63"/>
    <w:rsid w:val="00D676D3"/>
    <w:rsid w:val="00D67D2C"/>
    <w:rsid w:val="00D70A2B"/>
    <w:rsid w:val="00D70A36"/>
    <w:rsid w:val="00D70A5E"/>
    <w:rsid w:val="00D70D98"/>
    <w:rsid w:val="00D71C7F"/>
    <w:rsid w:val="00D72465"/>
    <w:rsid w:val="00D72A9F"/>
    <w:rsid w:val="00D72EA4"/>
    <w:rsid w:val="00D73A93"/>
    <w:rsid w:val="00D7416C"/>
    <w:rsid w:val="00D7469D"/>
    <w:rsid w:val="00D74BAC"/>
    <w:rsid w:val="00D750F7"/>
    <w:rsid w:val="00D752DA"/>
    <w:rsid w:val="00D7568E"/>
    <w:rsid w:val="00D7652E"/>
    <w:rsid w:val="00D76FA8"/>
    <w:rsid w:val="00D7788B"/>
    <w:rsid w:val="00D77BBB"/>
    <w:rsid w:val="00D77DA1"/>
    <w:rsid w:val="00D80F3A"/>
    <w:rsid w:val="00D81317"/>
    <w:rsid w:val="00D813B3"/>
    <w:rsid w:val="00D8206B"/>
    <w:rsid w:val="00D82A48"/>
    <w:rsid w:val="00D82FE6"/>
    <w:rsid w:val="00D832DF"/>
    <w:rsid w:val="00D841DC"/>
    <w:rsid w:val="00D843A6"/>
    <w:rsid w:val="00D844CA"/>
    <w:rsid w:val="00D84590"/>
    <w:rsid w:val="00D84915"/>
    <w:rsid w:val="00D85261"/>
    <w:rsid w:val="00D85EEF"/>
    <w:rsid w:val="00D8724E"/>
    <w:rsid w:val="00D8793B"/>
    <w:rsid w:val="00D90252"/>
    <w:rsid w:val="00D90789"/>
    <w:rsid w:val="00D90A34"/>
    <w:rsid w:val="00D90A90"/>
    <w:rsid w:val="00D90BE5"/>
    <w:rsid w:val="00D90C5E"/>
    <w:rsid w:val="00D90EA6"/>
    <w:rsid w:val="00D914AE"/>
    <w:rsid w:val="00D91514"/>
    <w:rsid w:val="00D91B84"/>
    <w:rsid w:val="00D91F73"/>
    <w:rsid w:val="00D91F92"/>
    <w:rsid w:val="00D923AA"/>
    <w:rsid w:val="00D931E2"/>
    <w:rsid w:val="00D938AC"/>
    <w:rsid w:val="00D938CA"/>
    <w:rsid w:val="00D93AB7"/>
    <w:rsid w:val="00D94774"/>
    <w:rsid w:val="00D94B1B"/>
    <w:rsid w:val="00D94B87"/>
    <w:rsid w:val="00D94DD5"/>
    <w:rsid w:val="00D950E8"/>
    <w:rsid w:val="00D9512C"/>
    <w:rsid w:val="00D95140"/>
    <w:rsid w:val="00D95517"/>
    <w:rsid w:val="00D9592F"/>
    <w:rsid w:val="00D95B08"/>
    <w:rsid w:val="00D95E86"/>
    <w:rsid w:val="00D96042"/>
    <w:rsid w:val="00D9753C"/>
    <w:rsid w:val="00D975A7"/>
    <w:rsid w:val="00D9799A"/>
    <w:rsid w:val="00D97B13"/>
    <w:rsid w:val="00D97E1B"/>
    <w:rsid w:val="00DA06A4"/>
    <w:rsid w:val="00DA1418"/>
    <w:rsid w:val="00DA2007"/>
    <w:rsid w:val="00DA26EB"/>
    <w:rsid w:val="00DA2B47"/>
    <w:rsid w:val="00DA2CCD"/>
    <w:rsid w:val="00DA2CE9"/>
    <w:rsid w:val="00DA2D62"/>
    <w:rsid w:val="00DA3168"/>
    <w:rsid w:val="00DA3354"/>
    <w:rsid w:val="00DA3474"/>
    <w:rsid w:val="00DA373D"/>
    <w:rsid w:val="00DA37C5"/>
    <w:rsid w:val="00DA38A4"/>
    <w:rsid w:val="00DA3A6C"/>
    <w:rsid w:val="00DA3B8C"/>
    <w:rsid w:val="00DA456A"/>
    <w:rsid w:val="00DA46D6"/>
    <w:rsid w:val="00DA497A"/>
    <w:rsid w:val="00DA4C28"/>
    <w:rsid w:val="00DA4CD1"/>
    <w:rsid w:val="00DA5091"/>
    <w:rsid w:val="00DA56C2"/>
    <w:rsid w:val="00DA5F99"/>
    <w:rsid w:val="00DA688C"/>
    <w:rsid w:val="00DA6BA8"/>
    <w:rsid w:val="00DA6C85"/>
    <w:rsid w:val="00DA6E5C"/>
    <w:rsid w:val="00DA6FC6"/>
    <w:rsid w:val="00DA7F3E"/>
    <w:rsid w:val="00DA7FA4"/>
    <w:rsid w:val="00DB0324"/>
    <w:rsid w:val="00DB072C"/>
    <w:rsid w:val="00DB1137"/>
    <w:rsid w:val="00DB162B"/>
    <w:rsid w:val="00DB21B1"/>
    <w:rsid w:val="00DB21B3"/>
    <w:rsid w:val="00DB2674"/>
    <w:rsid w:val="00DB2865"/>
    <w:rsid w:val="00DB2A92"/>
    <w:rsid w:val="00DB2F3C"/>
    <w:rsid w:val="00DB3430"/>
    <w:rsid w:val="00DB3668"/>
    <w:rsid w:val="00DB3AB6"/>
    <w:rsid w:val="00DB3DA4"/>
    <w:rsid w:val="00DB41D1"/>
    <w:rsid w:val="00DB48DF"/>
    <w:rsid w:val="00DB4C7B"/>
    <w:rsid w:val="00DB4D8F"/>
    <w:rsid w:val="00DB4FE1"/>
    <w:rsid w:val="00DB5346"/>
    <w:rsid w:val="00DB54C8"/>
    <w:rsid w:val="00DB5EB9"/>
    <w:rsid w:val="00DB6078"/>
    <w:rsid w:val="00DB6823"/>
    <w:rsid w:val="00DB6F61"/>
    <w:rsid w:val="00DB7257"/>
    <w:rsid w:val="00DB735D"/>
    <w:rsid w:val="00DB7431"/>
    <w:rsid w:val="00DB7841"/>
    <w:rsid w:val="00DB788B"/>
    <w:rsid w:val="00DB7FDF"/>
    <w:rsid w:val="00DC049F"/>
    <w:rsid w:val="00DC15C6"/>
    <w:rsid w:val="00DC165B"/>
    <w:rsid w:val="00DC1A52"/>
    <w:rsid w:val="00DC1AE9"/>
    <w:rsid w:val="00DC1B70"/>
    <w:rsid w:val="00DC21B7"/>
    <w:rsid w:val="00DC229E"/>
    <w:rsid w:val="00DC22F4"/>
    <w:rsid w:val="00DC2EB9"/>
    <w:rsid w:val="00DC3693"/>
    <w:rsid w:val="00DC371D"/>
    <w:rsid w:val="00DC3856"/>
    <w:rsid w:val="00DC45AE"/>
    <w:rsid w:val="00DC4955"/>
    <w:rsid w:val="00DC4B27"/>
    <w:rsid w:val="00DC4E5C"/>
    <w:rsid w:val="00DC4EEE"/>
    <w:rsid w:val="00DC53B1"/>
    <w:rsid w:val="00DC53FD"/>
    <w:rsid w:val="00DC5615"/>
    <w:rsid w:val="00DC5B56"/>
    <w:rsid w:val="00DC622D"/>
    <w:rsid w:val="00DC6725"/>
    <w:rsid w:val="00DC726F"/>
    <w:rsid w:val="00DC7409"/>
    <w:rsid w:val="00DC79C4"/>
    <w:rsid w:val="00DC7F1F"/>
    <w:rsid w:val="00DD00AB"/>
    <w:rsid w:val="00DD0355"/>
    <w:rsid w:val="00DD0576"/>
    <w:rsid w:val="00DD13AB"/>
    <w:rsid w:val="00DD197A"/>
    <w:rsid w:val="00DD1EB2"/>
    <w:rsid w:val="00DD29BD"/>
    <w:rsid w:val="00DD2D9F"/>
    <w:rsid w:val="00DD2DF5"/>
    <w:rsid w:val="00DD2F1E"/>
    <w:rsid w:val="00DD2FD7"/>
    <w:rsid w:val="00DD38B5"/>
    <w:rsid w:val="00DD3F10"/>
    <w:rsid w:val="00DD4498"/>
    <w:rsid w:val="00DD45F0"/>
    <w:rsid w:val="00DD4F12"/>
    <w:rsid w:val="00DD5627"/>
    <w:rsid w:val="00DD5656"/>
    <w:rsid w:val="00DD567F"/>
    <w:rsid w:val="00DD5BCF"/>
    <w:rsid w:val="00DD5E89"/>
    <w:rsid w:val="00DD636B"/>
    <w:rsid w:val="00DD6945"/>
    <w:rsid w:val="00DD6CE6"/>
    <w:rsid w:val="00DD7170"/>
    <w:rsid w:val="00DD71E3"/>
    <w:rsid w:val="00DD727B"/>
    <w:rsid w:val="00DD7432"/>
    <w:rsid w:val="00DD7574"/>
    <w:rsid w:val="00DD7829"/>
    <w:rsid w:val="00DD7A94"/>
    <w:rsid w:val="00DD7CC4"/>
    <w:rsid w:val="00DE0185"/>
    <w:rsid w:val="00DE0CD6"/>
    <w:rsid w:val="00DE1B82"/>
    <w:rsid w:val="00DE25EE"/>
    <w:rsid w:val="00DE2890"/>
    <w:rsid w:val="00DE2EBC"/>
    <w:rsid w:val="00DE3164"/>
    <w:rsid w:val="00DE3CAC"/>
    <w:rsid w:val="00DE45E1"/>
    <w:rsid w:val="00DE4D0E"/>
    <w:rsid w:val="00DE5083"/>
    <w:rsid w:val="00DE5813"/>
    <w:rsid w:val="00DE5AC6"/>
    <w:rsid w:val="00DE5C3F"/>
    <w:rsid w:val="00DE62FB"/>
    <w:rsid w:val="00DE668A"/>
    <w:rsid w:val="00DE6C4D"/>
    <w:rsid w:val="00DE70AC"/>
    <w:rsid w:val="00DE722A"/>
    <w:rsid w:val="00DE7C9B"/>
    <w:rsid w:val="00DF000A"/>
    <w:rsid w:val="00DF0A03"/>
    <w:rsid w:val="00DF0F47"/>
    <w:rsid w:val="00DF20B7"/>
    <w:rsid w:val="00DF25C9"/>
    <w:rsid w:val="00DF269C"/>
    <w:rsid w:val="00DF2842"/>
    <w:rsid w:val="00DF2F38"/>
    <w:rsid w:val="00DF39EC"/>
    <w:rsid w:val="00DF3C87"/>
    <w:rsid w:val="00DF3CC7"/>
    <w:rsid w:val="00DF411E"/>
    <w:rsid w:val="00DF44A9"/>
    <w:rsid w:val="00DF6FE3"/>
    <w:rsid w:val="00DF7270"/>
    <w:rsid w:val="00DF72E7"/>
    <w:rsid w:val="00DF7AF4"/>
    <w:rsid w:val="00DF7BF9"/>
    <w:rsid w:val="00E00014"/>
    <w:rsid w:val="00E001BB"/>
    <w:rsid w:val="00E0046E"/>
    <w:rsid w:val="00E00CBA"/>
    <w:rsid w:val="00E00D26"/>
    <w:rsid w:val="00E01869"/>
    <w:rsid w:val="00E01AC8"/>
    <w:rsid w:val="00E0222D"/>
    <w:rsid w:val="00E02381"/>
    <w:rsid w:val="00E02861"/>
    <w:rsid w:val="00E02F40"/>
    <w:rsid w:val="00E03D8D"/>
    <w:rsid w:val="00E03E3E"/>
    <w:rsid w:val="00E044B0"/>
    <w:rsid w:val="00E044D4"/>
    <w:rsid w:val="00E04657"/>
    <w:rsid w:val="00E04691"/>
    <w:rsid w:val="00E047A6"/>
    <w:rsid w:val="00E04816"/>
    <w:rsid w:val="00E04AB1"/>
    <w:rsid w:val="00E04C7F"/>
    <w:rsid w:val="00E04F10"/>
    <w:rsid w:val="00E05468"/>
    <w:rsid w:val="00E055F9"/>
    <w:rsid w:val="00E05B7D"/>
    <w:rsid w:val="00E05DE3"/>
    <w:rsid w:val="00E05F82"/>
    <w:rsid w:val="00E06143"/>
    <w:rsid w:val="00E062A1"/>
    <w:rsid w:val="00E067B9"/>
    <w:rsid w:val="00E06831"/>
    <w:rsid w:val="00E06AB0"/>
    <w:rsid w:val="00E06B7A"/>
    <w:rsid w:val="00E06E60"/>
    <w:rsid w:val="00E073F3"/>
    <w:rsid w:val="00E07509"/>
    <w:rsid w:val="00E075B1"/>
    <w:rsid w:val="00E1073D"/>
    <w:rsid w:val="00E11251"/>
    <w:rsid w:val="00E11399"/>
    <w:rsid w:val="00E115C3"/>
    <w:rsid w:val="00E11B62"/>
    <w:rsid w:val="00E12042"/>
    <w:rsid w:val="00E13CFA"/>
    <w:rsid w:val="00E13D42"/>
    <w:rsid w:val="00E13DA0"/>
    <w:rsid w:val="00E13F5C"/>
    <w:rsid w:val="00E14DDA"/>
    <w:rsid w:val="00E14F5A"/>
    <w:rsid w:val="00E14FEF"/>
    <w:rsid w:val="00E1559F"/>
    <w:rsid w:val="00E15AB0"/>
    <w:rsid w:val="00E16397"/>
    <w:rsid w:val="00E1653B"/>
    <w:rsid w:val="00E16AA2"/>
    <w:rsid w:val="00E16B1E"/>
    <w:rsid w:val="00E16C88"/>
    <w:rsid w:val="00E17196"/>
    <w:rsid w:val="00E17547"/>
    <w:rsid w:val="00E178E6"/>
    <w:rsid w:val="00E20E83"/>
    <w:rsid w:val="00E20EA9"/>
    <w:rsid w:val="00E21848"/>
    <w:rsid w:val="00E2193D"/>
    <w:rsid w:val="00E21BED"/>
    <w:rsid w:val="00E227E4"/>
    <w:rsid w:val="00E22EF8"/>
    <w:rsid w:val="00E23683"/>
    <w:rsid w:val="00E23786"/>
    <w:rsid w:val="00E239A0"/>
    <w:rsid w:val="00E239D1"/>
    <w:rsid w:val="00E23EF0"/>
    <w:rsid w:val="00E248C0"/>
    <w:rsid w:val="00E2511F"/>
    <w:rsid w:val="00E251DC"/>
    <w:rsid w:val="00E2673F"/>
    <w:rsid w:val="00E26A62"/>
    <w:rsid w:val="00E26C2A"/>
    <w:rsid w:val="00E26D0F"/>
    <w:rsid w:val="00E271F8"/>
    <w:rsid w:val="00E27E8C"/>
    <w:rsid w:val="00E309D4"/>
    <w:rsid w:val="00E320F6"/>
    <w:rsid w:val="00E32800"/>
    <w:rsid w:val="00E330AA"/>
    <w:rsid w:val="00E3313C"/>
    <w:rsid w:val="00E334CB"/>
    <w:rsid w:val="00E336F5"/>
    <w:rsid w:val="00E33EF4"/>
    <w:rsid w:val="00E34097"/>
    <w:rsid w:val="00E34DA4"/>
    <w:rsid w:val="00E34E5E"/>
    <w:rsid w:val="00E3625A"/>
    <w:rsid w:val="00E3639A"/>
    <w:rsid w:val="00E36C78"/>
    <w:rsid w:val="00E36EED"/>
    <w:rsid w:val="00E375E6"/>
    <w:rsid w:val="00E379E1"/>
    <w:rsid w:val="00E37EAB"/>
    <w:rsid w:val="00E37ECD"/>
    <w:rsid w:val="00E4001D"/>
    <w:rsid w:val="00E40426"/>
    <w:rsid w:val="00E40843"/>
    <w:rsid w:val="00E414F0"/>
    <w:rsid w:val="00E415B2"/>
    <w:rsid w:val="00E415F9"/>
    <w:rsid w:val="00E41CDC"/>
    <w:rsid w:val="00E41E38"/>
    <w:rsid w:val="00E42689"/>
    <w:rsid w:val="00E4299B"/>
    <w:rsid w:val="00E42AE4"/>
    <w:rsid w:val="00E43706"/>
    <w:rsid w:val="00E43AE5"/>
    <w:rsid w:val="00E43B47"/>
    <w:rsid w:val="00E43C0E"/>
    <w:rsid w:val="00E43EBA"/>
    <w:rsid w:val="00E44021"/>
    <w:rsid w:val="00E44B40"/>
    <w:rsid w:val="00E44F77"/>
    <w:rsid w:val="00E4535A"/>
    <w:rsid w:val="00E46010"/>
    <w:rsid w:val="00E467C7"/>
    <w:rsid w:val="00E470D9"/>
    <w:rsid w:val="00E474F3"/>
    <w:rsid w:val="00E475B4"/>
    <w:rsid w:val="00E47682"/>
    <w:rsid w:val="00E47FD5"/>
    <w:rsid w:val="00E50159"/>
    <w:rsid w:val="00E50361"/>
    <w:rsid w:val="00E50735"/>
    <w:rsid w:val="00E5159F"/>
    <w:rsid w:val="00E51C1B"/>
    <w:rsid w:val="00E51F66"/>
    <w:rsid w:val="00E51FCC"/>
    <w:rsid w:val="00E52102"/>
    <w:rsid w:val="00E5290B"/>
    <w:rsid w:val="00E52FA2"/>
    <w:rsid w:val="00E530F8"/>
    <w:rsid w:val="00E53211"/>
    <w:rsid w:val="00E5323D"/>
    <w:rsid w:val="00E5352A"/>
    <w:rsid w:val="00E53D62"/>
    <w:rsid w:val="00E53EC0"/>
    <w:rsid w:val="00E5436D"/>
    <w:rsid w:val="00E54B1B"/>
    <w:rsid w:val="00E5577A"/>
    <w:rsid w:val="00E55849"/>
    <w:rsid w:val="00E56715"/>
    <w:rsid w:val="00E56976"/>
    <w:rsid w:val="00E56BDB"/>
    <w:rsid w:val="00E56D1A"/>
    <w:rsid w:val="00E56D5E"/>
    <w:rsid w:val="00E5703E"/>
    <w:rsid w:val="00E573DD"/>
    <w:rsid w:val="00E6020D"/>
    <w:rsid w:val="00E608EF"/>
    <w:rsid w:val="00E6102A"/>
    <w:rsid w:val="00E613E4"/>
    <w:rsid w:val="00E6161B"/>
    <w:rsid w:val="00E61B34"/>
    <w:rsid w:val="00E6208A"/>
    <w:rsid w:val="00E628F4"/>
    <w:rsid w:val="00E62CAC"/>
    <w:rsid w:val="00E635DB"/>
    <w:rsid w:val="00E637A1"/>
    <w:rsid w:val="00E6382D"/>
    <w:rsid w:val="00E639FC"/>
    <w:rsid w:val="00E6429E"/>
    <w:rsid w:val="00E6430D"/>
    <w:rsid w:val="00E64986"/>
    <w:rsid w:val="00E649BB"/>
    <w:rsid w:val="00E64AD2"/>
    <w:rsid w:val="00E656B3"/>
    <w:rsid w:val="00E65830"/>
    <w:rsid w:val="00E6588B"/>
    <w:rsid w:val="00E658D0"/>
    <w:rsid w:val="00E659FA"/>
    <w:rsid w:val="00E65DF8"/>
    <w:rsid w:val="00E65E9C"/>
    <w:rsid w:val="00E65F4A"/>
    <w:rsid w:val="00E66026"/>
    <w:rsid w:val="00E662F3"/>
    <w:rsid w:val="00E6672F"/>
    <w:rsid w:val="00E66751"/>
    <w:rsid w:val="00E668D5"/>
    <w:rsid w:val="00E66F6D"/>
    <w:rsid w:val="00E67054"/>
    <w:rsid w:val="00E6711B"/>
    <w:rsid w:val="00E675B3"/>
    <w:rsid w:val="00E67879"/>
    <w:rsid w:val="00E67AEB"/>
    <w:rsid w:val="00E67CAE"/>
    <w:rsid w:val="00E67DA6"/>
    <w:rsid w:val="00E67DFB"/>
    <w:rsid w:val="00E705BA"/>
    <w:rsid w:val="00E7070E"/>
    <w:rsid w:val="00E7188E"/>
    <w:rsid w:val="00E71F83"/>
    <w:rsid w:val="00E71FDB"/>
    <w:rsid w:val="00E72EA0"/>
    <w:rsid w:val="00E72EC3"/>
    <w:rsid w:val="00E73110"/>
    <w:rsid w:val="00E73459"/>
    <w:rsid w:val="00E734FF"/>
    <w:rsid w:val="00E7435F"/>
    <w:rsid w:val="00E74428"/>
    <w:rsid w:val="00E74F89"/>
    <w:rsid w:val="00E75277"/>
    <w:rsid w:val="00E75931"/>
    <w:rsid w:val="00E759BF"/>
    <w:rsid w:val="00E760F6"/>
    <w:rsid w:val="00E76643"/>
    <w:rsid w:val="00E76934"/>
    <w:rsid w:val="00E77A34"/>
    <w:rsid w:val="00E808DD"/>
    <w:rsid w:val="00E81226"/>
    <w:rsid w:val="00E812B7"/>
    <w:rsid w:val="00E81E29"/>
    <w:rsid w:val="00E81F18"/>
    <w:rsid w:val="00E821EB"/>
    <w:rsid w:val="00E8235C"/>
    <w:rsid w:val="00E829E4"/>
    <w:rsid w:val="00E82B3E"/>
    <w:rsid w:val="00E83EE5"/>
    <w:rsid w:val="00E83F15"/>
    <w:rsid w:val="00E842F5"/>
    <w:rsid w:val="00E84660"/>
    <w:rsid w:val="00E8469A"/>
    <w:rsid w:val="00E84B5E"/>
    <w:rsid w:val="00E84E68"/>
    <w:rsid w:val="00E8543B"/>
    <w:rsid w:val="00E8556B"/>
    <w:rsid w:val="00E855F7"/>
    <w:rsid w:val="00E85904"/>
    <w:rsid w:val="00E85B5A"/>
    <w:rsid w:val="00E85E70"/>
    <w:rsid w:val="00E85EAF"/>
    <w:rsid w:val="00E8627A"/>
    <w:rsid w:val="00E87C2D"/>
    <w:rsid w:val="00E87C55"/>
    <w:rsid w:val="00E9046F"/>
    <w:rsid w:val="00E90CA5"/>
    <w:rsid w:val="00E91172"/>
    <w:rsid w:val="00E91198"/>
    <w:rsid w:val="00E9138A"/>
    <w:rsid w:val="00E9138D"/>
    <w:rsid w:val="00E91935"/>
    <w:rsid w:val="00E92622"/>
    <w:rsid w:val="00E92BFD"/>
    <w:rsid w:val="00E930B9"/>
    <w:rsid w:val="00E93964"/>
    <w:rsid w:val="00E941CB"/>
    <w:rsid w:val="00E94CBF"/>
    <w:rsid w:val="00E9555E"/>
    <w:rsid w:val="00E95C70"/>
    <w:rsid w:val="00E95CCD"/>
    <w:rsid w:val="00E96060"/>
    <w:rsid w:val="00E9640F"/>
    <w:rsid w:val="00E964BE"/>
    <w:rsid w:val="00E965A0"/>
    <w:rsid w:val="00E969C7"/>
    <w:rsid w:val="00E96FC9"/>
    <w:rsid w:val="00E97339"/>
    <w:rsid w:val="00E97641"/>
    <w:rsid w:val="00E97789"/>
    <w:rsid w:val="00E97EFA"/>
    <w:rsid w:val="00EA0270"/>
    <w:rsid w:val="00EA0684"/>
    <w:rsid w:val="00EA089B"/>
    <w:rsid w:val="00EA1763"/>
    <w:rsid w:val="00EA1962"/>
    <w:rsid w:val="00EA1AB5"/>
    <w:rsid w:val="00EA1ADB"/>
    <w:rsid w:val="00EA2E81"/>
    <w:rsid w:val="00EA2F10"/>
    <w:rsid w:val="00EA3989"/>
    <w:rsid w:val="00EA3A14"/>
    <w:rsid w:val="00EA3AD1"/>
    <w:rsid w:val="00EA3C18"/>
    <w:rsid w:val="00EA3C9D"/>
    <w:rsid w:val="00EA3E95"/>
    <w:rsid w:val="00EA4324"/>
    <w:rsid w:val="00EA4F2A"/>
    <w:rsid w:val="00EA56DB"/>
    <w:rsid w:val="00EA6568"/>
    <w:rsid w:val="00EA6C82"/>
    <w:rsid w:val="00EA753C"/>
    <w:rsid w:val="00EA7672"/>
    <w:rsid w:val="00EA7865"/>
    <w:rsid w:val="00EB100D"/>
    <w:rsid w:val="00EB1493"/>
    <w:rsid w:val="00EB1949"/>
    <w:rsid w:val="00EB1D77"/>
    <w:rsid w:val="00EB27BC"/>
    <w:rsid w:val="00EB3305"/>
    <w:rsid w:val="00EB33E3"/>
    <w:rsid w:val="00EB4176"/>
    <w:rsid w:val="00EB45FF"/>
    <w:rsid w:val="00EB4E37"/>
    <w:rsid w:val="00EB51D2"/>
    <w:rsid w:val="00EB5C7F"/>
    <w:rsid w:val="00EB5D7D"/>
    <w:rsid w:val="00EB60B6"/>
    <w:rsid w:val="00EB6699"/>
    <w:rsid w:val="00EB71D6"/>
    <w:rsid w:val="00EB76AC"/>
    <w:rsid w:val="00EB7713"/>
    <w:rsid w:val="00EB7904"/>
    <w:rsid w:val="00EB7951"/>
    <w:rsid w:val="00EB7ACA"/>
    <w:rsid w:val="00EC0873"/>
    <w:rsid w:val="00EC0C20"/>
    <w:rsid w:val="00EC0CDA"/>
    <w:rsid w:val="00EC0FF1"/>
    <w:rsid w:val="00EC1CBC"/>
    <w:rsid w:val="00EC1D7A"/>
    <w:rsid w:val="00EC25E7"/>
    <w:rsid w:val="00EC3054"/>
    <w:rsid w:val="00EC365A"/>
    <w:rsid w:val="00EC391E"/>
    <w:rsid w:val="00EC3D96"/>
    <w:rsid w:val="00EC47BF"/>
    <w:rsid w:val="00EC4FCD"/>
    <w:rsid w:val="00EC5AD1"/>
    <w:rsid w:val="00EC5E04"/>
    <w:rsid w:val="00EC6072"/>
    <w:rsid w:val="00EC62AA"/>
    <w:rsid w:val="00EC63F8"/>
    <w:rsid w:val="00EC6B1E"/>
    <w:rsid w:val="00EC6FA7"/>
    <w:rsid w:val="00ED0327"/>
    <w:rsid w:val="00ED09F8"/>
    <w:rsid w:val="00ED1009"/>
    <w:rsid w:val="00ED16EF"/>
    <w:rsid w:val="00ED1BFC"/>
    <w:rsid w:val="00ED1F38"/>
    <w:rsid w:val="00ED3091"/>
    <w:rsid w:val="00ED390A"/>
    <w:rsid w:val="00ED3DD5"/>
    <w:rsid w:val="00ED4BDE"/>
    <w:rsid w:val="00ED504C"/>
    <w:rsid w:val="00ED50AD"/>
    <w:rsid w:val="00ED525C"/>
    <w:rsid w:val="00ED56DF"/>
    <w:rsid w:val="00ED5B36"/>
    <w:rsid w:val="00ED5C8E"/>
    <w:rsid w:val="00ED5F61"/>
    <w:rsid w:val="00ED6366"/>
    <w:rsid w:val="00ED65A1"/>
    <w:rsid w:val="00ED6D85"/>
    <w:rsid w:val="00ED7E05"/>
    <w:rsid w:val="00EE03A4"/>
    <w:rsid w:val="00EE0636"/>
    <w:rsid w:val="00EE0E58"/>
    <w:rsid w:val="00EE0F49"/>
    <w:rsid w:val="00EE1A44"/>
    <w:rsid w:val="00EE1D1A"/>
    <w:rsid w:val="00EE261B"/>
    <w:rsid w:val="00EE2BD2"/>
    <w:rsid w:val="00EE357B"/>
    <w:rsid w:val="00EE39DF"/>
    <w:rsid w:val="00EE3C88"/>
    <w:rsid w:val="00EE3D9C"/>
    <w:rsid w:val="00EE3E4C"/>
    <w:rsid w:val="00EE46DB"/>
    <w:rsid w:val="00EE4D6C"/>
    <w:rsid w:val="00EE4EC7"/>
    <w:rsid w:val="00EE5617"/>
    <w:rsid w:val="00EE59EA"/>
    <w:rsid w:val="00EE5B98"/>
    <w:rsid w:val="00EE60E9"/>
    <w:rsid w:val="00EE63B1"/>
    <w:rsid w:val="00EE6978"/>
    <w:rsid w:val="00EE6ED4"/>
    <w:rsid w:val="00EE7CDC"/>
    <w:rsid w:val="00EE7DB1"/>
    <w:rsid w:val="00EF02CA"/>
    <w:rsid w:val="00EF0313"/>
    <w:rsid w:val="00EF0D08"/>
    <w:rsid w:val="00EF1532"/>
    <w:rsid w:val="00EF1763"/>
    <w:rsid w:val="00EF1B24"/>
    <w:rsid w:val="00EF202B"/>
    <w:rsid w:val="00EF20DE"/>
    <w:rsid w:val="00EF264D"/>
    <w:rsid w:val="00EF2789"/>
    <w:rsid w:val="00EF30B4"/>
    <w:rsid w:val="00EF4702"/>
    <w:rsid w:val="00EF523B"/>
    <w:rsid w:val="00EF5414"/>
    <w:rsid w:val="00EF5733"/>
    <w:rsid w:val="00EF6350"/>
    <w:rsid w:val="00EF66C8"/>
    <w:rsid w:val="00EF674D"/>
    <w:rsid w:val="00EF6F1F"/>
    <w:rsid w:val="00EF72E3"/>
    <w:rsid w:val="00EF7B27"/>
    <w:rsid w:val="00EF7B86"/>
    <w:rsid w:val="00F002A9"/>
    <w:rsid w:val="00F00C2B"/>
    <w:rsid w:val="00F00EF7"/>
    <w:rsid w:val="00F01534"/>
    <w:rsid w:val="00F01877"/>
    <w:rsid w:val="00F01C9A"/>
    <w:rsid w:val="00F01FA5"/>
    <w:rsid w:val="00F0294C"/>
    <w:rsid w:val="00F02ADE"/>
    <w:rsid w:val="00F03780"/>
    <w:rsid w:val="00F03873"/>
    <w:rsid w:val="00F039FA"/>
    <w:rsid w:val="00F03C43"/>
    <w:rsid w:val="00F03D71"/>
    <w:rsid w:val="00F03D7B"/>
    <w:rsid w:val="00F03F03"/>
    <w:rsid w:val="00F04150"/>
    <w:rsid w:val="00F04360"/>
    <w:rsid w:val="00F04E56"/>
    <w:rsid w:val="00F0508E"/>
    <w:rsid w:val="00F0541A"/>
    <w:rsid w:val="00F05B20"/>
    <w:rsid w:val="00F060D6"/>
    <w:rsid w:val="00F0658C"/>
    <w:rsid w:val="00F06AEE"/>
    <w:rsid w:val="00F07146"/>
    <w:rsid w:val="00F073DF"/>
    <w:rsid w:val="00F07B68"/>
    <w:rsid w:val="00F07DDB"/>
    <w:rsid w:val="00F10042"/>
    <w:rsid w:val="00F104F0"/>
    <w:rsid w:val="00F10AEA"/>
    <w:rsid w:val="00F10D68"/>
    <w:rsid w:val="00F10E9E"/>
    <w:rsid w:val="00F1185B"/>
    <w:rsid w:val="00F11CE8"/>
    <w:rsid w:val="00F12007"/>
    <w:rsid w:val="00F128BD"/>
    <w:rsid w:val="00F13060"/>
    <w:rsid w:val="00F1333A"/>
    <w:rsid w:val="00F13641"/>
    <w:rsid w:val="00F1386F"/>
    <w:rsid w:val="00F13A50"/>
    <w:rsid w:val="00F1401E"/>
    <w:rsid w:val="00F143A2"/>
    <w:rsid w:val="00F14845"/>
    <w:rsid w:val="00F14875"/>
    <w:rsid w:val="00F1499D"/>
    <w:rsid w:val="00F14F6E"/>
    <w:rsid w:val="00F153E4"/>
    <w:rsid w:val="00F16D5C"/>
    <w:rsid w:val="00F16E93"/>
    <w:rsid w:val="00F17544"/>
    <w:rsid w:val="00F17BE8"/>
    <w:rsid w:val="00F17E0A"/>
    <w:rsid w:val="00F20122"/>
    <w:rsid w:val="00F202F6"/>
    <w:rsid w:val="00F20B26"/>
    <w:rsid w:val="00F20E77"/>
    <w:rsid w:val="00F21151"/>
    <w:rsid w:val="00F2150F"/>
    <w:rsid w:val="00F21B4A"/>
    <w:rsid w:val="00F22176"/>
    <w:rsid w:val="00F22566"/>
    <w:rsid w:val="00F22AE1"/>
    <w:rsid w:val="00F23647"/>
    <w:rsid w:val="00F23B5F"/>
    <w:rsid w:val="00F242CC"/>
    <w:rsid w:val="00F246FB"/>
    <w:rsid w:val="00F24D83"/>
    <w:rsid w:val="00F25331"/>
    <w:rsid w:val="00F258EE"/>
    <w:rsid w:val="00F25E8A"/>
    <w:rsid w:val="00F26158"/>
    <w:rsid w:val="00F266AC"/>
    <w:rsid w:val="00F26CD4"/>
    <w:rsid w:val="00F2775D"/>
    <w:rsid w:val="00F27AAA"/>
    <w:rsid w:val="00F27AEA"/>
    <w:rsid w:val="00F27B45"/>
    <w:rsid w:val="00F27CD7"/>
    <w:rsid w:val="00F300FB"/>
    <w:rsid w:val="00F3052A"/>
    <w:rsid w:val="00F309D1"/>
    <w:rsid w:val="00F30DDA"/>
    <w:rsid w:val="00F30F83"/>
    <w:rsid w:val="00F31195"/>
    <w:rsid w:val="00F316ED"/>
    <w:rsid w:val="00F31786"/>
    <w:rsid w:val="00F31E94"/>
    <w:rsid w:val="00F3213F"/>
    <w:rsid w:val="00F325C5"/>
    <w:rsid w:val="00F331B7"/>
    <w:rsid w:val="00F331E9"/>
    <w:rsid w:val="00F333ED"/>
    <w:rsid w:val="00F341B6"/>
    <w:rsid w:val="00F34419"/>
    <w:rsid w:val="00F346B0"/>
    <w:rsid w:val="00F34A0F"/>
    <w:rsid w:val="00F34DDD"/>
    <w:rsid w:val="00F34E1F"/>
    <w:rsid w:val="00F34ED6"/>
    <w:rsid w:val="00F34F6D"/>
    <w:rsid w:val="00F3515A"/>
    <w:rsid w:val="00F352ED"/>
    <w:rsid w:val="00F357D4"/>
    <w:rsid w:val="00F35B8B"/>
    <w:rsid w:val="00F35C39"/>
    <w:rsid w:val="00F367FD"/>
    <w:rsid w:val="00F36AD7"/>
    <w:rsid w:val="00F36BC6"/>
    <w:rsid w:val="00F372E2"/>
    <w:rsid w:val="00F3754D"/>
    <w:rsid w:val="00F3785A"/>
    <w:rsid w:val="00F37A6A"/>
    <w:rsid w:val="00F37DDF"/>
    <w:rsid w:val="00F37F51"/>
    <w:rsid w:val="00F406EC"/>
    <w:rsid w:val="00F409D3"/>
    <w:rsid w:val="00F40A95"/>
    <w:rsid w:val="00F412E2"/>
    <w:rsid w:val="00F4189D"/>
    <w:rsid w:val="00F419EC"/>
    <w:rsid w:val="00F41E06"/>
    <w:rsid w:val="00F41E69"/>
    <w:rsid w:val="00F421F9"/>
    <w:rsid w:val="00F422A0"/>
    <w:rsid w:val="00F427B8"/>
    <w:rsid w:val="00F431A1"/>
    <w:rsid w:val="00F43235"/>
    <w:rsid w:val="00F43CEA"/>
    <w:rsid w:val="00F43EAA"/>
    <w:rsid w:val="00F43EE0"/>
    <w:rsid w:val="00F442C1"/>
    <w:rsid w:val="00F44968"/>
    <w:rsid w:val="00F449B2"/>
    <w:rsid w:val="00F449EB"/>
    <w:rsid w:val="00F44DAE"/>
    <w:rsid w:val="00F453ED"/>
    <w:rsid w:val="00F459D6"/>
    <w:rsid w:val="00F45ADE"/>
    <w:rsid w:val="00F45F73"/>
    <w:rsid w:val="00F463FB"/>
    <w:rsid w:val="00F46443"/>
    <w:rsid w:val="00F46929"/>
    <w:rsid w:val="00F46B64"/>
    <w:rsid w:val="00F46CC8"/>
    <w:rsid w:val="00F47A0B"/>
    <w:rsid w:val="00F503F7"/>
    <w:rsid w:val="00F50B58"/>
    <w:rsid w:val="00F50C9E"/>
    <w:rsid w:val="00F50E74"/>
    <w:rsid w:val="00F50F49"/>
    <w:rsid w:val="00F51E9C"/>
    <w:rsid w:val="00F528E9"/>
    <w:rsid w:val="00F52A09"/>
    <w:rsid w:val="00F52A2A"/>
    <w:rsid w:val="00F53050"/>
    <w:rsid w:val="00F530C5"/>
    <w:rsid w:val="00F5402D"/>
    <w:rsid w:val="00F54259"/>
    <w:rsid w:val="00F546B9"/>
    <w:rsid w:val="00F5483E"/>
    <w:rsid w:val="00F54A5E"/>
    <w:rsid w:val="00F5516F"/>
    <w:rsid w:val="00F55428"/>
    <w:rsid w:val="00F55A8D"/>
    <w:rsid w:val="00F55B42"/>
    <w:rsid w:val="00F55DD2"/>
    <w:rsid w:val="00F5614D"/>
    <w:rsid w:val="00F56AC7"/>
    <w:rsid w:val="00F56FF8"/>
    <w:rsid w:val="00F5733B"/>
    <w:rsid w:val="00F574D5"/>
    <w:rsid w:val="00F575CE"/>
    <w:rsid w:val="00F576B8"/>
    <w:rsid w:val="00F61341"/>
    <w:rsid w:val="00F6156F"/>
    <w:rsid w:val="00F6173A"/>
    <w:rsid w:val="00F61FDE"/>
    <w:rsid w:val="00F62236"/>
    <w:rsid w:val="00F629C8"/>
    <w:rsid w:val="00F62DBB"/>
    <w:rsid w:val="00F62E0B"/>
    <w:rsid w:val="00F632F6"/>
    <w:rsid w:val="00F63993"/>
    <w:rsid w:val="00F63A8E"/>
    <w:rsid w:val="00F63D39"/>
    <w:rsid w:val="00F6458C"/>
    <w:rsid w:val="00F645B0"/>
    <w:rsid w:val="00F64B94"/>
    <w:rsid w:val="00F64E27"/>
    <w:rsid w:val="00F65303"/>
    <w:rsid w:val="00F654D6"/>
    <w:rsid w:val="00F65CD4"/>
    <w:rsid w:val="00F65E66"/>
    <w:rsid w:val="00F66057"/>
    <w:rsid w:val="00F6698F"/>
    <w:rsid w:val="00F66E35"/>
    <w:rsid w:val="00F67449"/>
    <w:rsid w:val="00F67A0B"/>
    <w:rsid w:val="00F67A5D"/>
    <w:rsid w:val="00F703AB"/>
    <w:rsid w:val="00F70509"/>
    <w:rsid w:val="00F70A13"/>
    <w:rsid w:val="00F70B3C"/>
    <w:rsid w:val="00F718A0"/>
    <w:rsid w:val="00F7232A"/>
    <w:rsid w:val="00F72DC9"/>
    <w:rsid w:val="00F73362"/>
    <w:rsid w:val="00F73376"/>
    <w:rsid w:val="00F7386D"/>
    <w:rsid w:val="00F739F4"/>
    <w:rsid w:val="00F748E5"/>
    <w:rsid w:val="00F74A86"/>
    <w:rsid w:val="00F75078"/>
    <w:rsid w:val="00F761EB"/>
    <w:rsid w:val="00F7717F"/>
    <w:rsid w:val="00F777B2"/>
    <w:rsid w:val="00F803CD"/>
    <w:rsid w:val="00F80675"/>
    <w:rsid w:val="00F81836"/>
    <w:rsid w:val="00F819AE"/>
    <w:rsid w:val="00F82225"/>
    <w:rsid w:val="00F82403"/>
    <w:rsid w:val="00F82B3A"/>
    <w:rsid w:val="00F833B0"/>
    <w:rsid w:val="00F83556"/>
    <w:rsid w:val="00F83C89"/>
    <w:rsid w:val="00F83E35"/>
    <w:rsid w:val="00F83F38"/>
    <w:rsid w:val="00F8439B"/>
    <w:rsid w:val="00F8461F"/>
    <w:rsid w:val="00F84BBF"/>
    <w:rsid w:val="00F85333"/>
    <w:rsid w:val="00F85D35"/>
    <w:rsid w:val="00F85ECC"/>
    <w:rsid w:val="00F8628D"/>
    <w:rsid w:val="00F867C4"/>
    <w:rsid w:val="00F86C21"/>
    <w:rsid w:val="00F86D32"/>
    <w:rsid w:val="00F86DEB"/>
    <w:rsid w:val="00F86E00"/>
    <w:rsid w:val="00F87102"/>
    <w:rsid w:val="00F87395"/>
    <w:rsid w:val="00F87422"/>
    <w:rsid w:val="00F874DC"/>
    <w:rsid w:val="00F87886"/>
    <w:rsid w:val="00F87CC7"/>
    <w:rsid w:val="00F9088B"/>
    <w:rsid w:val="00F90A3E"/>
    <w:rsid w:val="00F91140"/>
    <w:rsid w:val="00F91623"/>
    <w:rsid w:val="00F91CDE"/>
    <w:rsid w:val="00F91FFE"/>
    <w:rsid w:val="00F926E1"/>
    <w:rsid w:val="00F93444"/>
    <w:rsid w:val="00F93A84"/>
    <w:rsid w:val="00F942B1"/>
    <w:rsid w:val="00F9512C"/>
    <w:rsid w:val="00F9528F"/>
    <w:rsid w:val="00F956A3"/>
    <w:rsid w:val="00F95711"/>
    <w:rsid w:val="00F96D80"/>
    <w:rsid w:val="00F97034"/>
    <w:rsid w:val="00F971A4"/>
    <w:rsid w:val="00F974A8"/>
    <w:rsid w:val="00F97B36"/>
    <w:rsid w:val="00F97BB9"/>
    <w:rsid w:val="00F97CC0"/>
    <w:rsid w:val="00F97DF3"/>
    <w:rsid w:val="00FA006C"/>
    <w:rsid w:val="00FA01E1"/>
    <w:rsid w:val="00FA05A9"/>
    <w:rsid w:val="00FA05BD"/>
    <w:rsid w:val="00FA0C8D"/>
    <w:rsid w:val="00FA0CF0"/>
    <w:rsid w:val="00FA110C"/>
    <w:rsid w:val="00FA12B1"/>
    <w:rsid w:val="00FA15BD"/>
    <w:rsid w:val="00FA1889"/>
    <w:rsid w:val="00FA1CE6"/>
    <w:rsid w:val="00FA1F96"/>
    <w:rsid w:val="00FA2305"/>
    <w:rsid w:val="00FA2985"/>
    <w:rsid w:val="00FA2C95"/>
    <w:rsid w:val="00FA3390"/>
    <w:rsid w:val="00FA38D3"/>
    <w:rsid w:val="00FA4160"/>
    <w:rsid w:val="00FA5021"/>
    <w:rsid w:val="00FA5704"/>
    <w:rsid w:val="00FA59C8"/>
    <w:rsid w:val="00FA5BBD"/>
    <w:rsid w:val="00FA6500"/>
    <w:rsid w:val="00FA678C"/>
    <w:rsid w:val="00FA6836"/>
    <w:rsid w:val="00FA72D9"/>
    <w:rsid w:val="00FA7DC3"/>
    <w:rsid w:val="00FB011E"/>
    <w:rsid w:val="00FB03DF"/>
    <w:rsid w:val="00FB086F"/>
    <w:rsid w:val="00FB0E2C"/>
    <w:rsid w:val="00FB102A"/>
    <w:rsid w:val="00FB1112"/>
    <w:rsid w:val="00FB1B91"/>
    <w:rsid w:val="00FB26C2"/>
    <w:rsid w:val="00FB2BE7"/>
    <w:rsid w:val="00FB3290"/>
    <w:rsid w:val="00FB3AD9"/>
    <w:rsid w:val="00FB3BFF"/>
    <w:rsid w:val="00FB3C4C"/>
    <w:rsid w:val="00FB3D29"/>
    <w:rsid w:val="00FB3E22"/>
    <w:rsid w:val="00FB4828"/>
    <w:rsid w:val="00FB4875"/>
    <w:rsid w:val="00FB4971"/>
    <w:rsid w:val="00FB4A93"/>
    <w:rsid w:val="00FB5BCF"/>
    <w:rsid w:val="00FB6003"/>
    <w:rsid w:val="00FB622A"/>
    <w:rsid w:val="00FB66D1"/>
    <w:rsid w:val="00FB6A7E"/>
    <w:rsid w:val="00FB74A7"/>
    <w:rsid w:val="00FB74D8"/>
    <w:rsid w:val="00FB7AEB"/>
    <w:rsid w:val="00FB7FF3"/>
    <w:rsid w:val="00FC0362"/>
    <w:rsid w:val="00FC0D7E"/>
    <w:rsid w:val="00FC0DB3"/>
    <w:rsid w:val="00FC1073"/>
    <w:rsid w:val="00FC14ED"/>
    <w:rsid w:val="00FC165F"/>
    <w:rsid w:val="00FC22AD"/>
    <w:rsid w:val="00FC26B0"/>
    <w:rsid w:val="00FC2C53"/>
    <w:rsid w:val="00FC333B"/>
    <w:rsid w:val="00FC41C6"/>
    <w:rsid w:val="00FC421A"/>
    <w:rsid w:val="00FC4ADD"/>
    <w:rsid w:val="00FC5023"/>
    <w:rsid w:val="00FC54C5"/>
    <w:rsid w:val="00FC5805"/>
    <w:rsid w:val="00FC5AC9"/>
    <w:rsid w:val="00FC73F2"/>
    <w:rsid w:val="00FC7540"/>
    <w:rsid w:val="00FC7694"/>
    <w:rsid w:val="00FC76F5"/>
    <w:rsid w:val="00FC786B"/>
    <w:rsid w:val="00FD0465"/>
    <w:rsid w:val="00FD04A6"/>
    <w:rsid w:val="00FD0A3A"/>
    <w:rsid w:val="00FD0AD7"/>
    <w:rsid w:val="00FD189E"/>
    <w:rsid w:val="00FD1CBC"/>
    <w:rsid w:val="00FD1D9B"/>
    <w:rsid w:val="00FD2BB7"/>
    <w:rsid w:val="00FD2C89"/>
    <w:rsid w:val="00FD2D7F"/>
    <w:rsid w:val="00FD34A4"/>
    <w:rsid w:val="00FD34FC"/>
    <w:rsid w:val="00FD379D"/>
    <w:rsid w:val="00FD3D9F"/>
    <w:rsid w:val="00FD4586"/>
    <w:rsid w:val="00FD4C8E"/>
    <w:rsid w:val="00FD4CBD"/>
    <w:rsid w:val="00FD4D60"/>
    <w:rsid w:val="00FD4FA4"/>
    <w:rsid w:val="00FD5CB1"/>
    <w:rsid w:val="00FD5EA9"/>
    <w:rsid w:val="00FD6537"/>
    <w:rsid w:val="00FD65E2"/>
    <w:rsid w:val="00FD69B0"/>
    <w:rsid w:val="00FD6CD4"/>
    <w:rsid w:val="00FD7F14"/>
    <w:rsid w:val="00FE036F"/>
    <w:rsid w:val="00FE04D5"/>
    <w:rsid w:val="00FE179C"/>
    <w:rsid w:val="00FE1D6C"/>
    <w:rsid w:val="00FE1E3F"/>
    <w:rsid w:val="00FE229C"/>
    <w:rsid w:val="00FE22A9"/>
    <w:rsid w:val="00FE25FE"/>
    <w:rsid w:val="00FE367B"/>
    <w:rsid w:val="00FE3A17"/>
    <w:rsid w:val="00FE4CD2"/>
    <w:rsid w:val="00FE4F73"/>
    <w:rsid w:val="00FE5910"/>
    <w:rsid w:val="00FE5F82"/>
    <w:rsid w:val="00FE6081"/>
    <w:rsid w:val="00FE649E"/>
    <w:rsid w:val="00FE64F7"/>
    <w:rsid w:val="00FE68B2"/>
    <w:rsid w:val="00FE6AB7"/>
    <w:rsid w:val="00FE79FA"/>
    <w:rsid w:val="00FE7B20"/>
    <w:rsid w:val="00FE7D13"/>
    <w:rsid w:val="00FF0166"/>
    <w:rsid w:val="00FF14A0"/>
    <w:rsid w:val="00FF1CBB"/>
    <w:rsid w:val="00FF1E8C"/>
    <w:rsid w:val="00FF1EBF"/>
    <w:rsid w:val="00FF1F41"/>
    <w:rsid w:val="00FF2290"/>
    <w:rsid w:val="00FF2345"/>
    <w:rsid w:val="00FF2B11"/>
    <w:rsid w:val="00FF2C2C"/>
    <w:rsid w:val="00FF2D46"/>
    <w:rsid w:val="00FF2FE4"/>
    <w:rsid w:val="00FF305F"/>
    <w:rsid w:val="00FF309F"/>
    <w:rsid w:val="00FF34BF"/>
    <w:rsid w:val="00FF34DB"/>
    <w:rsid w:val="00FF37BC"/>
    <w:rsid w:val="00FF3E65"/>
    <w:rsid w:val="00FF3E7D"/>
    <w:rsid w:val="00FF439B"/>
    <w:rsid w:val="00FF5070"/>
    <w:rsid w:val="00FF5403"/>
    <w:rsid w:val="00FF5416"/>
    <w:rsid w:val="00FF5DDE"/>
    <w:rsid w:val="00FF5FD3"/>
    <w:rsid w:val="00FF63F4"/>
    <w:rsid w:val="00FF67C7"/>
    <w:rsid w:val="00FF69E5"/>
    <w:rsid w:val="00FF6E9D"/>
    <w:rsid w:val="00FF72A3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B6334"/>
  <w15:docId w15:val="{642BDADF-3B27-4603-88FC-F1C19CB2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line="300" w:lineRule="auto"/>
        <w:ind w:left="721" w:hanging="43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26D"/>
    <w:rPr>
      <w:rFonts w:ascii="Arial" w:hAnsi="Arial"/>
      <w:sz w:val="24"/>
      <w:szCs w:val="22"/>
      <w:lang w:eastAsia="en-US"/>
    </w:rPr>
  </w:style>
  <w:style w:type="paragraph" w:styleId="Nagwek1">
    <w:name w:val="heading 1"/>
    <w:aliases w:val="Par.1 umowa"/>
    <w:basedOn w:val="Normalny"/>
    <w:next w:val="Normalny"/>
    <w:link w:val="Nagwek1Znak"/>
    <w:qFormat/>
    <w:rsid w:val="009706C2"/>
    <w:pPr>
      <w:keepNext/>
      <w:tabs>
        <w:tab w:val="left" w:pos="540"/>
      </w:tabs>
      <w:spacing w:line="240" w:lineRule="auto"/>
      <w:ind w:left="437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qFormat/>
    <w:rsid w:val="00D42F84"/>
    <w:pPr>
      <w:keepNext/>
      <w:tabs>
        <w:tab w:val="left" w:pos="180"/>
      </w:tabs>
      <w:spacing w:line="360" w:lineRule="auto"/>
      <w:ind w:left="0" w:firstLine="0"/>
      <w:jc w:val="center"/>
      <w:outlineLvl w:val="1"/>
    </w:pPr>
    <w:rPr>
      <w:rFonts w:eastAsia="Times New Roman"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line="360" w:lineRule="auto"/>
      <w:jc w:val="center"/>
      <w:outlineLvl w:val="3"/>
    </w:pPr>
    <w:rPr>
      <w:rFonts w:eastAsia="Times New Roman"/>
      <w:b/>
      <w:bCs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ar.1 umowa Znak"/>
    <w:link w:val="Nagwek1"/>
    <w:rsid w:val="009706C2"/>
    <w:rPr>
      <w:rFonts w:ascii="Arial" w:eastAsia="Times New Roman" w:hAnsi="Arial"/>
      <w:b/>
      <w:bCs/>
      <w:sz w:val="24"/>
      <w:szCs w:val="24"/>
      <w:lang w:eastAsia="en-US"/>
    </w:rPr>
  </w:style>
  <w:style w:type="character" w:customStyle="1" w:styleId="Nagwek2Znak">
    <w:name w:val="Nagłówek 2 Znak"/>
    <w:link w:val="Nagwek2"/>
    <w:rsid w:val="00D42F84"/>
    <w:rPr>
      <w:rFonts w:ascii="Arial" w:eastAsia="Times New Roman" w:hAnsi="Arial"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4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9D490C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rsid w:val="009D490C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line="360" w:lineRule="auto"/>
    </w:pPr>
    <w:rPr>
      <w:rFonts w:eastAsia="Times New Roman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line="240" w:lineRule="auto"/>
    </w:pPr>
    <w:rPr>
      <w:rFonts w:ascii="Times New Roman" w:eastAsia="Times New Roman" w:hAnsi="Times New Roman"/>
      <w:snapToGrid w:val="0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line="240" w:lineRule="auto"/>
      <w:ind w:left="283" w:hanging="283"/>
    </w:pPr>
    <w:rPr>
      <w:rFonts w:ascii="Times New Roman" w:eastAsia="Times New Roman" w:hAnsi="Times New Roman"/>
      <w:szCs w:val="24"/>
      <w:lang w:eastAsia="pl-PL"/>
    </w:rPr>
  </w:style>
  <w:style w:type="paragraph" w:styleId="Lista2">
    <w:name w:val="List 2"/>
    <w:basedOn w:val="Normalny"/>
    <w:rsid w:val="009D490C"/>
    <w:pPr>
      <w:spacing w:line="240" w:lineRule="auto"/>
      <w:ind w:left="566" w:hanging="283"/>
    </w:pPr>
    <w:rPr>
      <w:rFonts w:ascii="Times New Roman" w:eastAsia="Times New Roman" w:hAnsi="Times New Roman"/>
      <w:szCs w:val="24"/>
      <w:lang w:eastAsia="pl-PL"/>
    </w:rPr>
  </w:style>
  <w:style w:type="paragraph" w:styleId="Lista3">
    <w:name w:val="List 3"/>
    <w:basedOn w:val="Normalny"/>
    <w:rsid w:val="009D490C"/>
    <w:pPr>
      <w:spacing w:line="240" w:lineRule="auto"/>
      <w:ind w:left="849" w:hanging="283"/>
    </w:pPr>
    <w:rPr>
      <w:rFonts w:ascii="Times New Roman" w:eastAsia="Times New Roman" w:hAnsi="Times New Roman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line="240" w:lineRule="auto"/>
      <w:ind w:left="360" w:hanging="360"/>
    </w:pPr>
    <w:rPr>
      <w:rFonts w:ascii="Times New Roman" w:eastAsia="Times New Roman" w:hAnsi="Times New Roman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line="240" w:lineRule="auto"/>
      <w:ind w:left="643" w:hanging="360"/>
    </w:pPr>
    <w:rPr>
      <w:rFonts w:ascii="Times New Roman" w:eastAsia="Times New Roman" w:hAnsi="Times New Roman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line="240" w:lineRule="auto"/>
      <w:ind w:left="926" w:hanging="360"/>
    </w:pPr>
    <w:rPr>
      <w:rFonts w:ascii="Times New Roman" w:eastAsia="Times New Roman" w:hAnsi="Times New Roman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</w:pPr>
    <w:rPr>
      <w:rFonts w:ascii="Times New Roman" w:eastAsia="Times New Roman" w:hAnsi="Times New Roman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</w:pPr>
    <w:rPr>
      <w:rFonts w:ascii="Times New Roman" w:eastAsia="Times New Roman" w:hAnsi="Times New Roman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line="360" w:lineRule="auto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,List Paragraph"/>
    <w:basedOn w:val="Normalny"/>
    <w:link w:val="AkapitzlistZnak"/>
    <w:uiPriority w:val="34"/>
    <w:qFormat/>
    <w:rsid w:val="0062626D"/>
    <w:pPr>
      <w:spacing w:line="240" w:lineRule="auto"/>
      <w:ind w:left="708"/>
    </w:pPr>
    <w:rPr>
      <w:rFonts w:eastAsia="Times New Roman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line="240" w:lineRule="auto"/>
    </w:pPr>
    <w:rPr>
      <w:rFonts w:ascii="EUAlbertina" w:hAnsi="EUAlbertina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line="240" w:lineRule="auto"/>
    </w:pPr>
    <w:rPr>
      <w:rFonts w:ascii="EUAlbertina" w:hAnsi="EUAlbertina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1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wyliczNr">
    <w:name w:val="wyliczNr"/>
    <w:basedOn w:val="Normalny"/>
    <w:rsid w:val="003E5F5F"/>
    <w:pPr>
      <w:numPr>
        <w:numId w:val="15"/>
      </w:numPr>
      <w:suppressAutoHyphens/>
      <w:spacing w:after="120" w:line="300" w:lineRule="atLeast"/>
    </w:pPr>
    <w:rPr>
      <w:rFonts w:ascii="Times New Roman" w:eastAsia="Times New Roman" w:hAnsi="Times New Roman"/>
      <w:szCs w:val="20"/>
      <w:lang w:eastAsia="pl-PL"/>
    </w:rPr>
  </w:style>
  <w:style w:type="paragraph" w:customStyle="1" w:styleId="wniosek">
    <w:name w:val="wniosek"/>
    <w:basedOn w:val="Normalny"/>
    <w:rsid w:val="003E5F5F"/>
    <w:pPr>
      <w:suppressAutoHyphens/>
      <w:spacing w:before="120" w:after="120" w:line="300" w:lineRule="atLeast"/>
      <w:ind w:right="567"/>
    </w:pPr>
    <w:rPr>
      <w:rFonts w:ascii="Times New Roman" w:eastAsia="Times New Roman" w:hAnsi="Times New Roman"/>
      <w:szCs w:val="20"/>
      <w:lang w:eastAsia="pl-PL"/>
    </w:rPr>
  </w:style>
  <w:style w:type="paragraph" w:customStyle="1" w:styleId="Standard">
    <w:name w:val="Standard"/>
    <w:rsid w:val="00FB26C2"/>
    <w:pPr>
      <w:suppressAutoHyphens/>
      <w:autoSpaceDN w:val="0"/>
      <w:spacing w:line="240" w:lineRule="auto"/>
      <w:ind w:left="0" w:firstLine="0"/>
      <w:jc w:val="left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3D25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AD5A2D"/>
    <w:rPr>
      <w:i/>
      <w:i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82460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BA4DFD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413E0E"/>
    <w:rPr>
      <w:rFonts w:ascii="Arial" w:eastAsia="Times New Roman" w:hAnsi="Arial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3625A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6FA8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DB21B3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46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dlamazowsza.eu" TargetMode="External"/><Relationship Id="rId18" Type="http://schemas.openxmlformats.org/officeDocument/2006/relationships/hyperlink" Target="mailto:EMPL-D3-UNIT@ec.europa.eu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" TargetMode="External"/><Relationship Id="rId17" Type="http://schemas.openxmlformats.org/officeDocument/2006/relationships/hyperlink" Target="mailto:&#8230;iod@bgk.pl&#8230;&#8230;&#8230;&#8230;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ami.fema@wup.mazowsze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wup.warszawa.ibip.pl/public/?id=217496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wydarzenia@mazowia.e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upwarszawa.praca.gov.pl/sygnalisci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1A118CDD37D742A66387B88BC18231" ma:contentTypeVersion="5" ma:contentTypeDescription="Create a new document." ma:contentTypeScope="" ma:versionID="840d453a02f471e9599bd74b4d402446">
  <xsd:schema xmlns:xsd="http://www.w3.org/2001/XMLSchema" xmlns:xs="http://www.w3.org/2001/XMLSchema" xmlns:p="http://schemas.microsoft.com/office/2006/metadata/properties" xmlns:ns3="5a3d660c-ceed-4e7f-bf8d-3e06368c513a" targetNamespace="http://schemas.microsoft.com/office/2006/metadata/properties" ma:root="true" ma:fieldsID="dbd263657423e69ad9fb3933ac54e489" ns3:_="">
    <xsd:import namespace="5a3d660c-ceed-4e7f-bf8d-3e06368c513a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d660c-ceed-4e7f-bf8d-3e06368c513a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944D2D-F3B4-43F1-A5DB-7CE746AE3D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CBC271-409E-432C-91F6-DF52C0BD36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D037AC-04D1-4F3A-8144-9AC010423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3d660c-ceed-4e7f-bf8d-3e06368c5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538686-E9A6-42CB-9533-C16BDD354B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11742</Words>
  <Characters>70454</Characters>
  <Application>Microsoft Office Word</Application>
  <DocSecurity>0</DocSecurity>
  <Lines>587</Lines>
  <Paragraphs>164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Hewlett-Packard Company</Company>
  <LinksUpToDate>false</LinksUpToDate>
  <CharactersWithSpaces>82032</CharactersWithSpaces>
  <SharedDoc>false</SharedDoc>
  <HLinks>
    <vt:vector size="12" baseType="variant">
      <vt:variant>
        <vt:i4>8323194</vt:i4>
      </vt:variant>
      <vt:variant>
        <vt:i4>3</vt:i4>
      </vt:variant>
      <vt:variant>
        <vt:i4>0</vt:i4>
      </vt:variant>
      <vt:variant>
        <vt:i4>5</vt:i4>
      </vt:variant>
      <vt:variant>
        <vt:lpwstr>http://www.funduszedlamazowsza.eu/</vt:lpwstr>
      </vt:variant>
      <vt:variant>
        <vt:lpwstr/>
      </vt:variant>
      <vt:variant>
        <vt:i4>5767257</vt:i4>
      </vt:variant>
      <vt:variant>
        <vt:i4>0</vt:i4>
      </vt:variant>
      <vt:variant>
        <vt:i4>0</vt:i4>
      </vt:variant>
      <vt:variant>
        <vt:i4>5</vt:i4>
      </vt:variant>
      <vt:variant>
        <vt:lpwstr>http://www.sl2014.gov.pl/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>Działanie 6.1</dc:subject>
  <dc:creator>Ulatowska Anna</dc:creator>
  <cp:keywords/>
  <dc:description/>
  <cp:lastModifiedBy>Daria Radecka</cp:lastModifiedBy>
  <cp:revision>4</cp:revision>
  <cp:lastPrinted>2026-02-25T08:06:00Z</cp:lastPrinted>
  <dcterms:created xsi:type="dcterms:W3CDTF">2026-02-25T08:06:00Z</dcterms:created>
  <dcterms:modified xsi:type="dcterms:W3CDTF">2026-02-25T09:04:00Z</dcterms:modified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0x010100861A118CDD37D742A66387B88BC18231</vt:lpwstr>
  </property>
</Properties>
</file>